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7264E" w14:textId="77777777" w:rsidR="00F85A61" w:rsidRDefault="00F85A61" w:rsidP="0015595A">
      <w:pPr>
        <w:pStyle w:val="NormalWeb"/>
      </w:pPr>
    </w:p>
    <w:p w14:paraId="0ABDBA19" w14:textId="7A9CCB7B" w:rsidR="004E191A" w:rsidRDefault="004E191A" w:rsidP="0015595A">
      <w:pPr>
        <w:pStyle w:val="NormalWeb"/>
      </w:pPr>
      <w:r>
        <w:t xml:space="preserve">                                                                                            </w:t>
      </w:r>
    </w:p>
    <w:p w14:paraId="7EC0E5A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4937835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14:paraId="71B5D59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ԲԱՑ ՄՐՑՈՒՅԹԻ ՄԱՍԻՆ</w:t>
      </w:r>
      <w:r>
        <w:rPr>
          <w:rStyle w:val="FootnoteReference"/>
          <w:rFonts w:ascii="GHEA Grapalat" w:hAnsi="GHEA Grapalat" w:cs="Times New Roman"/>
          <w:sz w:val="20"/>
          <w:lang w:val="af-ZA"/>
        </w:rPr>
        <w:footnoteReference w:id="1"/>
      </w:r>
    </w:p>
    <w:p w14:paraId="67D0559A"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3E70DB1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14:paraId="54895B14" w14:textId="2179BB39" w:rsidR="007F1118"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036665">
        <w:rPr>
          <w:rFonts w:ascii="GHEA Grapalat" w:hAnsi="GHEA Grapalat" w:cs="Times New Roman"/>
          <w:sz w:val="20"/>
          <w:lang w:val="hy-AM"/>
        </w:rPr>
        <w:t>24</w:t>
      </w:r>
      <w:r>
        <w:rPr>
          <w:rFonts w:ascii="GHEA Grapalat" w:hAnsi="GHEA Grapalat" w:cs="Times New Roman"/>
          <w:sz w:val="20"/>
          <w:lang w:val="af-ZA"/>
        </w:rPr>
        <w:t xml:space="preserve"> թվականի «</w:t>
      </w:r>
      <w:r w:rsidR="00036665">
        <w:rPr>
          <w:rFonts w:ascii="GHEA Grapalat" w:hAnsi="GHEA Grapalat" w:cs="Times New Roman"/>
          <w:sz w:val="20"/>
          <w:lang w:val="hy-AM"/>
        </w:rPr>
        <w:t>մարտի</w:t>
      </w:r>
      <w:r>
        <w:rPr>
          <w:rFonts w:ascii="GHEA Grapalat" w:hAnsi="GHEA Grapalat" w:cs="Times New Roman"/>
          <w:sz w:val="20"/>
          <w:lang w:val="af-ZA"/>
        </w:rPr>
        <w:t>» «</w:t>
      </w:r>
      <w:r w:rsidR="0005598C">
        <w:rPr>
          <w:rFonts w:ascii="GHEA Grapalat" w:hAnsi="GHEA Grapalat" w:cs="Times New Roman"/>
          <w:sz w:val="20"/>
          <w:lang w:val="af-ZA"/>
        </w:rPr>
        <w:t>25</w:t>
      </w:r>
      <w:r>
        <w:rPr>
          <w:rFonts w:ascii="GHEA Grapalat" w:hAnsi="GHEA Grapalat" w:cs="Times New Roman"/>
          <w:sz w:val="20"/>
          <w:lang w:val="af-ZA"/>
        </w:rPr>
        <w:t>» «</w:t>
      </w:r>
      <w:r w:rsidR="00036665">
        <w:rPr>
          <w:rFonts w:ascii="GHEA Grapalat" w:hAnsi="GHEA Grapalat" w:cs="Times New Roman"/>
          <w:sz w:val="20"/>
          <w:lang w:val="hy-AM"/>
        </w:rPr>
        <w:t>2</w:t>
      </w:r>
      <w:r>
        <w:rPr>
          <w:rFonts w:ascii="GHEA Grapalat" w:hAnsi="GHEA Grapalat" w:cs="Times New Roman"/>
          <w:sz w:val="20"/>
          <w:lang w:val="af-ZA"/>
        </w:rPr>
        <w:t>» որոշմամբ</w:t>
      </w:r>
    </w:p>
    <w:p w14:paraId="0A91317C" w14:textId="075EA269"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 </w:t>
      </w:r>
    </w:p>
    <w:p w14:paraId="6EB7E469" w14:textId="77777777" w:rsidR="007F1118" w:rsidRPr="00D638E3" w:rsidRDefault="007F1118" w:rsidP="007F1118">
      <w:pPr>
        <w:pStyle w:val="BodyTextIndent"/>
        <w:spacing w:line="240" w:lineRule="auto"/>
        <w:jc w:val="center"/>
        <w:rPr>
          <w:rFonts w:ascii="GHEA Grapalat" w:hAnsi="GHEA Grapalat"/>
          <w:b/>
          <w:i/>
          <w:iCs/>
          <w:sz w:val="20"/>
          <w:lang w:val="af-ZA"/>
        </w:rPr>
      </w:pPr>
      <w:r w:rsidRPr="00D638E3">
        <w:rPr>
          <w:rFonts w:ascii="GHEA Grapalat" w:hAnsi="GHEA Grapalat"/>
          <w:b/>
          <w:iCs/>
          <w:sz w:val="20"/>
          <w:lang w:val="hy-AM"/>
        </w:rPr>
        <w:t>Գնման ընթացակարգը կազմակերպված է Օ</w:t>
      </w:r>
      <w:proofErr w:type="spellStart"/>
      <w:r w:rsidRPr="00D638E3">
        <w:rPr>
          <w:rFonts w:ascii="GHEA Grapalat" w:hAnsi="GHEA Grapalat"/>
          <w:b/>
          <w:iCs/>
          <w:sz w:val="20"/>
        </w:rPr>
        <w:t>րենքի</w:t>
      </w:r>
      <w:proofErr w:type="spellEnd"/>
      <w:r w:rsidRPr="00D638E3">
        <w:rPr>
          <w:rFonts w:ascii="GHEA Grapalat" w:hAnsi="GHEA Grapalat"/>
          <w:b/>
          <w:iCs/>
          <w:sz w:val="20"/>
          <w:lang w:val="af-ZA"/>
        </w:rPr>
        <w:t xml:space="preserve"> 15-</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հոդվածի</w:t>
      </w:r>
      <w:proofErr w:type="spellEnd"/>
      <w:r w:rsidRPr="00D638E3">
        <w:rPr>
          <w:rFonts w:ascii="GHEA Grapalat" w:hAnsi="GHEA Grapalat"/>
          <w:b/>
          <w:iCs/>
          <w:sz w:val="20"/>
          <w:lang w:val="af-ZA"/>
        </w:rPr>
        <w:t xml:space="preserve"> 6-</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մասի</w:t>
      </w:r>
      <w:proofErr w:type="spellEnd"/>
      <w:r w:rsidRPr="00D638E3">
        <w:rPr>
          <w:rFonts w:ascii="GHEA Grapalat" w:hAnsi="GHEA Grapalat"/>
          <w:b/>
          <w:iCs/>
          <w:sz w:val="20"/>
          <w:lang w:val="af-ZA"/>
        </w:rPr>
        <w:t xml:space="preserve"> 2-</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կետի</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հիման</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վրա</w:t>
      </w:r>
      <w:proofErr w:type="spellEnd"/>
    </w:p>
    <w:p w14:paraId="7F2423C1"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287CAEC8" w14:textId="6ED1F9E5"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Ընթացակարգի ծածկագիրը`  </w:t>
      </w:r>
      <w:r w:rsidR="00036665">
        <w:rPr>
          <w:rFonts w:ascii="GHEA Grapalat" w:hAnsi="GHEA Grapalat" w:cs="Times New Roman"/>
          <w:sz w:val="20"/>
          <w:lang w:val="hy-AM"/>
        </w:rPr>
        <w:t>ԵՔ-</w:t>
      </w:r>
      <w:r>
        <w:rPr>
          <w:rFonts w:ascii="GHEA Grapalat" w:hAnsi="GHEA Grapalat" w:cs="Times New Roman"/>
          <w:sz w:val="20"/>
          <w:lang w:val="af-ZA"/>
        </w:rPr>
        <w:t>ԲՄԱՇՁԲ</w:t>
      </w:r>
      <w:r w:rsidR="00036665">
        <w:rPr>
          <w:rFonts w:ascii="GHEA Grapalat" w:hAnsi="GHEA Grapalat" w:cs="Times New Roman"/>
          <w:sz w:val="20"/>
          <w:lang w:val="hy-AM"/>
        </w:rPr>
        <w:t>-</w:t>
      </w:r>
      <w:r w:rsidR="0005598C">
        <w:rPr>
          <w:rFonts w:ascii="GHEA Grapalat" w:hAnsi="GHEA Grapalat" w:cs="Times New Roman"/>
          <w:sz w:val="20"/>
          <w:lang w:val="hy-AM"/>
        </w:rPr>
        <w:t>24/42</w:t>
      </w:r>
      <w:r>
        <w:rPr>
          <w:rFonts w:ascii="GHEA Grapalat" w:hAnsi="GHEA Grapalat" w:cs="Times New Roman"/>
          <w:sz w:val="20"/>
          <w:u w:val="single"/>
          <w:lang w:val="af-ZA"/>
        </w:rPr>
        <w:t xml:space="preserve">       </w:t>
      </w:r>
    </w:p>
    <w:p w14:paraId="5249F84F" w14:textId="77777777" w:rsidR="004E191A" w:rsidRDefault="004E191A" w:rsidP="004E191A">
      <w:pPr>
        <w:pStyle w:val="BodyTextIndent"/>
        <w:spacing w:after="0" w:line="240" w:lineRule="auto"/>
        <w:ind w:firstLine="720"/>
        <w:rPr>
          <w:rFonts w:ascii="GHEA Grapalat" w:hAnsi="GHEA Grapalat" w:cs="Times New Roman"/>
          <w:sz w:val="20"/>
          <w:lang w:val="af-ZA"/>
        </w:rPr>
      </w:pPr>
    </w:p>
    <w:p w14:paraId="62549323" w14:textId="77777777" w:rsidR="002D18D9" w:rsidRPr="00FB5CE9" w:rsidRDefault="002D18D9" w:rsidP="002D18D9">
      <w:pPr>
        <w:pStyle w:val="BodyTextIndent"/>
        <w:spacing w:after="0" w:line="240" w:lineRule="auto"/>
        <w:ind w:firstLine="720"/>
        <w:rPr>
          <w:rFonts w:ascii="GHEA Grapalat" w:hAnsi="GHEA Grapalat" w:cs="Times New Roman"/>
          <w:sz w:val="20"/>
          <w:lang w:val="af-ZA"/>
        </w:rPr>
      </w:pPr>
      <w:r w:rsidRPr="00FB5CE9">
        <w:rPr>
          <w:rFonts w:ascii="GHEA Grapalat" w:hAnsi="GHEA Grapalat" w:cs="Times New Roman"/>
          <w:sz w:val="20"/>
          <w:lang w:val="af-ZA"/>
        </w:rPr>
        <w:t>Պատվիրատուն` Երևանի քաղաքապետարանը, որը գտնվում է ք. Երևան, Արգիշտիի 1 հասցեում, հայտարարում է  հարցում, որն իրականացվում է մեկ փուլով` էլեկտրոնային գնումների Armeps (</w:t>
      </w:r>
      <w:r>
        <w:fldChar w:fldCharType="begin"/>
      </w:r>
      <w:r w:rsidRPr="00F24BB3">
        <w:rPr>
          <w:lang w:val="af-ZA"/>
        </w:rPr>
        <w:instrText>HYPERLINK "http://www.armeps.am"</w:instrText>
      </w:r>
      <w:r>
        <w:fldChar w:fldCharType="separate"/>
      </w:r>
      <w:r w:rsidRPr="00FB5CE9">
        <w:rPr>
          <w:rFonts w:ascii="GHEA Grapalat" w:hAnsi="GHEA Grapalat" w:cs="Times New Roman"/>
          <w:sz w:val="20"/>
          <w:lang w:val="af-ZA"/>
        </w:rPr>
        <w:t>www.armeps.am</w:t>
      </w:r>
      <w:r>
        <w:rPr>
          <w:rFonts w:ascii="GHEA Grapalat" w:hAnsi="GHEA Grapalat" w:cs="Times New Roman"/>
          <w:sz w:val="20"/>
          <w:lang w:val="af-ZA"/>
        </w:rPr>
        <w:fldChar w:fldCharType="end"/>
      </w:r>
      <w:r w:rsidRPr="00FB5CE9">
        <w:rPr>
          <w:rFonts w:ascii="GHEA Grapalat" w:hAnsi="GHEA Grapalat" w:cs="Times New Roman"/>
          <w:sz w:val="20"/>
          <w:lang w:val="af-ZA"/>
        </w:rPr>
        <w:t>) համակարգի միջոցով:</w:t>
      </w:r>
    </w:p>
    <w:p w14:paraId="619D8AA4" w14:textId="448925E0" w:rsidR="002D18D9" w:rsidRPr="00FB5CE9" w:rsidRDefault="002D18D9" w:rsidP="002D18D9">
      <w:pPr>
        <w:pStyle w:val="BodyTextIndent"/>
        <w:spacing w:after="0" w:line="240" w:lineRule="auto"/>
        <w:ind w:firstLine="720"/>
        <w:rPr>
          <w:rFonts w:ascii="GHEA Grapalat" w:hAnsi="GHEA Grapalat" w:cs="Times New Roman"/>
          <w:sz w:val="20"/>
          <w:lang w:val="af-ZA"/>
        </w:rPr>
      </w:pPr>
      <w:bookmarkStart w:id="0" w:name="_Hlk23167417"/>
      <w:r w:rsidRPr="00FB5CE9">
        <w:rPr>
          <w:rFonts w:ascii="GHEA Grapalat" w:hAnsi="GHEA Grapalat" w:cs="Times New Roman"/>
          <w:sz w:val="20"/>
          <w:lang w:val="af-ZA"/>
        </w:rPr>
        <w:t>Սույն ընթացակարգի</w:t>
      </w:r>
      <w:bookmarkEnd w:id="0"/>
      <w:r w:rsidRPr="00FB5CE9">
        <w:rPr>
          <w:rFonts w:ascii="GHEA Grapalat" w:hAnsi="GHEA Grapalat" w:cs="Times New Roman"/>
          <w:sz w:val="20"/>
          <w:lang w:val="af-ZA"/>
        </w:rPr>
        <w:t xml:space="preserve"> արդյունքում ընտրված մասնակցին սահմանված կարգով կառաջարկվի կնքել</w:t>
      </w:r>
      <w:r w:rsidRPr="00F94470">
        <w:rPr>
          <w:rFonts w:ascii="GHEA Grapalat" w:hAnsi="GHEA Grapalat" w:cs="Times New Roman"/>
          <w:sz w:val="20"/>
          <w:lang w:val="af-ZA"/>
        </w:rPr>
        <w:t xml:space="preserve"> </w:t>
      </w:r>
      <w:r w:rsidR="00F94470" w:rsidRPr="00F94470">
        <w:rPr>
          <w:rFonts w:ascii="GHEA Grapalat" w:hAnsi="GHEA Grapalat" w:cs="Times New Roman"/>
          <w:sz w:val="20"/>
          <w:lang w:val="af-ZA"/>
        </w:rPr>
        <w:t xml:space="preserve">Երևան քաղաքի </w:t>
      </w:r>
      <w:r w:rsidR="0005598C">
        <w:rPr>
          <w:rFonts w:ascii="GHEA Grapalat" w:hAnsi="GHEA Grapalat" w:cs="Times New Roman"/>
          <w:sz w:val="20"/>
          <w:lang w:val="hy-AM"/>
        </w:rPr>
        <w:t>Էրեբունի</w:t>
      </w:r>
      <w:r w:rsidR="001D151A">
        <w:rPr>
          <w:rFonts w:ascii="GHEA Grapalat" w:hAnsi="GHEA Grapalat" w:cs="Times New Roman"/>
          <w:sz w:val="20"/>
          <w:lang w:val="af-ZA"/>
        </w:rPr>
        <w:t xml:space="preserve"> և </w:t>
      </w:r>
      <w:r w:rsidR="0005598C">
        <w:rPr>
          <w:rFonts w:ascii="GHEA Grapalat" w:hAnsi="GHEA Grapalat" w:cs="Times New Roman"/>
          <w:sz w:val="20"/>
          <w:lang w:val="af-ZA"/>
        </w:rPr>
        <w:t>Նուբարաշեն</w:t>
      </w:r>
      <w:r w:rsidR="00F94470" w:rsidRPr="00F94470">
        <w:rPr>
          <w:rFonts w:ascii="GHEA Grapalat" w:hAnsi="GHEA Grapalat" w:cs="Times New Roman"/>
          <w:sz w:val="20"/>
          <w:lang w:val="af-ZA"/>
        </w:rPr>
        <w:t xml:space="preserve"> վարչական շրջան</w:t>
      </w:r>
      <w:r w:rsidR="001D151A">
        <w:rPr>
          <w:rFonts w:ascii="GHEA Grapalat" w:hAnsi="GHEA Grapalat" w:cs="Times New Roman"/>
          <w:sz w:val="20"/>
          <w:lang w:val="af-ZA"/>
        </w:rPr>
        <w:t>ներ</w:t>
      </w:r>
      <w:r w:rsidR="00F94470" w:rsidRPr="00F94470">
        <w:rPr>
          <w:rFonts w:ascii="GHEA Grapalat" w:hAnsi="GHEA Grapalat" w:cs="Times New Roman"/>
          <w:sz w:val="20"/>
          <w:lang w:val="af-ZA"/>
        </w:rPr>
        <w:t>ի</w:t>
      </w:r>
      <w:r w:rsidR="001D151A">
        <w:rPr>
          <w:rFonts w:ascii="GHEA Grapalat" w:hAnsi="GHEA Grapalat" w:cs="Times New Roman"/>
          <w:sz w:val="20"/>
          <w:lang w:val="af-ZA"/>
        </w:rPr>
        <w:t xml:space="preserve"> </w:t>
      </w:r>
      <w:r w:rsidR="00CA5888">
        <w:rPr>
          <w:rFonts w:ascii="GHEA Grapalat" w:hAnsi="GHEA Grapalat" w:cs="Times New Roman"/>
          <w:sz w:val="20"/>
          <w:lang w:val="af-ZA"/>
        </w:rPr>
        <w:t>փողոցների</w:t>
      </w:r>
      <w:r w:rsidR="001D151A">
        <w:rPr>
          <w:rFonts w:ascii="GHEA Grapalat" w:hAnsi="GHEA Grapalat" w:cs="Times New Roman"/>
          <w:sz w:val="20"/>
          <w:lang w:val="af-ZA"/>
        </w:rPr>
        <w:t xml:space="preserve"> միջին նորոգման</w:t>
      </w:r>
      <w:r w:rsidR="00F94470" w:rsidRPr="00F94470">
        <w:rPr>
          <w:rFonts w:ascii="GHEA Grapalat" w:hAnsi="GHEA Grapalat" w:cs="Times New Roman"/>
          <w:sz w:val="20"/>
          <w:lang w:val="af-ZA"/>
        </w:rPr>
        <w:t xml:space="preserve"> աշխատանքների</w:t>
      </w:r>
      <w:r w:rsidRPr="00FB5CE9">
        <w:rPr>
          <w:rFonts w:ascii="GHEA Grapalat" w:hAnsi="GHEA Grapalat" w:cs="Times New Roman"/>
          <w:sz w:val="20"/>
          <w:lang w:val="af-ZA"/>
        </w:rPr>
        <w:t xml:space="preserve"> կատարման պայմանագիր (այսուհետ` պայմանագիր)։ </w:t>
      </w:r>
    </w:p>
    <w:p w14:paraId="23BA3B7D" w14:textId="26054733" w:rsidR="004E191A" w:rsidRDefault="004E191A" w:rsidP="004E191A">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A8900CE" w14:textId="77777777" w:rsidR="004E191A" w:rsidRDefault="004E191A" w:rsidP="004E191A">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4F0A2DF"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F35E785"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206C1C" w14:textId="6ECCD99A" w:rsidR="00EB7C86" w:rsidRDefault="00EB7C86" w:rsidP="00EB7C86">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էլեկտրոնային ձևով` էլեկտրոնային գնումների Armeps (</w:t>
      </w:r>
      <w:r>
        <w:fldChar w:fldCharType="begin"/>
      </w:r>
      <w:r w:rsidRPr="00F24BB3">
        <w:rPr>
          <w:lang w:val="af-ZA"/>
        </w:rPr>
        <w:instrText>HYPERLINK "http://www.armeps.am"</w:instrText>
      </w:r>
      <w:r>
        <w:fldChar w:fldCharType="separate"/>
      </w:r>
      <w:r>
        <w:rPr>
          <w:rStyle w:val="Hyperlink"/>
          <w:rFonts w:ascii="GHEA Grapalat" w:hAnsi="GHEA Grapalat"/>
          <w:sz w:val="20"/>
          <w:lang w:val="af-ZA"/>
        </w:rPr>
        <w:t>www.armeps.am</w:t>
      </w:r>
      <w:r>
        <w:rPr>
          <w:rStyle w:val="Hyperlink"/>
          <w:rFonts w:ascii="GHEA Grapalat" w:hAnsi="GHEA Grapalat"/>
          <w:sz w:val="20"/>
          <w:lang w:val="af-ZA"/>
        </w:rPr>
        <w:fldChar w:fldCharType="end"/>
      </w:r>
      <w:r>
        <w:rPr>
          <w:rFonts w:ascii="GHEA Grapalat" w:hAnsi="GHEA Grapalat" w:cs="Times New Roman"/>
          <w:sz w:val="20"/>
          <w:lang w:val="af-ZA" w:eastAsia="ru-RU"/>
        </w:rPr>
        <w:t>) համակարգի  միջոցով</w:t>
      </w:r>
      <w:r>
        <w:rPr>
          <w:rFonts w:ascii="GHEA Grapalat" w:hAnsi="GHEA Grapalat" w:cs="Times New Roman"/>
          <w:sz w:val="20"/>
          <w:lang w:val="af-ZA"/>
        </w:rPr>
        <w:t xml:space="preserve"> մինչև սույն հայտարարության հրապարակման օրվանից հաշված</w:t>
      </w:r>
      <w:r>
        <w:rPr>
          <w:rFonts w:ascii="GHEA Grapalat" w:hAnsi="GHEA Grapalat" w:cs="Times New Roman"/>
          <w:sz w:val="20"/>
          <w:lang w:val="hy-AM"/>
        </w:rPr>
        <w:t>՝</w:t>
      </w:r>
      <w:r>
        <w:rPr>
          <w:rFonts w:ascii="GHEA Grapalat" w:hAnsi="GHEA Grapalat" w:cs="Times New Roman"/>
          <w:sz w:val="20"/>
          <w:lang w:val="af-ZA"/>
        </w:rPr>
        <w:t xml:space="preserve"> </w:t>
      </w:r>
      <w:r w:rsidRPr="0079402B">
        <w:rPr>
          <w:rFonts w:ascii="GHEA Grapalat" w:hAnsi="GHEA Grapalat" w:cs="Times New Roman"/>
          <w:b/>
          <w:bCs/>
          <w:sz w:val="20"/>
          <w:lang w:val="hy-AM"/>
        </w:rPr>
        <w:t>ապրիլի</w:t>
      </w:r>
      <w:r w:rsidRPr="0079402B">
        <w:rPr>
          <w:rFonts w:ascii="GHEA Grapalat" w:hAnsi="GHEA Grapalat"/>
          <w:b/>
          <w:bCs/>
          <w:sz w:val="20"/>
          <w:lang w:val="af-ZA"/>
        </w:rPr>
        <w:t xml:space="preserve"> </w:t>
      </w:r>
      <w:r w:rsidR="00CA5888">
        <w:rPr>
          <w:rFonts w:ascii="GHEA Grapalat" w:hAnsi="GHEA Grapalat"/>
          <w:b/>
          <w:bCs/>
          <w:sz w:val="20"/>
          <w:lang w:val="af-ZA"/>
        </w:rPr>
        <w:t>26</w:t>
      </w:r>
      <w:r w:rsidRPr="0079402B">
        <w:rPr>
          <w:rFonts w:ascii="GHEA Grapalat" w:hAnsi="GHEA Grapalat"/>
          <w:b/>
          <w:bCs/>
          <w:sz w:val="20"/>
          <w:lang w:val="hy-AM"/>
        </w:rPr>
        <w:t>-ը, ժամը 11:00</w:t>
      </w:r>
      <w:r w:rsidRPr="0079402B">
        <w:rPr>
          <w:rFonts w:ascii="GHEA Grapalat" w:hAnsi="GHEA Grapalat"/>
          <w:b/>
          <w:bCs/>
          <w:sz w:val="20"/>
          <w:lang w:val="af-ZA"/>
        </w:rPr>
        <w:t>-ը</w:t>
      </w:r>
      <w:r>
        <w:rPr>
          <w:rFonts w:ascii="GHEA Grapalat" w:hAnsi="GHEA Grapalat" w:cs="Times New Roman"/>
          <w:sz w:val="20"/>
          <w:lang w:val="af-ZA"/>
        </w:rPr>
        <w:t xml:space="preserve">: Հայտերը, հայերենից բացի, կարող են ներկայացվել նաև անգլերեն կամ ռուսերեն: </w:t>
      </w:r>
    </w:p>
    <w:p w14:paraId="60E0568C" w14:textId="69089C15" w:rsidR="00EB7C86" w:rsidRDefault="00EB7C86" w:rsidP="00EB7C86">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Հայտերի բացումը տեղի կունենա էլեկտրոնային ձևով`</w:t>
      </w:r>
      <w:r>
        <w:rPr>
          <w:rFonts w:ascii="GHEA Grapalat" w:hAnsi="GHEA Grapalat" w:cs="Times New Roman"/>
          <w:sz w:val="20"/>
          <w:lang w:val="af-ZA" w:eastAsia="ru-RU"/>
        </w:rPr>
        <w:t xml:space="preserve"> էլեկտրոնային գնումների Armeps համակարգի</w:t>
      </w:r>
      <w:r>
        <w:rPr>
          <w:rFonts w:ascii="GHEA Grapalat" w:hAnsi="GHEA Grapalat" w:cs="Times New Roman"/>
          <w:sz w:val="20"/>
          <w:lang w:val="af-ZA"/>
        </w:rPr>
        <w:t xml:space="preserve"> միջոցով,  սույն հայտարարության հրապարակման օրվանից հաշված </w:t>
      </w:r>
      <w:r w:rsidRPr="0079402B">
        <w:rPr>
          <w:rFonts w:ascii="GHEA Grapalat" w:hAnsi="GHEA Grapalat" w:cs="Times New Roman"/>
          <w:b/>
          <w:bCs/>
          <w:sz w:val="20"/>
          <w:lang w:val="hy-AM"/>
        </w:rPr>
        <w:t>ապրիլի</w:t>
      </w:r>
      <w:r w:rsidRPr="00E677D4">
        <w:rPr>
          <w:rFonts w:ascii="GHEA Grapalat" w:hAnsi="GHEA Grapalat"/>
          <w:b/>
          <w:sz w:val="20"/>
          <w:lang w:val="af-ZA"/>
        </w:rPr>
        <w:t xml:space="preserve"> </w:t>
      </w:r>
      <w:r w:rsidR="00CA5888">
        <w:rPr>
          <w:rFonts w:ascii="GHEA Grapalat" w:hAnsi="GHEA Grapalat"/>
          <w:b/>
          <w:sz w:val="20"/>
          <w:lang w:val="af-ZA"/>
        </w:rPr>
        <w:t>26</w:t>
      </w:r>
      <w:r w:rsidRPr="00E677D4">
        <w:rPr>
          <w:rFonts w:ascii="GHEA Grapalat" w:hAnsi="GHEA Grapalat"/>
          <w:b/>
          <w:sz w:val="20"/>
          <w:lang w:val="hy-AM"/>
        </w:rPr>
        <w:t>-</w:t>
      </w:r>
      <w:r>
        <w:rPr>
          <w:rFonts w:ascii="GHEA Grapalat" w:hAnsi="GHEA Grapalat"/>
          <w:b/>
          <w:sz w:val="20"/>
          <w:lang w:val="hy-AM"/>
        </w:rPr>
        <w:t>ին</w:t>
      </w:r>
      <w:r w:rsidRPr="00E677D4">
        <w:rPr>
          <w:rFonts w:ascii="GHEA Grapalat" w:hAnsi="GHEA Grapalat"/>
          <w:b/>
          <w:sz w:val="20"/>
          <w:lang w:val="hy-AM"/>
        </w:rPr>
        <w:t>, ժամը 11:00</w:t>
      </w:r>
      <w:r w:rsidRPr="00E677D4">
        <w:rPr>
          <w:rFonts w:ascii="GHEA Grapalat" w:hAnsi="GHEA Grapalat"/>
          <w:sz w:val="20"/>
          <w:lang w:val="af-ZA"/>
        </w:rPr>
        <w:t>-</w:t>
      </w:r>
      <w:r w:rsidRPr="00E677D4">
        <w:rPr>
          <w:rFonts w:ascii="GHEA Grapalat" w:hAnsi="GHEA Grapalat" w:cs="Times New Roman"/>
          <w:sz w:val="20"/>
          <w:lang w:val="af-ZA"/>
        </w:rPr>
        <w:t xml:space="preserve">ին։ </w:t>
      </w:r>
    </w:p>
    <w:p w14:paraId="4E30CB43" w14:textId="77777777" w:rsidR="004E191A" w:rsidRDefault="004E191A" w:rsidP="004E191A">
      <w:pPr>
        <w:pStyle w:val="BodyTextIndent"/>
        <w:spacing w:after="0" w:line="240" w:lineRule="auto"/>
        <w:ind w:firstLine="720"/>
        <w:rPr>
          <w:rFonts w:ascii="GHEA Grapalat" w:hAnsi="GHEA Grapalat" w:cs="Times New Roman"/>
          <w:sz w:val="20"/>
          <w:lang w:val="hy-AM"/>
        </w:rPr>
      </w:pPr>
      <w:r>
        <w:rPr>
          <w:rFonts w:ascii="GHEA Grapalat" w:hAnsi="GHEA Grapalat" w:cs="Times New Roman"/>
          <w:sz w:val="20"/>
          <w:lang w:val="af-ZA"/>
        </w:rPr>
        <w:t>Սույն ընթացակարգի վերաբերյալ բողոք</w:t>
      </w:r>
      <w:r>
        <w:rPr>
          <w:rFonts w:ascii="GHEA Grapalat" w:hAnsi="GHEA Grapalat" w:cs="Times New Roman"/>
          <w:sz w:val="20"/>
          <w:lang w:val="hy-AM"/>
        </w:rPr>
        <w:t xml:space="preserve">արկումն իրականացվում է </w:t>
      </w:r>
      <w:r>
        <w:rPr>
          <w:rFonts w:ascii="GHEA Grapalat" w:hAnsi="GHEA Grapalat" w:cs="Times New Roman"/>
          <w:sz w:val="16"/>
          <w:szCs w:val="16"/>
          <w:lang w:val="af-ZA"/>
        </w:rPr>
        <w:t xml:space="preserve"> </w:t>
      </w:r>
      <w:r>
        <w:rPr>
          <w:rFonts w:ascii="GHEA Grapalat" w:hAnsi="GHEA Grapalat" w:cs="Times New Roman"/>
          <w:sz w:val="20"/>
          <w:lang w:val="af-ZA"/>
        </w:rPr>
        <w:t>«</w:t>
      </w:r>
      <w:r>
        <w:rPr>
          <w:rFonts w:ascii="GHEA Grapalat" w:hAnsi="GHEA Grapalat" w:cs="Times New Roman"/>
          <w:sz w:val="20"/>
          <w:lang w:val="hy-AM"/>
        </w:rPr>
        <w:t>Գնումների</w:t>
      </w:r>
      <w:r>
        <w:rPr>
          <w:rFonts w:ascii="GHEA Grapalat" w:hAnsi="GHEA Grapalat" w:cs="Times New Roman"/>
          <w:sz w:val="20"/>
          <w:lang w:val="af-ZA"/>
        </w:rPr>
        <w:t xml:space="preserve"> </w:t>
      </w:r>
      <w:r>
        <w:rPr>
          <w:rFonts w:ascii="GHEA Grapalat" w:hAnsi="GHEA Grapalat" w:cs="Times New Roman"/>
          <w:sz w:val="20"/>
          <w:lang w:val="hy-AM"/>
        </w:rPr>
        <w:t>մասին</w:t>
      </w:r>
      <w:r>
        <w:rPr>
          <w:rFonts w:ascii="GHEA Grapalat" w:hAnsi="GHEA Grapalat" w:cs="Times New Roman"/>
          <w:sz w:val="20"/>
          <w:lang w:val="af-ZA"/>
        </w:rPr>
        <w:t>»</w:t>
      </w:r>
      <w:r>
        <w:rPr>
          <w:rFonts w:ascii="GHEA Grapalat" w:hAnsi="GHEA Grapalat" w:cs="Times New Roman"/>
          <w:sz w:val="20"/>
          <w:lang w:val="hy-AM"/>
        </w:rPr>
        <w:t xml:space="preserve"> ՀՀ</w:t>
      </w:r>
      <w:r>
        <w:rPr>
          <w:rFonts w:ascii="GHEA Grapalat" w:hAnsi="GHEA Grapalat" w:cs="Times New Roman"/>
          <w:sz w:val="20"/>
          <w:lang w:val="af-ZA"/>
        </w:rPr>
        <w:t xml:space="preserve"> </w:t>
      </w:r>
      <w:r>
        <w:rPr>
          <w:rFonts w:ascii="GHEA Grapalat" w:hAnsi="GHEA Grapalat" w:cs="Times New Roman"/>
          <w:sz w:val="20"/>
          <w:lang w:val="hy-AM"/>
        </w:rPr>
        <w:t>օրենքով</w:t>
      </w:r>
      <w:r>
        <w:rPr>
          <w:rFonts w:ascii="GHEA Grapalat" w:hAnsi="GHEA Grapalat" w:cs="Times New Roman"/>
          <w:sz w:val="20"/>
          <w:lang w:val="af-ZA"/>
        </w:rPr>
        <w:t xml:space="preserve"> </w:t>
      </w:r>
      <w:r>
        <w:rPr>
          <w:rFonts w:ascii="GHEA Grapalat" w:hAnsi="GHEA Grapalat" w:cs="Times New Roman"/>
          <w:sz w:val="20"/>
          <w:lang w:val="hy-AM"/>
        </w:rPr>
        <w:t>և</w:t>
      </w:r>
      <w:r>
        <w:rPr>
          <w:rFonts w:ascii="GHEA Grapalat" w:hAnsi="GHEA Grapalat" w:cs="Times New Roman"/>
          <w:sz w:val="20"/>
          <w:lang w:val="af-ZA"/>
        </w:rPr>
        <w:t xml:space="preserve"> </w:t>
      </w:r>
      <w:r>
        <w:rPr>
          <w:rFonts w:ascii="GHEA Grapalat" w:hAnsi="GHEA Grapalat" w:cs="Times New Roman"/>
          <w:sz w:val="20"/>
          <w:lang w:val="hy-AM"/>
        </w:rPr>
        <w:t>ՀՀ քաղաքացիական դատավարության օրենսգրքով սահմանված կարգով։</w:t>
      </w:r>
    </w:p>
    <w:p w14:paraId="10483EEA" w14:textId="77777777" w:rsidR="00EB7C86" w:rsidRPr="00EB7C86" w:rsidRDefault="00EB7C86" w:rsidP="00EB7C86">
      <w:pPr>
        <w:pStyle w:val="BodyTextIndent"/>
        <w:spacing w:line="240" w:lineRule="auto"/>
        <w:rPr>
          <w:rFonts w:ascii="GHEA Grapalat" w:hAnsi="GHEA Grapalat" w:cs="Times New Roman"/>
          <w:sz w:val="20"/>
          <w:lang w:val="af-ZA"/>
        </w:rPr>
      </w:pPr>
      <w:r w:rsidRPr="00EB7C86">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 Գոռ Մուրադյան։</w:t>
      </w:r>
    </w:p>
    <w:p w14:paraId="3EA24D55"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Հեռախոս` 011  514-373։</w:t>
      </w:r>
    </w:p>
    <w:p w14:paraId="737D83CD"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Էլ.փոստ`  gor.muradjan@yerevan.am։</w:t>
      </w:r>
    </w:p>
    <w:p w14:paraId="31364C14"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Պատվիրատու` Երևանի քաղաքապետարան։</w:t>
      </w:r>
    </w:p>
    <w:p w14:paraId="3A98EE08" w14:textId="77777777" w:rsidR="004E191A" w:rsidRDefault="004E191A" w:rsidP="0015595A">
      <w:pPr>
        <w:pStyle w:val="NormalWeb"/>
      </w:pPr>
    </w:p>
    <w:p w14:paraId="17F06CDE"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7D8D50D1"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31626FC4" w14:textId="77777777" w:rsidR="004E191A" w:rsidRDefault="004E191A" w:rsidP="0015595A">
      <w:pPr>
        <w:pStyle w:val="NormalWeb"/>
      </w:pPr>
    </w:p>
    <w:p w14:paraId="28668633" w14:textId="77777777" w:rsidR="004E191A" w:rsidRDefault="004E191A" w:rsidP="0015595A">
      <w:pPr>
        <w:pStyle w:val="NormalWeb"/>
      </w:pPr>
    </w:p>
    <w:p w14:paraId="00371DC2" w14:textId="77777777" w:rsidR="004E191A" w:rsidRDefault="004E191A" w:rsidP="0015595A">
      <w:pPr>
        <w:pStyle w:val="NormalWeb"/>
      </w:pPr>
    </w:p>
    <w:p w14:paraId="5D7D5D0A" w14:textId="77777777" w:rsidR="004E191A" w:rsidRDefault="004E191A" w:rsidP="0015595A">
      <w:pPr>
        <w:pStyle w:val="NormalWeb"/>
      </w:pPr>
    </w:p>
    <w:p w14:paraId="394385CE" w14:textId="77777777" w:rsidR="0079402B" w:rsidRPr="009853AF" w:rsidRDefault="0079402B" w:rsidP="001C2E1B">
      <w:pPr>
        <w:pStyle w:val="BodyText"/>
        <w:spacing w:after="0"/>
        <w:ind w:firstLine="567"/>
        <w:jc w:val="right"/>
        <w:rPr>
          <w:rFonts w:ascii="GHEA Grapalat" w:hAnsi="GHEA Grapalat" w:cs="Sylfaen"/>
          <w:iCs/>
          <w:sz w:val="20"/>
          <w:szCs w:val="20"/>
          <w:lang w:val="af-ZA"/>
        </w:rPr>
      </w:pPr>
    </w:p>
    <w:p w14:paraId="58FB8E62" w14:textId="29082A17" w:rsidR="001C2E1B" w:rsidRPr="0007287D" w:rsidRDefault="001C2E1B" w:rsidP="001C2E1B">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45922715" w14:textId="4B80566D" w:rsidR="001C2E1B" w:rsidRPr="0007287D" w:rsidRDefault="001C2E1B" w:rsidP="001C2E1B">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Pr>
          <w:rFonts w:ascii="GHEA Grapalat" w:hAnsi="GHEA Grapalat" w:cs="Sylfaen"/>
          <w:iCs/>
          <w:sz w:val="20"/>
          <w:szCs w:val="20"/>
          <w:lang w:val="hy-AM"/>
        </w:rPr>
        <w:t>ԲՄ</w:t>
      </w:r>
      <w:r>
        <w:rPr>
          <w:rFonts w:ascii="GHEA Grapalat" w:hAnsi="GHEA Grapalat" w:cs="Sylfaen"/>
          <w:iCs/>
          <w:sz w:val="20"/>
          <w:szCs w:val="20"/>
          <w:lang w:val="af-ZA"/>
        </w:rPr>
        <w:t>ԱՇՁԲ-</w:t>
      </w:r>
      <w:r w:rsidR="0005598C">
        <w:rPr>
          <w:rFonts w:ascii="GHEA Grapalat" w:hAnsi="GHEA Grapalat" w:cs="Sylfaen"/>
          <w:iCs/>
          <w:sz w:val="20"/>
          <w:szCs w:val="20"/>
          <w:lang w:val="af-ZA"/>
        </w:rPr>
        <w:t>24/42</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12F23689" w14:textId="77777777" w:rsidR="001C2E1B" w:rsidRPr="0007287D" w:rsidRDefault="001C2E1B" w:rsidP="001C2E1B">
      <w:pPr>
        <w:pStyle w:val="BodyText"/>
        <w:spacing w:after="0"/>
        <w:ind w:firstLine="567"/>
        <w:jc w:val="right"/>
        <w:rPr>
          <w:rFonts w:ascii="GHEA Grapalat" w:hAnsi="GHEA Grapalat" w:cs="Times Armenian"/>
          <w:iCs/>
          <w:sz w:val="20"/>
          <w:szCs w:val="20"/>
          <w:lang w:val="af-ZA"/>
        </w:rPr>
      </w:pPr>
      <w:r>
        <w:rPr>
          <w:rFonts w:ascii="GHEA Grapalat" w:hAnsi="GHEA Grapalat" w:cs="Times Armenian"/>
          <w:iCs/>
          <w:sz w:val="20"/>
          <w:szCs w:val="20"/>
          <w:lang w:val="hy-AM"/>
        </w:rPr>
        <w:t>բաց մրցույթ</w:t>
      </w:r>
      <w:r w:rsidRPr="0007287D">
        <w:rPr>
          <w:rFonts w:ascii="GHEA Grapalat" w:hAnsi="GHEA Grapalat" w:cs="Times Armenian"/>
          <w:iCs/>
          <w:sz w:val="20"/>
          <w:szCs w:val="20"/>
          <w:lang w:val="af-ZA"/>
        </w:rPr>
        <w:t xml:space="preserve"> գնահատող </w:t>
      </w:r>
      <w:proofErr w:type="spellStart"/>
      <w:r w:rsidRPr="0007287D">
        <w:rPr>
          <w:rFonts w:ascii="GHEA Grapalat" w:hAnsi="GHEA Grapalat" w:cs="Sylfaen"/>
          <w:iCs/>
          <w:sz w:val="20"/>
          <w:szCs w:val="20"/>
        </w:rPr>
        <w:t>հանձնաժողովի</w:t>
      </w:r>
      <w:proofErr w:type="spellEnd"/>
    </w:p>
    <w:p w14:paraId="7122DA71" w14:textId="5A432A45" w:rsidR="001C2E1B" w:rsidRPr="0007287D" w:rsidRDefault="001C2E1B" w:rsidP="001C2E1B">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Pr>
          <w:rFonts w:ascii="GHEA Grapalat" w:hAnsi="GHEA Grapalat" w:cs="Sylfaen"/>
          <w:iCs/>
          <w:sz w:val="20"/>
          <w:szCs w:val="20"/>
          <w:lang w:val="hy-AM"/>
        </w:rPr>
        <w:t>4</w:t>
      </w:r>
      <w:r w:rsidRPr="0007287D">
        <w:rPr>
          <w:rFonts w:ascii="GHEA Grapalat" w:hAnsi="GHEA Grapalat" w:cs="Sylfaen"/>
          <w:iCs/>
          <w:sz w:val="20"/>
          <w:szCs w:val="20"/>
        </w:rPr>
        <w:t>թ</w:t>
      </w:r>
      <w:r w:rsidRPr="00D3168C">
        <w:rPr>
          <w:rFonts w:ascii="GHEA Grapalat" w:hAnsi="GHEA Grapalat" w:cs="Sylfaen"/>
          <w:iCs/>
          <w:sz w:val="20"/>
          <w:szCs w:val="20"/>
          <w:lang w:val="af-ZA"/>
        </w:rPr>
        <w:t xml:space="preserve">. </w:t>
      </w:r>
      <w:r>
        <w:rPr>
          <w:rFonts w:ascii="GHEA Grapalat" w:hAnsi="GHEA Grapalat" w:cs="Sylfaen"/>
          <w:iCs/>
          <w:sz w:val="20"/>
          <w:szCs w:val="20"/>
          <w:lang w:val="hy-AM"/>
        </w:rPr>
        <w:t>մարտի</w:t>
      </w:r>
      <w:r w:rsidRPr="00D3168C">
        <w:rPr>
          <w:rFonts w:ascii="GHEA Grapalat" w:hAnsi="GHEA Grapalat" w:cs="Sylfaen"/>
          <w:iCs/>
          <w:sz w:val="20"/>
          <w:szCs w:val="20"/>
          <w:lang w:val="af-ZA"/>
        </w:rPr>
        <w:t xml:space="preserve"> </w:t>
      </w:r>
      <w:r w:rsidR="00CA5888">
        <w:rPr>
          <w:rFonts w:ascii="GHEA Grapalat" w:hAnsi="GHEA Grapalat" w:cs="Sylfaen"/>
          <w:iCs/>
          <w:sz w:val="20"/>
          <w:szCs w:val="20"/>
          <w:lang w:val="af-ZA"/>
        </w:rPr>
        <w:t>25</w:t>
      </w:r>
      <w:r w:rsidRPr="00D3168C">
        <w:rPr>
          <w:rFonts w:ascii="GHEA Grapalat" w:hAnsi="GHEA Grapalat" w:cs="Sylfaen"/>
          <w:iCs/>
          <w:sz w:val="20"/>
          <w:szCs w:val="20"/>
          <w:lang w:val="af-ZA"/>
        </w:rPr>
        <w:t>-</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123157D" w14:textId="77777777" w:rsidR="001C2E1B" w:rsidRDefault="001C2E1B" w:rsidP="0015595A">
      <w:pPr>
        <w:pStyle w:val="NormalWeb"/>
      </w:pPr>
    </w:p>
    <w:p w14:paraId="19FC40BE" w14:textId="77777777" w:rsidR="001C2E1B" w:rsidRDefault="001C2E1B" w:rsidP="0015595A">
      <w:pPr>
        <w:pStyle w:val="NormalWeb"/>
      </w:pPr>
    </w:p>
    <w:p w14:paraId="7D4C74D0" w14:textId="77777777" w:rsidR="001C2E1B" w:rsidRDefault="001C2E1B" w:rsidP="0015595A">
      <w:pPr>
        <w:pStyle w:val="NormalWeb"/>
      </w:pPr>
    </w:p>
    <w:p w14:paraId="792A4DD0" w14:textId="77777777" w:rsidR="001C2E1B" w:rsidRDefault="001C2E1B" w:rsidP="0015595A">
      <w:pPr>
        <w:pStyle w:val="NormalWeb"/>
      </w:pPr>
    </w:p>
    <w:p w14:paraId="66F8274F" w14:textId="77777777" w:rsidR="001C2E1B" w:rsidRDefault="001C2E1B" w:rsidP="0015595A">
      <w:pPr>
        <w:pStyle w:val="NormalWeb"/>
      </w:pPr>
    </w:p>
    <w:p w14:paraId="5909008D" w14:textId="77777777" w:rsidR="001C2E1B" w:rsidRPr="003F2F26" w:rsidRDefault="001C2E1B" w:rsidP="001C2E1B">
      <w:pPr>
        <w:pStyle w:val="BodyText"/>
        <w:ind w:right="-7" w:firstLine="567"/>
        <w:jc w:val="center"/>
        <w:rPr>
          <w:rFonts w:ascii="GHEA Grapalat" w:hAnsi="GHEA Grapalat"/>
          <w:bCs/>
          <w:iCs/>
          <w:lang w:val="af-ZA"/>
        </w:rPr>
      </w:pPr>
      <w:r w:rsidRPr="003F2F26">
        <w:rPr>
          <w:rFonts w:ascii="GHEA Grapalat" w:hAnsi="GHEA Grapalat" w:cs="Times Armenian"/>
          <w:bCs/>
          <w:iCs/>
          <w:lang w:val="hy-AM"/>
        </w:rPr>
        <w:t>Երևանի քաղաքապետարան</w:t>
      </w:r>
    </w:p>
    <w:p w14:paraId="7F92ED14" w14:textId="77777777" w:rsidR="004E191A" w:rsidRDefault="004E191A" w:rsidP="0015595A">
      <w:pPr>
        <w:pStyle w:val="NormalWeb"/>
      </w:pPr>
      <w:r>
        <w:tab/>
      </w:r>
    </w:p>
    <w:p w14:paraId="429E2654" w14:textId="77777777" w:rsidR="004E191A" w:rsidRDefault="004E191A" w:rsidP="0015595A">
      <w:pPr>
        <w:pStyle w:val="NormalWeb"/>
      </w:pPr>
    </w:p>
    <w:p w14:paraId="48314D57" w14:textId="77777777" w:rsidR="004E191A" w:rsidRDefault="004E191A" w:rsidP="0015595A">
      <w:pPr>
        <w:pStyle w:val="NormalWeb"/>
      </w:pPr>
    </w:p>
    <w:p w14:paraId="2670E0DE" w14:textId="77777777" w:rsidR="004E191A" w:rsidRDefault="004E191A" w:rsidP="0015595A">
      <w:pPr>
        <w:pStyle w:val="NormalWeb"/>
      </w:pPr>
    </w:p>
    <w:p w14:paraId="536F6B74" w14:textId="77777777" w:rsidR="004E191A" w:rsidRDefault="004E191A" w:rsidP="0015595A">
      <w:pPr>
        <w:pStyle w:val="NormalWeb"/>
      </w:pPr>
    </w:p>
    <w:p w14:paraId="747A33EE" w14:textId="77777777" w:rsidR="004E191A" w:rsidRDefault="004E191A" w:rsidP="0015595A">
      <w:pPr>
        <w:pStyle w:val="NormalWeb"/>
        <w:rPr>
          <w:lang w:val="af-ZA"/>
        </w:rPr>
      </w:pPr>
      <w:r>
        <w:t>Հ</w:t>
      </w:r>
      <w:r>
        <w:rPr>
          <w:rFonts w:cs="Times Armenian"/>
          <w:lang w:val="af-ZA"/>
        </w:rPr>
        <w:t xml:space="preserve"> </w:t>
      </w:r>
      <w:r>
        <w:t>Ր</w:t>
      </w:r>
      <w:r>
        <w:rPr>
          <w:rFonts w:cs="Times Armenian"/>
          <w:lang w:val="af-ZA"/>
        </w:rPr>
        <w:t xml:space="preserve"> </w:t>
      </w:r>
      <w:r>
        <w:t>Ա</w:t>
      </w:r>
      <w:r>
        <w:rPr>
          <w:rFonts w:cs="Times Armenian"/>
          <w:lang w:val="af-ZA"/>
        </w:rPr>
        <w:t xml:space="preserve"> </w:t>
      </w:r>
      <w:r>
        <w:t>Վ</w:t>
      </w:r>
      <w:r>
        <w:rPr>
          <w:rFonts w:cs="Times Armenian"/>
          <w:lang w:val="af-ZA"/>
        </w:rPr>
        <w:t xml:space="preserve"> </w:t>
      </w:r>
      <w:r>
        <w:t>Ե</w:t>
      </w:r>
      <w:r>
        <w:rPr>
          <w:rFonts w:cs="Times Armenian"/>
          <w:lang w:val="af-ZA"/>
        </w:rPr>
        <w:t xml:space="preserve"> </w:t>
      </w:r>
      <w:r>
        <w:t>Ր</w:t>
      </w:r>
    </w:p>
    <w:p w14:paraId="0F2715CB" w14:textId="77777777" w:rsidR="004E191A" w:rsidRDefault="004E191A" w:rsidP="0015595A">
      <w:pPr>
        <w:pStyle w:val="NormalWeb"/>
      </w:pPr>
    </w:p>
    <w:p w14:paraId="697BC89D" w14:textId="77777777" w:rsidR="004E191A" w:rsidRDefault="004E191A" w:rsidP="0015595A">
      <w:pPr>
        <w:pStyle w:val="NormalWeb"/>
      </w:pPr>
    </w:p>
    <w:p w14:paraId="44C520C5" w14:textId="56BEA48F" w:rsidR="0025036B" w:rsidRPr="00725BBC" w:rsidRDefault="0025036B" w:rsidP="0015595A">
      <w:pPr>
        <w:pStyle w:val="NormalWeb"/>
      </w:pPr>
      <w:r w:rsidRPr="00463C9A">
        <w:t>ԵՐԵՎԱՆԻ</w:t>
      </w:r>
      <w:r w:rsidRPr="0025036B">
        <w:t xml:space="preserve"> </w:t>
      </w:r>
      <w:r w:rsidRPr="00463C9A">
        <w:t>ՔԱՂԱՔԱՊԵՏԱՐԱՆ</w:t>
      </w:r>
      <w:r w:rsidRPr="005E1F72">
        <w:t>Ի</w:t>
      </w:r>
      <w:r w:rsidRPr="0025036B">
        <w:t xml:space="preserve"> </w:t>
      </w:r>
      <w:r w:rsidRPr="005E1F72">
        <w:t>ԿԱՐԻՔՆԵՐԻ</w:t>
      </w:r>
      <w:r w:rsidRPr="0025036B">
        <w:t xml:space="preserve"> </w:t>
      </w:r>
      <w:r w:rsidRPr="005E1F72">
        <w:t>ՀԱՄԱՐ</w:t>
      </w:r>
      <w:r w:rsidRPr="0025036B">
        <w:t xml:space="preserve">` </w:t>
      </w:r>
      <w:r w:rsidR="001D151A" w:rsidRPr="00F94470">
        <w:rPr>
          <w:lang w:val="af-ZA"/>
        </w:rPr>
        <w:t>ԵՐ</w:t>
      </w:r>
      <w:r w:rsidR="001D151A">
        <w:rPr>
          <w:lang w:val="af-ZA"/>
        </w:rPr>
        <w:t>ԵՎ</w:t>
      </w:r>
      <w:r w:rsidR="001D151A" w:rsidRPr="00F94470">
        <w:rPr>
          <w:lang w:val="af-ZA"/>
        </w:rPr>
        <w:t xml:space="preserve">ԱՆ ՔԱՂԱՔԻ </w:t>
      </w:r>
      <w:r w:rsidR="00CA5888">
        <w:t>ԷՐԵԲՈՒՆԻ</w:t>
      </w:r>
      <w:r w:rsidR="00CA5888">
        <w:rPr>
          <w:lang w:val="af-ZA"/>
        </w:rPr>
        <w:t xml:space="preserve"> ԵՎ ՆՈՒԲԱՐԱՇԵՆ</w:t>
      </w:r>
      <w:r w:rsidR="00CA5888" w:rsidRPr="00F94470">
        <w:rPr>
          <w:lang w:val="af-ZA"/>
        </w:rPr>
        <w:t xml:space="preserve"> ՎԱՐՉԱԿԱՆ ՇՐՋԱՆ</w:t>
      </w:r>
      <w:r w:rsidR="00CA5888">
        <w:rPr>
          <w:lang w:val="af-ZA"/>
        </w:rPr>
        <w:t>ՆԵՐ</w:t>
      </w:r>
      <w:r w:rsidR="00CA5888" w:rsidRPr="00F94470">
        <w:rPr>
          <w:lang w:val="af-ZA"/>
        </w:rPr>
        <w:t>Ի</w:t>
      </w:r>
      <w:r w:rsidR="00CA5888">
        <w:rPr>
          <w:lang w:val="af-ZA"/>
        </w:rPr>
        <w:t xml:space="preserve"> ՓՈՂՈՑՆԵՐԻ ՄԻՋԻՆ ՆՈՐՈԳՄԱՆ</w:t>
      </w:r>
      <w:r w:rsidR="00CA5888" w:rsidRPr="00725BBC">
        <w:t xml:space="preserve"> </w:t>
      </w:r>
      <w:r w:rsidR="00725BBC" w:rsidRPr="00725BBC">
        <w:t>ԱՇԽԱՏԱՆՔՆԵՐԻ</w:t>
      </w:r>
      <w:r w:rsidR="00725BBC" w:rsidRPr="0025036B">
        <w:t xml:space="preserve"> </w:t>
      </w:r>
      <w:r w:rsidRPr="0025036B">
        <w:t>ՁԵՌՔԲԵՐՄԱՆ ՆՊԱՏԱԿՈՎ  ՀԱՅՏԱՐԱՐՎԱԾ ԲԱՑ ՄՐՑՈՒՅԹԻ</w:t>
      </w:r>
    </w:p>
    <w:p w14:paraId="4B3DE262" w14:textId="77777777" w:rsidR="004E191A" w:rsidRDefault="004E191A" w:rsidP="0015595A">
      <w:pPr>
        <w:pStyle w:val="NormalWeb"/>
      </w:pPr>
    </w:p>
    <w:p w14:paraId="20229B6D" w14:textId="77777777" w:rsidR="004E191A" w:rsidRDefault="004E191A" w:rsidP="0015595A">
      <w:pPr>
        <w:pStyle w:val="NormalWeb"/>
      </w:pPr>
    </w:p>
    <w:p w14:paraId="6AB1658F" w14:textId="77777777" w:rsidR="004E191A" w:rsidRDefault="004E191A" w:rsidP="0015595A">
      <w:pPr>
        <w:pStyle w:val="NormalWeb"/>
      </w:pPr>
    </w:p>
    <w:p w14:paraId="32920B4C" w14:textId="77777777" w:rsidR="004E191A" w:rsidRDefault="004E191A" w:rsidP="0015595A">
      <w:pPr>
        <w:pStyle w:val="NormalWeb"/>
      </w:pPr>
    </w:p>
    <w:p w14:paraId="27C82F1D" w14:textId="77777777" w:rsidR="004E191A" w:rsidRDefault="004E191A" w:rsidP="0015595A">
      <w:pPr>
        <w:pStyle w:val="NormalWeb"/>
      </w:pPr>
    </w:p>
    <w:p w14:paraId="45C43078" w14:textId="77777777" w:rsidR="004E191A" w:rsidRDefault="004E191A" w:rsidP="0015595A">
      <w:pPr>
        <w:pStyle w:val="NormalWeb"/>
      </w:pPr>
    </w:p>
    <w:p w14:paraId="128449A2" w14:textId="77777777" w:rsidR="004E191A" w:rsidRDefault="004E191A" w:rsidP="0015595A">
      <w:pPr>
        <w:pStyle w:val="NormalWeb"/>
      </w:pPr>
    </w:p>
    <w:p w14:paraId="78097DC0" w14:textId="77777777" w:rsidR="004E191A" w:rsidRDefault="004E191A" w:rsidP="0015595A">
      <w:pPr>
        <w:pStyle w:val="NormalWeb"/>
      </w:pPr>
    </w:p>
    <w:p w14:paraId="1F2A2DE8" w14:textId="77777777" w:rsidR="004E191A" w:rsidRDefault="004E191A" w:rsidP="0015595A">
      <w:pPr>
        <w:pStyle w:val="NormalWeb"/>
      </w:pPr>
    </w:p>
    <w:p w14:paraId="302FDA33" w14:textId="77777777" w:rsidR="004E191A" w:rsidRDefault="004E191A" w:rsidP="0015595A">
      <w:pPr>
        <w:pStyle w:val="NormalWeb"/>
      </w:pPr>
    </w:p>
    <w:p w14:paraId="36D2A3DB" w14:textId="77777777" w:rsidR="004E191A" w:rsidRDefault="004E191A" w:rsidP="0015595A">
      <w:pPr>
        <w:pStyle w:val="NormalWeb"/>
      </w:pPr>
    </w:p>
    <w:p w14:paraId="49E4CD6B" w14:textId="77777777" w:rsidR="004E191A" w:rsidRDefault="004E191A" w:rsidP="0015595A">
      <w:pPr>
        <w:pStyle w:val="NormalWeb"/>
      </w:pPr>
    </w:p>
    <w:p w14:paraId="69A958F0" w14:textId="77777777" w:rsidR="004E191A" w:rsidRDefault="004E191A" w:rsidP="0015595A">
      <w:pPr>
        <w:pStyle w:val="NormalWeb"/>
      </w:pPr>
    </w:p>
    <w:p w14:paraId="20C5CB94" w14:textId="77777777" w:rsidR="004E191A" w:rsidRDefault="004E191A" w:rsidP="0015595A">
      <w:pPr>
        <w:pStyle w:val="NormalWeb"/>
      </w:pPr>
    </w:p>
    <w:p w14:paraId="5F1F9ED1" w14:textId="77777777" w:rsidR="004E191A" w:rsidRDefault="004E191A" w:rsidP="004E191A">
      <w:pPr>
        <w:jc w:val="both"/>
        <w:rPr>
          <w:rFonts w:ascii="GHEA Grapalat" w:hAnsi="GHEA Grapalat" w:cs="Sylfaen"/>
          <w:i/>
          <w:sz w:val="22"/>
          <w:szCs w:val="22"/>
          <w:lang w:val="af-ZA"/>
        </w:rPr>
      </w:pPr>
      <w:r>
        <w:rPr>
          <w:rFonts w:ascii="GHEA Grapalat" w:hAnsi="GHEA Grapalat" w:cs="Sylfaen"/>
          <w:i/>
          <w:sz w:val="22"/>
          <w:szCs w:val="22"/>
          <w:lang w:val="af-ZA"/>
        </w:rPr>
        <w:br w:type="page"/>
      </w:r>
      <w:r w:rsidRPr="00C45E14">
        <w:rPr>
          <w:rFonts w:ascii="GHEA Grapalat" w:hAnsi="GHEA Grapalat" w:cs="Sylfaen"/>
          <w:i/>
          <w:sz w:val="22"/>
          <w:szCs w:val="22"/>
          <w:lang w:val="hy-AM"/>
        </w:rPr>
        <w:lastRenderedPageBreak/>
        <w:t>Հարգելի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մասնակից</w:t>
      </w:r>
      <w:r>
        <w:rPr>
          <w:rFonts w:ascii="GHEA Grapalat" w:hAnsi="GHEA Grapalat" w:cs="Sylfaen"/>
          <w:i/>
          <w:sz w:val="22"/>
          <w:szCs w:val="22"/>
          <w:lang w:val="af-ZA"/>
        </w:rPr>
        <w:t xml:space="preserve"> </w:t>
      </w:r>
      <w:r w:rsidRPr="00C45E14">
        <w:rPr>
          <w:rFonts w:ascii="GHEA Grapalat" w:hAnsi="GHEA Grapalat" w:cs="Sylfaen"/>
          <w:i/>
          <w:sz w:val="22"/>
          <w:szCs w:val="22"/>
          <w:lang w:val="hy-AM"/>
        </w:rPr>
        <w:t>նախքան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կազմելը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և</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ներկայացնելը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խնդրում</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ենք</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մանրամասնորեն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ուսումնասիրել</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սույն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քանի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որ</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հրավերին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չհամապատասխանող</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ենթակա</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մերժման</w:t>
      </w:r>
      <w:r>
        <w:rPr>
          <w:rFonts w:ascii="GHEA Grapalat" w:hAnsi="GHEA Grapalat" w:cs="Sylfaen"/>
          <w:i/>
          <w:sz w:val="22"/>
          <w:szCs w:val="22"/>
          <w:lang w:val="af-ZA"/>
        </w:rPr>
        <w:t xml:space="preserve">: </w:t>
      </w:r>
    </w:p>
    <w:p w14:paraId="5B1C9EA7"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Եթե</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Դուք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չեք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էլեկտրոնային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սակայն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ցանկություն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ունեք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մասնակցել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սույն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ընթացակարգին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ապա</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անհրաժեշտ</w:t>
      </w:r>
      <w:proofErr w:type="spellEnd"/>
      <w:r>
        <w:rPr>
          <w:rFonts w:ascii="GHEA Grapalat" w:hAnsi="GHEA Grapalat" w:cs="Sylfaen"/>
          <w:i/>
          <w:sz w:val="22"/>
          <w:szCs w:val="22"/>
          <w:lang w:val="af-ZA"/>
        </w:rPr>
        <w:t xml:space="preserve"> </w:t>
      </w:r>
      <w:proofErr w:type="gramStart"/>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ինքնագրանցվել</w:t>
      </w:r>
      <w:proofErr w:type="spellEnd"/>
      <w:proofErr w:type="gramEnd"/>
      <w:r>
        <w:rPr>
          <w:rFonts w:ascii="GHEA Grapalat" w:hAnsi="GHEA Grapalat" w:cs="Sylfaen"/>
          <w:i/>
          <w:sz w:val="22"/>
          <w:szCs w:val="22"/>
          <w:lang w:val="af-ZA"/>
        </w:rPr>
        <w:t xml:space="preserve"> Armeps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r>
        <w:fldChar w:fldCharType="begin"/>
      </w:r>
      <w:r w:rsidRPr="00F24BB3">
        <w:rPr>
          <w:lang w:val="af-ZA"/>
        </w:rPr>
        <w:instrText>HYPERLINK "http://www.armeps.am"</w:instrText>
      </w:r>
      <w:r>
        <w:fldChar w:fldCharType="separate"/>
      </w:r>
      <w:r>
        <w:rPr>
          <w:rStyle w:val="Hyperlink"/>
          <w:rFonts w:ascii="GHEA Grapalat" w:hAnsi="GHEA Grapalat" w:cs="Sylfaen"/>
          <w:i/>
          <w:sz w:val="22"/>
          <w:szCs w:val="22"/>
          <w:lang w:val="af-ZA"/>
        </w:rPr>
        <w:t>www.armeps.am</w:t>
      </w:r>
      <w:r>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պայմանները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սահմանված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w:t>
      </w:r>
      <w:proofErr w:type="spellEnd"/>
      <w:r>
        <w:rPr>
          <w:rFonts w:ascii="GHEA Grapalat" w:hAnsi="GHEA Grapalat" w:cs="Sylfaen"/>
          <w:i/>
          <w:sz w:val="22"/>
          <w:szCs w:val="22"/>
          <w:lang w:val="af-ZA"/>
        </w:rPr>
        <w:t xml:space="preserve"> </w:t>
      </w:r>
      <w:hyperlink r:id="rId8" w:history="1">
        <w:r>
          <w:rPr>
            <w:rStyle w:val="Hyperlink"/>
            <w:rFonts w:ascii="GHEA Grapalat" w:hAnsi="GHEA Grapalat" w:cs="Sylfaen"/>
            <w:i/>
            <w:sz w:val="22"/>
            <w:szCs w:val="22"/>
            <w:lang w:val="af-ZA"/>
          </w:rPr>
          <w:t>www.procurement. am</w:t>
        </w:r>
      </w:hyperlink>
      <w:r>
        <w:rPr>
          <w:rFonts w:ascii="GHEA Grapalat" w:hAnsi="GHEA Grapalat" w:cs="Sylfaen"/>
          <w:i/>
          <w:sz w:val="22"/>
          <w:szCs w:val="22"/>
          <w:lang w:val="af-ZA"/>
        </w:rPr>
        <w:t xml:space="preserve"> </w:t>
      </w:r>
      <w:proofErr w:type="spellStart"/>
      <w:r>
        <w:rPr>
          <w:rFonts w:ascii="GHEA Grapalat" w:hAnsi="GHEA Grapalat" w:cs="Sylfaen"/>
          <w:i/>
          <w:sz w:val="22"/>
          <w:szCs w:val="22"/>
        </w:rPr>
        <w:t>հասցեով</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գործող</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պաշտոնական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տեղեկագրի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Օրենսդրություն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բաժնի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Ուղեցույցներ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ձեռնարկներ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ենթաբաժնում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տեղադրված</w:t>
      </w:r>
      <w:proofErr w:type="spellEnd"/>
      <w:r>
        <w:rPr>
          <w:rFonts w:ascii="GHEA Grapalat" w:hAnsi="GHEA Grapalat" w:cs="Sylfaen"/>
          <w:i/>
          <w:sz w:val="22"/>
          <w:szCs w:val="22"/>
          <w:lang w:val="af-ZA"/>
        </w:rPr>
        <w:t xml:space="preserve">  </w:t>
      </w:r>
      <w:hyperlink r:id="rId9" w:history="1">
        <w:r>
          <w:rPr>
            <w:rStyle w:val="Hyperlink"/>
            <w:rFonts w:ascii="GHEA Grapalat" w:hAnsi="GHEA Grapalat" w:cs="Sylfaen"/>
            <w:i/>
            <w:sz w:val="22"/>
            <w:szCs w:val="22"/>
            <w:lang w:val="af-ZA"/>
          </w:rPr>
          <w:t xml:space="preserve">Armeps </w:t>
        </w:r>
        <w:proofErr w:type="spellStart"/>
        <w:r>
          <w:rPr>
            <w:rStyle w:val="Hyperlink"/>
            <w:rFonts w:ascii="GHEA Grapalat" w:hAnsi="GHEA Grapalat" w:cs="Sylfaen"/>
            <w:i/>
            <w:sz w:val="22"/>
            <w:szCs w:val="22"/>
          </w:rPr>
          <w:t>էլեկտրոնային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գնումների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համակարգի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օգտագործողի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Տնտեսական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օպերատորի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ուղեցույց</w:t>
        </w:r>
      </w:hyperlink>
      <w:r>
        <w:rPr>
          <w:rFonts w:ascii="GHEA Grapalat" w:hAnsi="GHEA Grapalat" w:cs="Sylfaen"/>
          <w:i/>
          <w:sz w:val="22"/>
          <w:szCs w:val="22"/>
        </w:rPr>
        <w:t>ում</w:t>
      </w:r>
      <w:proofErr w:type="spellEnd"/>
      <w:r>
        <w:rPr>
          <w:rFonts w:ascii="GHEA Grapalat" w:hAnsi="GHEA Grapalat" w:cs="Sylfaen"/>
          <w:i/>
          <w:sz w:val="22"/>
          <w:szCs w:val="22"/>
          <w:lang w:val="af-ZA"/>
        </w:rPr>
        <w:t>:</w:t>
      </w:r>
    </w:p>
    <w:p w14:paraId="73FF47A1"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Ուղեցույցը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հասանելի</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հետևյալ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հղումով</w:t>
      </w:r>
      <w:proofErr w:type="spellEnd"/>
      <w:r>
        <w:rPr>
          <w:rFonts w:ascii="GHEA Grapalat" w:hAnsi="GHEA Grapalat" w:cs="Sylfaen"/>
          <w:i/>
          <w:sz w:val="22"/>
          <w:szCs w:val="22"/>
        </w:rPr>
        <w:t>՝</w:t>
      </w:r>
      <w:r>
        <w:rPr>
          <w:rFonts w:ascii="GHEA Grapalat" w:hAnsi="GHEA Grapalat" w:cs="Sylfaen"/>
          <w:i/>
          <w:sz w:val="22"/>
          <w:szCs w:val="22"/>
          <w:lang w:val="af-ZA"/>
        </w:rPr>
        <w:t xml:space="preserve"> </w:t>
      </w:r>
      <w:r w:rsidR="00000000">
        <w:fldChar w:fldCharType="begin"/>
      </w:r>
      <w:r w:rsidR="00000000" w:rsidRPr="0015595A">
        <w:rPr>
          <w:lang w:val="af-ZA"/>
        </w:rPr>
        <w:instrText>HYPERLINK "http://gnumner.am/hy/page/ughecuycner_dzernarkner/"</w:instrText>
      </w:r>
      <w:r w:rsidR="00000000">
        <w:fldChar w:fldCharType="separate"/>
      </w:r>
      <w:r>
        <w:rPr>
          <w:rStyle w:val="Hyperlink"/>
          <w:rFonts w:ascii="GHEA Grapalat" w:hAnsi="GHEA Grapalat" w:cs="Sylfaen"/>
          <w:sz w:val="22"/>
          <w:szCs w:val="22"/>
          <w:lang w:val="af-ZA"/>
        </w:rPr>
        <w:t>http://gnumner.am/hy/page/ughecuycner_dzernarkner/</w:t>
      </w:r>
      <w:r w:rsidR="00000000">
        <w:rPr>
          <w:rStyle w:val="Hyperlink"/>
          <w:rFonts w:ascii="GHEA Grapalat" w:hAnsi="GHEA Grapalat" w:cs="Sylfaen"/>
          <w:sz w:val="22"/>
          <w:szCs w:val="22"/>
          <w:lang w:val="af-ZA"/>
        </w:rPr>
        <w:fldChar w:fldCharType="end"/>
      </w:r>
      <w:r>
        <w:rPr>
          <w:rFonts w:ascii="GHEA Grapalat" w:hAnsi="GHEA Grapalat" w:cs="Sylfaen"/>
          <w:i/>
          <w:sz w:val="22"/>
          <w:szCs w:val="22"/>
          <w:lang w:val="af-ZA"/>
        </w:rPr>
        <w:t>:</w:t>
      </w:r>
    </w:p>
    <w:p w14:paraId="236BD8F6"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Միաժամանակ</w:t>
      </w:r>
      <w:proofErr w:type="spellEnd"/>
      <w:r>
        <w:rPr>
          <w:rFonts w:ascii="GHEA Grapalat" w:hAnsi="GHEA Grapalat" w:cs="Sylfaen"/>
          <w:i/>
          <w:sz w:val="22"/>
          <w:szCs w:val="22"/>
        </w:rPr>
        <w:t>՝</w:t>
      </w:r>
    </w:p>
    <w:p w14:paraId="7B6F1760"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 </w:t>
      </w:r>
      <w:r>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F24BB3">
        <w:rPr>
          <w:lang w:val="af-ZA"/>
        </w:rPr>
        <w:instrText>HYPERLINK "http://www.procurement.am"</w:instrText>
      </w:r>
      <w:r>
        <w:fldChar w:fldCharType="separate"/>
      </w:r>
      <w:r>
        <w:rPr>
          <w:rStyle w:val="Hyperlink"/>
          <w:rFonts w:ascii="GHEA Grapalat" w:hAnsi="GHEA Grapalat" w:cs="Sylfaen"/>
          <w:i/>
          <w:sz w:val="22"/>
          <w:szCs w:val="22"/>
          <w:lang w:val="af-ZA"/>
        </w:rPr>
        <w:t>www.procurement.am</w:t>
      </w:r>
      <w:r>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F24BB3">
        <w:rPr>
          <w:lang w:val="af-ZA"/>
        </w:rPr>
        <w:instrText>HYPERLINK "http://gnumner.am/website/images/original/%D5%88%D5%92%D5%82%D4%B5%D5%91%D5%88%D5%92%D5%85%D5%91.docx"</w:instrText>
      </w:r>
      <w:r>
        <w:fldChar w:fldCharType="separate"/>
      </w:r>
      <w:r>
        <w:rPr>
          <w:rStyle w:val="Hyperlink"/>
          <w:rFonts w:ascii="GHEA Grapalat" w:hAnsi="GHEA Grapalat" w:cs="Sylfaen"/>
          <w:i/>
          <w:sz w:val="22"/>
          <w:szCs w:val="22"/>
          <w:lang w:val="af-ZA"/>
        </w:rPr>
        <w:t>Էլեկտրոնային գնումների կատարման ուղեցույց</w:t>
      </w:r>
      <w:r>
        <w:rPr>
          <w:rStyle w:val="Hyperlink"/>
          <w:rFonts w:ascii="GHEA Grapalat" w:hAnsi="GHEA Grapalat" w:cs="Sylfaen"/>
          <w:i/>
          <w:sz w:val="22"/>
          <w:szCs w:val="22"/>
          <w:lang w:val="af-ZA"/>
        </w:rPr>
        <w:fldChar w:fldCharType="end"/>
      </w:r>
      <w:r>
        <w:rPr>
          <w:rFonts w:ascii="GHEA Grapalat" w:hAnsi="GHEA Grapalat" w:cs="Sylfaen"/>
          <w:i/>
          <w:sz w:val="22"/>
          <w:szCs w:val="22"/>
          <w:lang w:val="af-ZA"/>
        </w:rPr>
        <w:t>ով:</w:t>
      </w:r>
    </w:p>
    <w:p w14:paraId="6FE0BF0C"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Ուղեցույցը հասանելի է հետևյալ հղումով՝ </w:t>
      </w:r>
      <w:hyperlink r:id="rId10" w:history="1">
        <w:r>
          <w:rPr>
            <w:rStyle w:val="Hyperlink"/>
            <w:rFonts w:ascii="GHEA Grapalat" w:hAnsi="GHEA Grapalat" w:cs="Sylfaen"/>
            <w:i/>
            <w:sz w:val="22"/>
            <w:szCs w:val="22"/>
            <w:lang w:val="af-ZA"/>
          </w:rPr>
          <w:t>http://gnumner.am/hy/page/ughecuycner_dzernarkner/</w:t>
        </w:r>
      </w:hyperlink>
      <w:r>
        <w:rPr>
          <w:rFonts w:ascii="GHEA Grapalat" w:hAnsi="GHEA Grapalat" w:cs="Sylfaen"/>
          <w:i/>
          <w:sz w:val="22"/>
          <w:szCs w:val="22"/>
          <w:lang w:val="af-ZA"/>
        </w:rPr>
        <w:t>.</w:t>
      </w:r>
    </w:p>
    <w:p w14:paraId="1C0E3542" w14:textId="77777777" w:rsidR="004E191A" w:rsidRDefault="004E191A" w:rsidP="004E191A">
      <w:pPr>
        <w:ind w:firstLine="567"/>
        <w:jc w:val="both"/>
        <w:rPr>
          <w:rFonts w:ascii="GHEA Grapalat" w:hAnsi="GHEA Grapalat"/>
          <w:i/>
          <w:sz w:val="22"/>
          <w:szCs w:val="22"/>
          <w:lang w:val="af-ZA"/>
        </w:rPr>
      </w:pPr>
      <w:r>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Pr>
          <w:rFonts w:ascii="GHEA Grapalat" w:hAnsi="GHEA Grapalat"/>
          <w:i/>
          <w:lang w:val="af-ZA"/>
        </w:rPr>
        <w:t xml:space="preserve"> </w:t>
      </w:r>
      <w:r>
        <w:rPr>
          <w:rFonts w:ascii="GHEA Grapalat" w:hAnsi="GHEA Grapalat"/>
          <w:i/>
          <w:sz w:val="22"/>
          <w:szCs w:val="22"/>
          <w:lang w:val="af-ZA"/>
        </w:rPr>
        <w:t>հասցեով (հեռախոս`(+37411) 28-93-20):</w:t>
      </w:r>
    </w:p>
    <w:p w14:paraId="681DEF3A" w14:textId="77777777" w:rsidR="004E191A" w:rsidRDefault="004E191A" w:rsidP="004E191A">
      <w:pPr>
        <w:ind w:firstLine="567"/>
        <w:rPr>
          <w:rFonts w:ascii="GHEA Grapalat" w:hAnsi="GHEA Grapalat"/>
          <w:b/>
          <w:sz w:val="20"/>
          <w:szCs w:val="22"/>
          <w:lang w:val="af-ZA"/>
        </w:rPr>
      </w:pPr>
      <w:bookmarkStart w:id="2" w:name="_Hlk9322052"/>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ինչպես</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նաև</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անվճար</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w:t>
      </w:r>
      <w:bookmarkEnd w:id="2"/>
    </w:p>
    <w:p w14:paraId="5F6F847F" w14:textId="77777777" w:rsidR="004E191A" w:rsidRDefault="004E191A" w:rsidP="004E191A">
      <w:pPr>
        <w:ind w:firstLine="567"/>
        <w:jc w:val="both"/>
        <w:rPr>
          <w:rFonts w:ascii="GHEA Grapalat" w:hAnsi="GHEA Grapalat"/>
          <w:i/>
          <w:sz w:val="20"/>
          <w:lang w:val="af-ZA"/>
        </w:rPr>
      </w:pPr>
      <w:r>
        <w:rPr>
          <w:rFonts w:ascii="GHEA Grapalat" w:hAnsi="GHEA Grapalat" w:cs="Sylfaen"/>
          <w:b/>
          <w:sz w:val="20"/>
          <w:szCs w:val="22"/>
          <w:lang w:val="af-ZA"/>
        </w:rPr>
        <w:br w:type="page"/>
      </w:r>
    </w:p>
    <w:p w14:paraId="543AE2B6" w14:textId="77777777" w:rsidR="004E191A" w:rsidRDefault="004E191A" w:rsidP="004E191A">
      <w:pPr>
        <w:ind w:firstLine="567"/>
        <w:jc w:val="center"/>
        <w:rPr>
          <w:rFonts w:ascii="GHEA Grapalat" w:hAnsi="GHEA Grapalat"/>
          <w:b/>
          <w:sz w:val="20"/>
          <w:szCs w:val="22"/>
          <w:lang w:val="af-ZA"/>
        </w:rPr>
      </w:pPr>
    </w:p>
    <w:p w14:paraId="72185381" w14:textId="77777777" w:rsidR="004E191A" w:rsidRDefault="004E191A" w:rsidP="004E191A">
      <w:pPr>
        <w:ind w:firstLine="567"/>
        <w:jc w:val="center"/>
        <w:rPr>
          <w:rFonts w:ascii="GHEA Grapalat" w:hAnsi="GHEA Grapalat" w:cs="Sylfaen"/>
          <w:b/>
          <w:sz w:val="22"/>
          <w:szCs w:val="22"/>
          <w:lang w:val="af-ZA"/>
        </w:rPr>
      </w:pPr>
    </w:p>
    <w:p w14:paraId="2A487194" w14:textId="77777777" w:rsidR="004E191A" w:rsidRDefault="004E191A" w:rsidP="004E191A">
      <w:pPr>
        <w:ind w:firstLine="567"/>
        <w:jc w:val="center"/>
        <w:rPr>
          <w:rFonts w:ascii="GHEA Grapalat" w:hAnsi="GHEA Grapalat"/>
          <w:b/>
          <w:sz w:val="20"/>
          <w:szCs w:val="20"/>
          <w:lang w:val="af-ZA"/>
        </w:rPr>
      </w:pPr>
      <w:proofErr w:type="spellStart"/>
      <w:r>
        <w:rPr>
          <w:rFonts w:ascii="GHEA Grapalat" w:hAnsi="GHEA Grapalat" w:cs="Sylfaen"/>
          <w:b/>
          <w:sz w:val="20"/>
          <w:szCs w:val="20"/>
        </w:rPr>
        <w:t>ԲՈՎԱՆԴԱԿՈւԹՅՈւՆ</w:t>
      </w:r>
      <w:proofErr w:type="spellEnd"/>
    </w:p>
    <w:p w14:paraId="3839FC07" w14:textId="77777777" w:rsidR="004E191A" w:rsidRPr="008B1CD2" w:rsidRDefault="004E191A" w:rsidP="004E191A">
      <w:pPr>
        <w:ind w:firstLine="567"/>
        <w:jc w:val="center"/>
        <w:rPr>
          <w:rFonts w:ascii="GHEA Grapalat" w:hAnsi="GHEA Grapalat"/>
          <w:b/>
          <w:sz w:val="20"/>
          <w:lang w:val="af-ZA"/>
        </w:rPr>
      </w:pPr>
    </w:p>
    <w:p w14:paraId="4F6B598F" w14:textId="3B5A4C78" w:rsidR="008B1CD2" w:rsidRPr="008B1CD2" w:rsidRDefault="008B1CD2" w:rsidP="008B1CD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8B1CD2">
        <w:rPr>
          <w:rFonts w:ascii="GHEA Grapalat" w:hAnsi="GHEA Grapalat"/>
          <w:b/>
          <w:sz w:val="20"/>
          <w:lang w:val="af-ZA"/>
        </w:rPr>
        <w:t xml:space="preserve"> </w:t>
      </w:r>
      <w:r w:rsidR="00656EB2" w:rsidRPr="00D663C3">
        <w:rPr>
          <w:rFonts w:ascii="GHEA Grapalat" w:hAnsi="GHEA Grapalat"/>
          <w:b/>
          <w:sz w:val="20"/>
          <w:lang w:val="af-ZA"/>
        </w:rPr>
        <w:t xml:space="preserve">ԵՐԵՎԱՆ </w:t>
      </w:r>
      <w:r w:rsidR="00656EB2" w:rsidRPr="00672811">
        <w:rPr>
          <w:rFonts w:ascii="GHEA Grapalat" w:hAnsi="GHEA Grapalat"/>
          <w:b/>
          <w:sz w:val="20"/>
          <w:lang w:val="af-ZA"/>
        </w:rPr>
        <w:t xml:space="preserve">ՔԱՂԱՔԻ </w:t>
      </w:r>
      <w:r w:rsidR="00D663C3" w:rsidRPr="00D663C3">
        <w:rPr>
          <w:rFonts w:ascii="GHEA Grapalat" w:hAnsi="GHEA Grapalat"/>
          <w:b/>
          <w:sz w:val="20"/>
          <w:lang w:val="af-ZA"/>
        </w:rPr>
        <w:t>ԷՐԵԲՈՒՆԻ ԵՎ ՆՈՒԲԱՐԱՇԵՆ ՎԱՐՉԱԿԱՆ ՇՐՋԱՆՆԵՐԻ ՓՈՂՈՑՆԵՐԻ</w:t>
      </w:r>
      <w:r w:rsidR="00656EB2" w:rsidRPr="00672811">
        <w:rPr>
          <w:rFonts w:ascii="GHEA Grapalat" w:hAnsi="GHEA Grapalat"/>
          <w:b/>
          <w:sz w:val="20"/>
          <w:lang w:val="af-ZA"/>
        </w:rPr>
        <w:t xml:space="preserve"> </w:t>
      </w:r>
      <w:r w:rsidR="00895223" w:rsidRPr="00672811">
        <w:rPr>
          <w:rFonts w:ascii="GHEA Grapalat" w:hAnsi="GHEA Grapalat"/>
          <w:b/>
          <w:sz w:val="20"/>
          <w:lang w:val="af-ZA"/>
        </w:rPr>
        <w:t>ՄԻՋԻՆ ՆՈՐՈԳՄԱՆ</w:t>
      </w:r>
      <w:r w:rsidR="00895223" w:rsidRPr="00725BBC">
        <w:rPr>
          <w:rFonts w:ascii="GHEA Grapalat" w:hAnsi="GHEA Grapalat"/>
          <w:b/>
          <w:sz w:val="20"/>
          <w:lang w:val="af-ZA"/>
        </w:rPr>
        <w:t xml:space="preserve"> </w:t>
      </w:r>
      <w:r w:rsidR="00725BBC" w:rsidRPr="00725BBC">
        <w:rPr>
          <w:rFonts w:ascii="GHEA Grapalat" w:hAnsi="GHEA Grapalat"/>
          <w:b/>
          <w:sz w:val="20"/>
          <w:lang w:val="af-ZA"/>
        </w:rPr>
        <w:t>ԱՇԽԱՏԱՆՔՆԵՐԻ</w:t>
      </w:r>
      <w:r w:rsidR="00725BBC" w:rsidRPr="005E1F72">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ԲԱՑ ՄՐՑՈՒՅԹԻ ՀՐԱՎԵՐԻ</w:t>
      </w:r>
    </w:p>
    <w:p w14:paraId="50D58D36" w14:textId="77777777" w:rsidR="004E191A" w:rsidRPr="008B1CD2" w:rsidRDefault="004E191A" w:rsidP="004E191A">
      <w:pPr>
        <w:ind w:firstLine="567"/>
        <w:jc w:val="center"/>
        <w:rPr>
          <w:rFonts w:ascii="GHEA Grapalat" w:hAnsi="GHEA Grapalat"/>
          <w:b/>
          <w:sz w:val="20"/>
          <w:lang w:val="af-ZA"/>
        </w:rPr>
      </w:pPr>
    </w:p>
    <w:p w14:paraId="2B972331" w14:textId="77777777" w:rsidR="004E191A" w:rsidRPr="008B1CD2" w:rsidRDefault="004E191A" w:rsidP="004E191A">
      <w:pPr>
        <w:ind w:firstLine="567"/>
        <w:jc w:val="center"/>
        <w:rPr>
          <w:rFonts w:ascii="GHEA Grapalat" w:hAnsi="GHEA Grapalat"/>
          <w:b/>
          <w:sz w:val="20"/>
          <w:lang w:val="af-ZA"/>
        </w:rPr>
      </w:pPr>
    </w:p>
    <w:p w14:paraId="602DC8B8" w14:textId="77777777" w:rsidR="004E191A" w:rsidRDefault="004E191A" w:rsidP="004E191A">
      <w:pPr>
        <w:ind w:firstLine="567"/>
        <w:jc w:val="center"/>
        <w:rPr>
          <w:rFonts w:ascii="GHEA Grapalat" w:hAnsi="GHEA Grapalat"/>
          <w:sz w:val="20"/>
          <w:lang w:val="af-ZA"/>
        </w:rPr>
      </w:pPr>
      <w:proofErr w:type="gramStart"/>
      <w:r>
        <w:rPr>
          <w:rFonts w:ascii="GHEA Grapalat" w:hAnsi="GHEA Grapalat" w:cs="Sylfaen"/>
          <w:b/>
          <w:sz w:val="20"/>
          <w:szCs w:val="22"/>
        </w:rPr>
        <w:t>ՄԱՍ</w:t>
      </w:r>
      <w:r>
        <w:rPr>
          <w:rFonts w:ascii="GHEA Grapalat" w:hAnsi="GHEA Grapalat" w:cs="Times Armenian"/>
          <w:b/>
          <w:sz w:val="20"/>
          <w:szCs w:val="22"/>
          <w:lang w:val="af-ZA"/>
        </w:rPr>
        <w:t xml:space="preserve">  I.</w:t>
      </w:r>
      <w:proofErr w:type="gramEnd"/>
    </w:p>
    <w:p w14:paraId="577A2457" w14:textId="77777777" w:rsidR="004E191A" w:rsidRDefault="004E191A" w:rsidP="004E191A">
      <w:pPr>
        <w:ind w:firstLine="567"/>
        <w:jc w:val="both"/>
        <w:rPr>
          <w:rFonts w:ascii="GHEA Grapalat" w:hAnsi="GHEA Grapalat"/>
          <w:sz w:val="20"/>
          <w:lang w:val="af-ZA"/>
        </w:rPr>
      </w:pPr>
    </w:p>
    <w:p w14:paraId="03D1143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sz w:val="20"/>
          <w:lang w:val="af-ZA"/>
        </w:rPr>
        <w:t xml:space="preserve"> </w:t>
      </w:r>
      <w:proofErr w:type="spellStart"/>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proofErr w:type="spellEnd"/>
      <w:r>
        <w:rPr>
          <w:rFonts w:ascii="GHEA Grapalat" w:hAnsi="GHEA Grapalat" w:cs="Times Armenian"/>
          <w:sz w:val="20"/>
          <w:lang w:val="af-ZA"/>
        </w:rPr>
        <w:tab/>
        <w:t xml:space="preserve"> </w:t>
      </w:r>
    </w:p>
    <w:p w14:paraId="0701706E"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2.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proofErr w:type="spellStart"/>
      <w:r>
        <w:rPr>
          <w:rFonts w:ascii="GHEA Grapalat" w:hAnsi="GHEA Grapalat" w:cs="Sylfaen"/>
          <w:sz w:val="20"/>
        </w:rPr>
        <w:t>կարգը</w:t>
      </w:r>
      <w:proofErr w:type="spellEnd"/>
      <w:r>
        <w:rPr>
          <w:rFonts w:ascii="GHEA Grapalat" w:hAnsi="GHEA Grapalat" w:cs="Times Armenian"/>
          <w:sz w:val="20"/>
          <w:lang w:val="af-ZA"/>
        </w:rPr>
        <w:t xml:space="preserve">, ընտրված մասնակից ճանաչվելու դեպքում </w:t>
      </w:r>
      <w:proofErr w:type="spellStart"/>
      <w:r>
        <w:rPr>
          <w:rFonts w:ascii="GHEA Grapalat" w:hAnsi="GHEA Grapalat" w:cs="Sylfaen"/>
          <w:sz w:val="20"/>
        </w:rPr>
        <w:t>որակավորման</w:t>
      </w:r>
      <w:proofErr w:type="spellEnd"/>
      <w:r>
        <w:rPr>
          <w:rFonts w:ascii="GHEA Grapalat" w:hAnsi="GHEA Grapalat" w:cs="Times Armenian"/>
          <w:sz w:val="20"/>
          <w:lang w:val="af-ZA"/>
        </w:rPr>
        <w:t xml:space="preserve"> ապահովում ներկայացնելու պայմանները </w:t>
      </w:r>
    </w:p>
    <w:p w14:paraId="5D42D565"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3. </w:t>
      </w:r>
      <w:proofErr w:type="spellStart"/>
      <w:r>
        <w:rPr>
          <w:rFonts w:ascii="GHEA Grapalat" w:hAnsi="GHEA Grapalat" w:cs="Sylfaen"/>
          <w:sz w:val="20"/>
        </w:rPr>
        <w:t>Հրավերի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հրավերում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68016EB0"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 xml:space="preserve">4.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p>
    <w:p w14:paraId="1A003E7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նային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առաջարկը</w:t>
      </w:r>
      <w:proofErr w:type="spellEnd"/>
      <w:r>
        <w:rPr>
          <w:rFonts w:ascii="GHEA Grapalat" w:hAnsi="GHEA Grapalat" w:cs="Times Armenian"/>
          <w:sz w:val="20"/>
          <w:lang w:val="af-ZA"/>
        </w:rPr>
        <w:tab/>
        <w:t xml:space="preserve"> </w:t>
      </w:r>
    </w:p>
    <w:p w14:paraId="16691D9F"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6.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ժամկետը</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դրանք</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վերցնելու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t xml:space="preserve"> </w:t>
      </w:r>
    </w:p>
    <w:p w14:paraId="59A20DB0"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7.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ապահովումը</w:t>
      </w:r>
      <w:proofErr w:type="spellEnd"/>
      <w:r>
        <w:rPr>
          <w:rStyle w:val="FootnoteReference"/>
          <w:rFonts w:ascii="GHEA Grapalat" w:hAnsi="GHEA Grapalat" w:cs="Sylfaen"/>
          <w:sz w:val="20"/>
        </w:rPr>
        <w:footnoteReference w:id="2"/>
      </w:r>
      <w:r>
        <w:rPr>
          <w:rFonts w:ascii="GHEA Grapalat" w:hAnsi="GHEA Grapalat" w:cs="Times Armenian"/>
          <w:sz w:val="20"/>
          <w:lang w:val="af-ZA"/>
        </w:rPr>
        <w:tab/>
        <w:t xml:space="preserve"> </w:t>
      </w:r>
    </w:p>
    <w:p w14:paraId="38F40A3B"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8. Հ</w:t>
      </w:r>
      <w:proofErr w:type="spellStart"/>
      <w:r>
        <w:rPr>
          <w:rFonts w:ascii="GHEA Grapalat" w:hAnsi="GHEA Grapalat" w:cs="Sylfaen"/>
          <w:sz w:val="20"/>
        </w:rPr>
        <w:t>այտերի</w:t>
      </w:r>
      <w:proofErr w:type="spellEnd"/>
      <w:r>
        <w:rPr>
          <w:rFonts w:ascii="GHEA Grapalat" w:hAnsi="GHEA Grapalat" w:cs="Sylfaen"/>
          <w:sz w:val="20"/>
          <w:lang w:val="af-ZA"/>
        </w:rPr>
        <w:t xml:space="preserve"> </w:t>
      </w:r>
      <w:proofErr w:type="spellStart"/>
      <w:r>
        <w:rPr>
          <w:rFonts w:ascii="GHEA Grapalat" w:hAnsi="GHEA Grapalat" w:cs="Sylfaen"/>
          <w:sz w:val="20"/>
        </w:rPr>
        <w:t>բացումը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արդյունքների</w:t>
      </w:r>
      <w:proofErr w:type="spellEnd"/>
      <w:r>
        <w:rPr>
          <w:rFonts w:ascii="GHEA Grapalat" w:hAnsi="GHEA Grapalat" w:cs="Sylfaen"/>
          <w:sz w:val="20"/>
          <w:lang w:val="af-ZA"/>
        </w:rPr>
        <w:t xml:space="preserve"> </w:t>
      </w:r>
      <w:proofErr w:type="spellStart"/>
      <w:r>
        <w:rPr>
          <w:rFonts w:ascii="GHEA Grapalat" w:hAnsi="GHEA Grapalat" w:cs="Sylfaen"/>
          <w:sz w:val="20"/>
        </w:rPr>
        <w:t>ամփոփումը</w:t>
      </w:r>
      <w:proofErr w:type="spellEnd"/>
      <w:r>
        <w:rPr>
          <w:rFonts w:ascii="GHEA Grapalat" w:hAnsi="GHEA Grapalat" w:cs="Sylfaen"/>
          <w:sz w:val="20"/>
          <w:lang w:val="af-ZA"/>
        </w:rPr>
        <w:tab/>
      </w:r>
    </w:p>
    <w:p w14:paraId="0539457D"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9.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կնքումը</w:t>
      </w:r>
      <w:proofErr w:type="spellEnd"/>
      <w:r>
        <w:rPr>
          <w:rFonts w:ascii="GHEA Grapalat" w:hAnsi="GHEA Grapalat" w:cs="Times Armenian"/>
          <w:sz w:val="20"/>
          <w:lang w:val="af-ZA"/>
        </w:rPr>
        <w:tab/>
      </w:r>
    </w:p>
    <w:p w14:paraId="012B8DE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10. Որակավորման և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ապահովումները</w:t>
      </w:r>
      <w:proofErr w:type="spellEnd"/>
      <w:r>
        <w:rPr>
          <w:rFonts w:ascii="GHEA Grapalat" w:hAnsi="GHEA Grapalat" w:cs="Times Armenian"/>
          <w:sz w:val="20"/>
          <w:lang w:val="af-ZA"/>
        </w:rPr>
        <w:tab/>
        <w:t xml:space="preserve"> </w:t>
      </w:r>
    </w:p>
    <w:p w14:paraId="7EEF80F3"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11.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 xml:space="preserve"> </w:t>
      </w:r>
      <w:proofErr w:type="spellStart"/>
      <w:r>
        <w:rPr>
          <w:rFonts w:ascii="GHEA Grapalat" w:hAnsi="GHEA Grapalat" w:cs="Sylfaen"/>
          <w:sz w:val="20"/>
        </w:rPr>
        <w:t>չկայացած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հայտարարելը</w:t>
      </w:r>
      <w:proofErr w:type="spellEnd"/>
      <w:r>
        <w:rPr>
          <w:rFonts w:ascii="GHEA Grapalat" w:hAnsi="GHEA Grapalat" w:cs="Times Armenian"/>
          <w:sz w:val="20"/>
          <w:lang w:val="af-ZA"/>
        </w:rPr>
        <w:tab/>
        <w:t xml:space="preserve"> </w:t>
      </w:r>
    </w:p>
    <w:p w14:paraId="4532E6A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12.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ործողությունները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կամ</w:t>
      </w:r>
      <w:proofErr w:type="spellEnd"/>
      <w:r>
        <w:rPr>
          <w:rFonts w:ascii="GHEA Grapalat" w:hAnsi="GHEA Grapalat" w:cs="Times Armenian"/>
          <w:sz w:val="20"/>
          <w:lang w:val="af-ZA"/>
        </w:rPr>
        <w:t xml:space="preserve">) </w:t>
      </w:r>
      <w:proofErr w:type="spellStart"/>
      <w:r>
        <w:rPr>
          <w:rFonts w:ascii="GHEA Grapalat" w:hAnsi="GHEA Grapalat" w:cs="Sylfaen"/>
          <w:sz w:val="20"/>
        </w:rPr>
        <w:t>ընդունված</w:t>
      </w:r>
      <w:proofErr w:type="spellEnd"/>
      <w:r>
        <w:rPr>
          <w:rFonts w:ascii="GHEA Grapalat" w:hAnsi="GHEA Grapalat" w:cs="Times Armenian"/>
          <w:sz w:val="20"/>
          <w:lang w:val="af-ZA"/>
        </w:rPr>
        <w:t xml:space="preserve"> </w:t>
      </w:r>
      <w:proofErr w:type="spellStart"/>
      <w:r>
        <w:rPr>
          <w:rFonts w:ascii="GHEA Grapalat" w:hAnsi="GHEA Grapalat" w:cs="Sylfaen"/>
          <w:sz w:val="20"/>
        </w:rPr>
        <w:t>որոշումները</w:t>
      </w:r>
      <w:proofErr w:type="spellEnd"/>
      <w:r>
        <w:rPr>
          <w:rFonts w:ascii="GHEA Grapalat" w:hAnsi="GHEA Grapalat" w:cs="Times Armenian"/>
          <w:sz w:val="20"/>
          <w:lang w:val="af-ZA"/>
        </w:rPr>
        <w:t xml:space="preserve"> </w:t>
      </w:r>
      <w:proofErr w:type="spellStart"/>
      <w:r>
        <w:rPr>
          <w:rFonts w:ascii="GHEA Grapalat" w:hAnsi="GHEA Grapalat" w:cs="Sylfaen"/>
          <w:sz w:val="20"/>
        </w:rPr>
        <w:t>բողոքարկելու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4CC7B47D" w14:textId="77777777" w:rsidR="004E191A" w:rsidRDefault="004E191A" w:rsidP="004E191A">
      <w:pPr>
        <w:ind w:firstLine="567"/>
        <w:jc w:val="both"/>
        <w:rPr>
          <w:rFonts w:ascii="GHEA Grapalat" w:hAnsi="GHEA Grapalat"/>
          <w:sz w:val="20"/>
          <w:lang w:val="af-ZA"/>
        </w:rPr>
      </w:pPr>
    </w:p>
    <w:p w14:paraId="24640A1C" w14:textId="77777777" w:rsidR="004E191A" w:rsidRDefault="004E191A" w:rsidP="004E191A">
      <w:pPr>
        <w:ind w:firstLine="567"/>
        <w:jc w:val="both"/>
        <w:rPr>
          <w:rFonts w:ascii="GHEA Grapalat" w:hAnsi="GHEA Grapalat"/>
          <w:sz w:val="20"/>
          <w:lang w:val="af-ZA"/>
        </w:rPr>
      </w:pPr>
    </w:p>
    <w:p w14:paraId="2CE4A0D3" w14:textId="77777777" w:rsidR="004E191A" w:rsidRDefault="004E191A" w:rsidP="004E191A">
      <w:pPr>
        <w:ind w:firstLine="567"/>
        <w:jc w:val="center"/>
        <w:rPr>
          <w:rFonts w:ascii="GHEA Grapalat" w:hAnsi="GHEA Grapalat"/>
          <w:b/>
          <w:sz w:val="20"/>
          <w:lang w:val="af-ZA"/>
        </w:rPr>
      </w:pPr>
      <w:proofErr w:type="gramStart"/>
      <w:r>
        <w:rPr>
          <w:rFonts w:ascii="GHEA Grapalat" w:hAnsi="GHEA Grapalat" w:cs="Sylfaen"/>
          <w:b/>
          <w:sz w:val="20"/>
        </w:rPr>
        <w:t>ՄԱՍ</w:t>
      </w:r>
      <w:r>
        <w:rPr>
          <w:rFonts w:ascii="GHEA Grapalat" w:hAnsi="GHEA Grapalat" w:cs="Times Armenian"/>
          <w:b/>
          <w:sz w:val="20"/>
          <w:lang w:val="af-ZA"/>
        </w:rPr>
        <w:t xml:space="preserve">  II.</w:t>
      </w:r>
      <w:proofErr w:type="gramEnd"/>
      <w:r>
        <w:rPr>
          <w:rFonts w:ascii="GHEA Grapalat" w:hAnsi="GHEA Grapalat" w:cs="Times Armenian"/>
          <w:b/>
          <w:sz w:val="20"/>
          <w:lang w:val="af-ZA"/>
        </w:rPr>
        <w:t xml:space="preserve">  </w:t>
      </w:r>
      <w:r>
        <w:rPr>
          <w:rFonts w:ascii="GHEA Grapalat" w:hAnsi="GHEA Grapalat" w:cs="Sylfaen"/>
          <w:b/>
          <w:sz w:val="20"/>
        </w:rPr>
        <w:t>ԲԱՑ</w:t>
      </w:r>
      <w:r>
        <w:rPr>
          <w:rFonts w:ascii="GHEA Grapalat" w:hAnsi="GHEA Grapalat" w:cs="Times Armenian"/>
          <w:b/>
          <w:sz w:val="20"/>
          <w:lang w:val="af-ZA"/>
        </w:rPr>
        <w:t xml:space="preserve"> </w:t>
      </w:r>
      <w:proofErr w:type="gramStart"/>
      <w:r>
        <w:rPr>
          <w:rFonts w:ascii="GHEA Grapalat" w:hAnsi="GHEA Grapalat" w:cs="Sylfaen"/>
          <w:b/>
          <w:sz w:val="20"/>
        </w:rPr>
        <w:t>ՄՐՑՈՒՅԹԻ</w:t>
      </w:r>
      <w:r>
        <w:rPr>
          <w:rFonts w:ascii="GHEA Grapalat" w:hAnsi="GHEA Grapalat" w:cs="Times Armenian"/>
          <w:b/>
          <w:sz w:val="20"/>
          <w:lang w:val="af-ZA"/>
        </w:rPr>
        <w:t xml:space="preserve">  </w:t>
      </w:r>
      <w:r>
        <w:rPr>
          <w:rFonts w:ascii="GHEA Grapalat" w:hAnsi="GHEA Grapalat" w:cs="Sylfaen"/>
          <w:b/>
          <w:sz w:val="20"/>
        </w:rPr>
        <w:t>ՀԱՅՏԸ</w:t>
      </w:r>
      <w:proofErr w:type="gramEnd"/>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59FA9186" w14:textId="77777777" w:rsidR="004E191A" w:rsidRDefault="004E191A" w:rsidP="004E191A">
      <w:pPr>
        <w:ind w:firstLine="567"/>
        <w:jc w:val="both"/>
        <w:rPr>
          <w:rFonts w:ascii="GHEA Grapalat" w:hAnsi="GHEA Grapalat"/>
          <w:sz w:val="20"/>
          <w:lang w:val="af-ZA"/>
        </w:rPr>
      </w:pPr>
    </w:p>
    <w:p w14:paraId="7CAD9778"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spellStart"/>
      <w:proofErr w:type="gramStart"/>
      <w:r>
        <w:rPr>
          <w:rFonts w:ascii="GHEA Grapalat" w:hAnsi="GHEA Grapalat" w:cs="Sylfaen"/>
          <w:sz w:val="20"/>
        </w:rPr>
        <w:t>Ընդհանուր</w:t>
      </w:r>
      <w:proofErr w:type="spellEnd"/>
      <w:r>
        <w:rPr>
          <w:rFonts w:ascii="GHEA Grapalat" w:hAnsi="GHEA Grapalat" w:cs="Times Armenian"/>
          <w:sz w:val="20"/>
          <w:lang w:val="af-ZA"/>
        </w:rPr>
        <w:t xml:space="preserve">  </w:t>
      </w:r>
      <w:proofErr w:type="spellStart"/>
      <w:r>
        <w:rPr>
          <w:rFonts w:ascii="GHEA Grapalat" w:hAnsi="GHEA Grapalat" w:cs="Sylfaen"/>
          <w:sz w:val="20"/>
        </w:rPr>
        <w:t>դրույթներ</w:t>
      </w:r>
      <w:proofErr w:type="spellEnd"/>
      <w:proofErr w:type="gramEnd"/>
      <w:r>
        <w:rPr>
          <w:rFonts w:ascii="GHEA Grapalat" w:hAnsi="GHEA Grapalat" w:cs="Times Armenian"/>
          <w:sz w:val="20"/>
          <w:lang w:val="af-ZA"/>
        </w:rPr>
        <w:tab/>
      </w:r>
    </w:p>
    <w:p w14:paraId="2A98D5F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ab/>
      </w:r>
    </w:p>
    <w:p w14:paraId="44558334" w14:textId="77777777" w:rsidR="004E191A" w:rsidRDefault="004E191A" w:rsidP="004E191A">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proofErr w:type="spellStart"/>
      <w:r>
        <w:rPr>
          <w:rFonts w:ascii="GHEA Grapalat" w:hAnsi="GHEA Grapalat" w:cs="Sylfaen"/>
          <w:sz w:val="20"/>
        </w:rPr>
        <w:t>Հավելվածներ</w:t>
      </w:r>
      <w:proofErr w:type="spellEnd"/>
      <w:r>
        <w:rPr>
          <w:rFonts w:ascii="GHEA Grapalat" w:hAnsi="GHEA Grapalat" w:cs="Times Armenian"/>
          <w:sz w:val="20"/>
          <w:lang w:val="af-ZA"/>
        </w:rPr>
        <w:t xml:space="preserve"> 1-7</w:t>
      </w:r>
      <w:r>
        <w:rPr>
          <w:rFonts w:ascii="GHEA Grapalat" w:hAnsi="GHEA Grapalat" w:cs="Times Armenian"/>
          <w:sz w:val="20"/>
          <w:lang w:val="af-ZA"/>
        </w:rPr>
        <w:tab/>
      </w:r>
    </w:p>
    <w:p w14:paraId="1F974240" w14:textId="77777777" w:rsidR="004E191A" w:rsidRDefault="004E191A" w:rsidP="004E191A">
      <w:pPr>
        <w:ind w:firstLine="1134"/>
        <w:jc w:val="both"/>
        <w:rPr>
          <w:rFonts w:ascii="GHEA Grapalat" w:hAnsi="GHEA Grapalat" w:cs="Times Armenian"/>
          <w:sz w:val="20"/>
          <w:lang w:val="af-ZA"/>
        </w:rPr>
      </w:pPr>
    </w:p>
    <w:p w14:paraId="08D55B5C" w14:textId="77777777" w:rsidR="004E191A" w:rsidRDefault="004E191A" w:rsidP="004E191A">
      <w:pPr>
        <w:ind w:firstLine="1134"/>
        <w:jc w:val="both"/>
        <w:rPr>
          <w:rFonts w:ascii="GHEA Grapalat" w:hAnsi="GHEA Grapalat" w:cs="Times Armenian"/>
          <w:sz w:val="20"/>
          <w:lang w:val="af-ZA"/>
        </w:rPr>
      </w:pPr>
    </w:p>
    <w:p w14:paraId="7C1E7E2F" w14:textId="77777777" w:rsidR="004E191A" w:rsidRDefault="004E191A" w:rsidP="004E191A">
      <w:pPr>
        <w:ind w:firstLine="1134"/>
        <w:jc w:val="both"/>
        <w:rPr>
          <w:rFonts w:ascii="GHEA Grapalat" w:hAnsi="GHEA Grapalat" w:cs="Times Armenian"/>
          <w:sz w:val="20"/>
          <w:lang w:val="af-ZA"/>
        </w:rPr>
      </w:pPr>
    </w:p>
    <w:p w14:paraId="38DBBFE5" w14:textId="77777777" w:rsidR="004E191A" w:rsidRDefault="004E191A" w:rsidP="004E191A">
      <w:pPr>
        <w:ind w:firstLine="1134"/>
        <w:jc w:val="both"/>
        <w:rPr>
          <w:rFonts w:ascii="GHEA Grapalat" w:hAnsi="GHEA Grapalat" w:cs="Times Armenian"/>
          <w:sz w:val="20"/>
          <w:lang w:val="af-ZA"/>
        </w:rPr>
      </w:pPr>
    </w:p>
    <w:p w14:paraId="615D808B" w14:textId="77777777" w:rsidR="004E191A" w:rsidRDefault="004E191A" w:rsidP="004E191A">
      <w:pPr>
        <w:ind w:firstLine="1134"/>
        <w:jc w:val="both"/>
        <w:rPr>
          <w:rFonts w:ascii="GHEA Grapalat" w:hAnsi="GHEA Grapalat" w:cs="Times Armenian"/>
          <w:sz w:val="20"/>
          <w:lang w:val="af-ZA"/>
        </w:rPr>
      </w:pPr>
    </w:p>
    <w:p w14:paraId="5B1931DB" w14:textId="77777777" w:rsidR="004E191A" w:rsidRDefault="004E191A" w:rsidP="004E191A">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709A84D5" w14:textId="27AF53A5" w:rsidR="004E191A" w:rsidRDefault="004E191A" w:rsidP="004E191A">
      <w:pPr>
        <w:jc w:val="both"/>
        <w:rPr>
          <w:rFonts w:ascii="GHEA Grapalat" w:hAnsi="GHEA Grapalat"/>
          <w:sz w:val="20"/>
          <w:lang w:val="af-ZA"/>
        </w:rPr>
      </w:pPr>
      <w:r>
        <w:rPr>
          <w:rFonts w:ascii="GHEA Grapalat" w:hAnsi="GHEA Grapalat"/>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proofErr w:type="spellStart"/>
      <w:r>
        <w:rPr>
          <w:rFonts w:ascii="GHEA Grapalat" w:hAnsi="GHEA Grapalat" w:cs="Sylfaen"/>
          <w:sz w:val="20"/>
        </w:rPr>
        <w:t>լրումն</w:t>
      </w:r>
      <w:proofErr w:type="spellEnd"/>
      <w:r>
        <w:rPr>
          <w:rFonts w:ascii="GHEA Grapalat" w:hAnsi="GHEA Grapalat"/>
          <w:sz w:val="20"/>
          <w:lang w:val="af-ZA"/>
        </w:rPr>
        <w:t xml:space="preserve"> </w:t>
      </w:r>
      <w:r w:rsidR="008B1CD2">
        <w:rPr>
          <w:rFonts w:ascii="GHEA Grapalat" w:hAnsi="GHEA Grapalat" w:cs="Times Armenian"/>
          <w:sz w:val="20"/>
          <w:lang w:val="af-ZA"/>
        </w:rPr>
        <w:t>ԵՔ-ԲՄԱՇՁԲ-</w:t>
      </w:r>
      <w:r w:rsidR="0005598C">
        <w:rPr>
          <w:rFonts w:ascii="GHEA Grapalat" w:hAnsi="GHEA Grapalat" w:cs="Times Armenian"/>
          <w:sz w:val="20"/>
          <w:lang w:val="af-ZA"/>
        </w:rPr>
        <w:t>24/42</w:t>
      </w:r>
      <w:r>
        <w:rPr>
          <w:rFonts w:ascii="GHEA Grapalat" w:hAnsi="GHEA Grapalat" w:cs="Times Armenian"/>
          <w:sz w:val="20"/>
          <w:lang w:val="af-ZA"/>
        </w:rPr>
        <w:t xml:space="preserve"> </w:t>
      </w:r>
      <w:proofErr w:type="spellStart"/>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proofErr w:type="spellEnd"/>
      <w:r>
        <w:rPr>
          <w:rFonts w:ascii="GHEA Grapalat" w:hAnsi="GHEA Grapalat"/>
          <w:sz w:val="20"/>
          <w:lang w:val="af-ZA"/>
        </w:rPr>
        <w:t xml:space="preserve"> </w:t>
      </w:r>
      <w:proofErr w:type="spellStart"/>
      <w:r>
        <w:rPr>
          <w:rFonts w:ascii="GHEA Grapalat" w:hAnsi="GHEA Grapalat" w:cs="Sylfaen"/>
          <w:sz w:val="20"/>
        </w:rPr>
        <w:t>անցկացվող</w:t>
      </w:r>
      <w:proofErr w:type="spellEnd"/>
      <w:r>
        <w:rPr>
          <w:rFonts w:ascii="GHEA Grapalat" w:hAnsi="GHEA Grapalat" w:cs="Times Armenian"/>
          <w:sz w:val="20"/>
          <w:lang w:val="af-ZA"/>
        </w:rPr>
        <w:t xml:space="preserve"> </w:t>
      </w:r>
      <w:proofErr w:type="spellStart"/>
      <w:r>
        <w:rPr>
          <w:rFonts w:ascii="GHEA Grapalat" w:hAnsi="GHEA Grapalat" w:cs="Sylfaen"/>
          <w:sz w:val="20"/>
        </w:rPr>
        <w:t>բաց</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մրցույթ</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այսուհետև</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Times Armenian"/>
          <w:sz w:val="20"/>
          <w:lang w:val="af-ZA"/>
        </w:rPr>
        <w:t>։</w:t>
      </w:r>
    </w:p>
    <w:p w14:paraId="72E6DD41" w14:textId="45062D10" w:rsidR="004E191A" w:rsidRDefault="004E191A" w:rsidP="004E191A">
      <w:pPr>
        <w:ind w:firstLine="567"/>
        <w:jc w:val="both"/>
        <w:rPr>
          <w:rFonts w:ascii="GHEA Grapalat" w:hAnsi="GHEA Grapalat"/>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կազմվել</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օրենսդրության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այդ</w:t>
      </w:r>
      <w:proofErr w:type="spellEnd"/>
      <w:r>
        <w:rPr>
          <w:rFonts w:ascii="GHEA Grapalat" w:hAnsi="GHEA Grapalat" w:cs="Times Armenian"/>
          <w:sz w:val="20"/>
          <w:lang w:val="af-ZA"/>
        </w:rPr>
        <w:t xml:space="preserve"> </w:t>
      </w:r>
      <w:proofErr w:type="spellStart"/>
      <w:r>
        <w:rPr>
          <w:rFonts w:ascii="GHEA Grapalat" w:hAnsi="GHEA Grapalat" w:cs="Sylfaen"/>
          <w:sz w:val="20"/>
        </w:rPr>
        <w:t>թվում</w:t>
      </w:r>
      <w:proofErr w:type="spellEnd"/>
      <w:r>
        <w:rPr>
          <w:rFonts w:ascii="GHEA Grapalat" w:hAnsi="GHEA Grapalat" w:cs="Times Armenian"/>
          <w:sz w:val="20"/>
          <w:lang w:val="af-ZA"/>
        </w:rPr>
        <w:t>`</w:t>
      </w:r>
      <w:r>
        <w:rPr>
          <w:rFonts w:ascii="GHEA Grapalat" w:hAnsi="GHEA Grapalat"/>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օրենքի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Օրենք</w:t>
      </w:r>
      <w:proofErr w:type="spellEnd"/>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կառավարության</w:t>
      </w:r>
      <w:proofErr w:type="spellEnd"/>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proofErr w:type="spellStart"/>
      <w:r>
        <w:rPr>
          <w:rFonts w:ascii="GHEA Grapalat" w:hAnsi="GHEA Grapalat" w:cs="Sylfae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հաստատված</w:t>
      </w:r>
      <w:proofErr w:type="spellEnd"/>
      <w:r>
        <w:rPr>
          <w:rFonts w:ascii="GHEA Grapalat" w:hAnsi="GHEA Grapalat" w:cs="Times Armenian"/>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կազմակերպման</w:t>
      </w:r>
      <w:proofErr w:type="spellEnd"/>
      <w:r>
        <w:rPr>
          <w:rFonts w:ascii="GHEA Grapalat" w:hAnsi="GHEA Grapalat"/>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proofErr w:type="spellEnd"/>
      <w:r>
        <w:rPr>
          <w:rFonts w:ascii="GHEA Grapalat" w:hAnsi="GHEA Grapalat" w:cs="Times Armenian"/>
          <w:sz w:val="20"/>
          <w:lang w:val="af-ZA"/>
        </w:rPr>
        <w:t xml:space="preserve">), </w:t>
      </w:r>
      <w:r>
        <w:rPr>
          <w:rFonts w:ascii="GHEA Grapalat" w:hAnsi="GHEA Grapalat" w:cs="Times Armenian"/>
          <w:sz w:val="20"/>
        </w:rPr>
        <w:t>ՀՀ</w:t>
      </w:r>
      <w:r>
        <w:rPr>
          <w:rFonts w:ascii="GHEA Grapalat" w:hAnsi="GHEA Grapalat" w:cs="Times Armenian"/>
          <w:sz w:val="20"/>
          <w:lang w:val="af-ZA"/>
        </w:rPr>
        <w:t xml:space="preserve"> </w:t>
      </w:r>
      <w:proofErr w:type="spellStart"/>
      <w:r>
        <w:rPr>
          <w:rFonts w:ascii="GHEA Grapalat" w:hAnsi="GHEA Grapalat" w:cs="Times Armenian"/>
          <w:sz w:val="20"/>
        </w:rPr>
        <w:t>կառավարության</w:t>
      </w:r>
      <w:proofErr w:type="spellEnd"/>
      <w:r>
        <w:rPr>
          <w:rFonts w:ascii="GHEA Grapalat" w:hAnsi="GHEA Grapalat" w:cs="Times Armenian"/>
          <w:sz w:val="20"/>
          <w:lang w:val="af-ZA"/>
        </w:rPr>
        <w:t xml:space="preserve"> 2017 </w:t>
      </w:r>
      <w:proofErr w:type="spellStart"/>
      <w:r>
        <w:rPr>
          <w:rFonts w:ascii="GHEA Grapalat" w:hAnsi="GHEA Grapalat" w:cs="Times Armenian"/>
          <w:sz w:val="20"/>
        </w:rPr>
        <w:t>թվականի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ապրիլի</w:t>
      </w:r>
      <w:proofErr w:type="spellEnd"/>
      <w:r>
        <w:rPr>
          <w:rFonts w:ascii="GHEA Grapalat" w:hAnsi="GHEA Grapalat" w:cs="Times Armenian"/>
          <w:sz w:val="20"/>
          <w:lang w:val="af-ZA"/>
        </w:rPr>
        <w:t xml:space="preserve"> 6-</w:t>
      </w:r>
      <w:r>
        <w:rPr>
          <w:rFonts w:ascii="GHEA Grapalat" w:hAnsi="GHEA Grapalat" w:cs="Times Armenian"/>
          <w:sz w:val="20"/>
        </w:rPr>
        <w:t>ի</w:t>
      </w:r>
      <w:r>
        <w:rPr>
          <w:rFonts w:ascii="GHEA Grapalat" w:hAnsi="GHEA Grapalat" w:cs="Times Armenian"/>
          <w:sz w:val="20"/>
          <w:lang w:val="af-ZA"/>
        </w:rPr>
        <w:t xml:space="preserve"> N 386-</w:t>
      </w:r>
      <w:r>
        <w:rPr>
          <w:rFonts w:ascii="GHEA Grapalat" w:hAnsi="GHEA Grapalat" w:cs="Times Armenian"/>
          <w:sz w:val="20"/>
        </w:rPr>
        <w:t>Ն</w:t>
      </w:r>
      <w:r>
        <w:rPr>
          <w:rFonts w:ascii="GHEA Grapalat" w:hAnsi="GHEA Grapalat" w:cs="Times Armenian"/>
          <w:sz w:val="20"/>
          <w:lang w:val="af-ZA"/>
        </w:rPr>
        <w:t xml:space="preserve"> </w:t>
      </w:r>
      <w:proofErr w:type="spellStart"/>
      <w:r>
        <w:rPr>
          <w:rFonts w:ascii="GHEA Grapalat" w:hAnsi="GHEA Grapalat" w:cs="Times Armenia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հաստատված</w:t>
      </w:r>
      <w:proofErr w:type="spellEnd"/>
      <w:r>
        <w:rPr>
          <w:rFonts w:ascii="GHEA Grapalat" w:hAnsi="GHEA Grapalat" w:cs="Times Armenian"/>
          <w:sz w:val="20"/>
          <w:lang w:val="af-ZA"/>
        </w:rPr>
        <w:t xml:space="preserve"> «Է</w:t>
      </w:r>
      <w:proofErr w:type="spellStart"/>
      <w:r>
        <w:rPr>
          <w:rFonts w:ascii="GHEA Grapalat" w:hAnsi="GHEA Grapalat" w:cs="Times Armenian"/>
          <w:sz w:val="20"/>
        </w:rPr>
        <w:t>լեկտրոնային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ձևով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կատարման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կարգի</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այլ</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ակտերի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Times Armenian"/>
          <w:sz w:val="20"/>
          <w:lang w:val="af-ZA"/>
        </w:rPr>
        <w:t xml:space="preserve"> </w:t>
      </w:r>
      <w:proofErr w:type="spellStart"/>
      <w:r>
        <w:rPr>
          <w:rFonts w:ascii="GHEA Grapalat" w:hAnsi="GHEA Grapalat" w:cs="Sylfaen"/>
          <w:sz w:val="20"/>
        </w:rPr>
        <w:t>համապատասխան</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նպատակ</w:t>
      </w:r>
      <w:proofErr w:type="spellEnd"/>
      <w:r>
        <w:rPr>
          <w:rFonts w:ascii="GHEA Grapalat" w:hAnsi="GHEA Grapalat" w:cs="Times Armenian"/>
          <w:sz w:val="20"/>
          <w:lang w:val="af-ZA"/>
        </w:rPr>
        <w:t xml:space="preserve"> </w:t>
      </w:r>
      <w:proofErr w:type="spellStart"/>
      <w:r>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sz w:val="20"/>
          <w:lang w:val="af-ZA"/>
        </w:rPr>
        <w:t>«</w:t>
      </w:r>
      <w:r w:rsidR="00B947B5">
        <w:rPr>
          <w:rFonts w:ascii="GHEA Grapalat" w:hAnsi="GHEA Grapalat"/>
          <w:sz w:val="20"/>
          <w:lang w:val="hy-AM"/>
        </w:rPr>
        <w:t>Երևանի քաղաքապետարան</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պատվիրատու</w:t>
      </w:r>
      <w:proofErr w:type="spellEnd"/>
      <w:r>
        <w:rPr>
          <w:rFonts w:ascii="GHEA Grapalat" w:hAnsi="GHEA Grapalat" w:cs="Times Armenian"/>
          <w:sz w:val="20"/>
          <w:lang w:val="af-ZA"/>
        </w:rPr>
        <w:t xml:space="preserve">) </w:t>
      </w:r>
      <w:proofErr w:type="spellStart"/>
      <w:r>
        <w:rPr>
          <w:rFonts w:ascii="GHEA Grapalat" w:hAnsi="GHEA Grapalat" w:cs="Sylfaen"/>
          <w:sz w:val="20"/>
        </w:rPr>
        <w:t>կողմից</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հայտարարված</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մտադրություն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անձանց</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մասնակից</w:t>
      </w:r>
      <w:proofErr w:type="spellEnd"/>
      <w:r>
        <w:rPr>
          <w:rFonts w:ascii="GHEA Grapalat" w:hAnsi="GHEA Grapalat" w:cs="Times Armenian"/>
          <w:sz w:val="20"/>
          <w:lang w:val="af-ZA"/>
        </w:rPr>
        <w:t xml:space="preserve">) </w:t>
      </w:r>
      <w:proofErr w:type="spellStart"/>
      <w:r>
        <w:rPr>
          <w:rFonts w:ascii="GHEA Grapalat" w:hAnsi="GHEA Grapalat" w:cs="Sylfaen"/>
          <w:sz w:val="20"/>
        </w:rPr>
        <w:t>տեղեկացնելու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անցկացման</w:t>
      </w:r>
      <w:proofErr w:type="spellEnd"/>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proofErr w:type="spellStart"/>
      <w:r>
        <w:rPr>
          <w:rFonts w:ascii="GHEA Grapalat" w:hAnsi="GHEA Grapalat" w:cs="Sylfaen"/>
          <w:sz w:val="20"/>
        </w:rPr>
        <w:t>որոշելու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նրա</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proofErr w:type="spellEnd"/>
      <w:r>
        <w:rPr>
          <w:rFonts w:ascii="GHEA Grapalat" w:hAnsi="GHEA Grapalat" w:cs="Times Armenian"/>
          <w:sz w:val="20"/>
          <w:lang w:val="af-ZA"/>
        </w:rPr>
        <w:t xml:space="preserve"> </w:t>
      </w:r>
      <w:proofErr w:type="spellStart"/>
      <w:r>
        <w:rPr>
          <w:rFonts w:ascii="GHEA Grapalat" w:hAnsi="GHEA Grapalat" w:cs="Sylfaen"/>
          <w:sz w:val="20"/>
        </w:rPr>
        <w:t>կնքելու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Times Armenian"/>
          <w:sz w:val="20"/>
          <w:lang w:val="af-ZA"/>
        </w:rPr>
        <w:t xml:space="preserve">, </w:t>
      </w:r>
      <w:proofErr w:type="spellStart"/>
      <w:r>
        <w:rPr>
          <w:rFonts w:ascii="GHEA Grapalat" w:hAnsi="GHEA Grapalat" w:cs="Sylfaen"/>
          <w:sz w:val="20"/>
        </w:rPr>
        <w:t>ինչպես</w:t>
      </w:r>
      <w:proofErr w:type="spellEnd"/>
      <w:r>
        <w:rPr>
          <w:rFonts w:ascii="GHEA Grapalat" w:hAnsi="GHEA Grapalat" w:cs="Times Armenian"/>
          <w:sz w:val="20"/>
          <w:lang w:val="af-ZA"/>
        </w:rPr>
        <w:t xml:space="preserve"> </w:t>
      </w:r>
      <w:proofErr w:type="spellStart"/>
      <w:r>
        <w:rPr>
          <w:rFonts w:ascii="GHEA Grapalat" w:hAnsi="GHEA Grapalat" w:cs="Sylfaen"/>
          <w:sz w:val="20"/>
        </w:rPr>
        <w:t>նաև</w:t>
      </w:r>
      <w:proofErr w:type="spellEnd"/>
      <w:r>
        <w:rPr>
          <w:rFonts w:ascii="GHEA Grapalat" w:hAnsi="GHEA Grapalat" w:cs="Times Armenian"/>
          <w:sz w:val="20"/>
          <w:lang w:val="af-ZA"/>
        </w:rPr>
        <w:t xml:space="preserve"> </w:t>
      </w:r>
      <w:proofErr w:type="spellStart"/>
      <w:r>
        <w:rPr>
          <w:rFonts w:ascii="GHEA Grapalat" w:hAnsi="GHEA Grapalat" w:cs="Sylfaen"/>
          <w:sz w:val="20"/>
        </w:rPr>
        <w:t>օժանդակելու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պատրաստելիս</w:t>
      </w:r>
      <w:proofErr w:type="spellEnd"/>
      <w:r>
        <w:rPr>
          <w:rFonts w:ascii="GHEA Grapalat" w:hAnsi="GHEA Grapalat" w:cs="Times Armenian"/>
          <w:sz w:val="20"/>
          <w:lang w:val="af-ZA"/>
        </w:rPr>
        <w:t>։</w:t>
      </w:r>
    </w:p>
    <w:p w14:paraId="1DC30CD0" w14:textId="77777777" w:rsidR="004E191A" w:rsidRDefault="004E191A" w:rsidP="00725BBC">
      <w:pPr>
        <w:ind w:firstLine="567"/>
        <w:jc w:val="both"/>
        <w:rPr>
          <w:rFonts w:ascii="GHEA Grapalat" w:hAnsi="GHEA Grapalat"/>
          <w:sz w:val="20"/>
          <w:lang w:val="af-ZA"/>
        </w:rPr>
      </w:pPr>
      <w:proofErr w:type="spellStart"/>
      <w:r>
        <w:rPr>
          <w:rFonts w:ascii="GHEA Grapalat" w:hAnsi="GHEA Grapalat" w:cs="Sylfaen"/>
          <w:sz w:val="20"/>
        </w:rPr>
        <w:t>Հայտեր</w:t>
      </w:r>
      <w:proofErr w:type="spellEnd"/>
      <w:r>
        <w:rPr>
          <w:rFonts w:ascii="GHEA Grapalat" w:hAnsi="GHEA Grapalat" w:cs="Times Armenian"/>
          <w:sz w:val="20"/>
          <w:lang w:val="af-ZA"/>
        </w:rPr>
        <w:t xml:space="preserve"> </w:t>
      </w:r>
      <w:proofErr w:type="spellStart"/>
      <w:r>
        <w:rPr>
          <w:rFonts w:ascii="GHEA Grapalat" w:hAnsi="GHEA Grapalat" w:cs="Sylfaen"/>
          <w:sz w:val="20"/>
        </w:rPr>
        <w:t>կարող</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w:t>
      </w:r>
      <w:proofErr w:type="spellEnd"/>
      <w:r>
        <w:rPr>
          <w:rFonts w:ascii="GHEA Grapalat" w:hAnsi="GHEA Grapalat" w:cs="Times Armenian"/>
          <w:sz w:val="20"/>
          <w:lang w:val="af-ZA"/>
        </w:rPr>
        <w:t xml:space="preserve"> համակարգում </w:t>
      </w:r>
      <w:proofErr w:type="spellStart"/>
      <w:r>
        <w:rPr>
          <w:rFonts w:ascii="GHEA Grapalat" w:hAnsi="GHEA Grapalat" w:cs="Sylfaen"/>
          <w:sz w:val="20"/>
        </w:rPr>
        <w:t>գրանցված</w:t>
      </w:r>
      <w:proofErr w:type="spellEnd"/>
      <w:r>
        <w:rPr>
          <w:rFonts w:ascii="GHEA Grapalat" w:hAnsi="GHEA Grapalat" w:cs="Sylfaen"/>
          <w:sz w:val="20"/>
          <w:lang w:val="af-ZA"/>
        </w:rPr>
        <w:t xml:space="preserve"> </w:t>
      </w:r>
      <w:proofErr w:type="spellStart"/>
      <w:r>
        <w:rPr>
          <w:rFonts w:ascii="GHEA Grapalat" w:hAnsi="GHEA Grapalat" w:cs="Sylfaen"/>
          <w:sz w:val="20"/>
        </w:rPr>
        <w:t>բոլոր</w:t>
      </w:r>
      <w:proofErr w:type="spellEnd"/>
      <w:r>
        <w:rPr>
          <w:rFonts w:ascii="GHEA Grapalat" w:hAnsi="GHEA Grapalat" w:cs="Sylfaen"/>
          <w:sz w:val="20"/>
          <w:lang w:val="af-ZA"/>
        </w:rPr>
        <w:t xml:space="preserve"> </w:t>
      </w:r>
      <w:proofErr w:type="spellStart"/>
      <w:r>
        <w:rPr>
          <w:rFonts w:ascii="GHEA Grapalat" w:hAnsi="GHEA Grapalat" w:cs="Sylfaen"/>
          <w:sz w:val="20"/>
        </w:rPr>
        <w:t>անձիք</w:t>
      </w:r>
      <w:proofErr w:type="spellEnd"/>
      <w:r>
        <w:rPr>
          <w:rFonts w:ascii="GHEA Grapalat" w:hAnsi="GHEA Grapalat" w:cs="Times Armenian"/>
          <w:sz w:val="20"/>
          <w:lang w:val="af-ZA"/>
        </w:rPr>
        <w:t xml:space="preserve">, </w:t>
      </w:r>
      <w:proofErr w:type="spellStart"/>
      <w:r>
        <w:rPr>
          <w:rFonts w:ascii="GHEA Grapalat" w:hAnsi="GHEA Grapalat" w:cs="Sylfaen"/>
          <w:sz w:val="20"/>
        </w:rPr>
        <w:t>անկախ</w:t>
      </w:r>
      <w:proofErr w:type="spellEnd"/>
      <w:r>
        <w:rPr>
          <w:rFonts w:ascii="GHEA Grapalat" w:hAnsi="GHEA Grapalat" w:cs="Times Armenian"/>
          <w:sz w:val="20"/>
          <w:lang w:val="af-ZA"/>
        </w:rPr>
        <w:t xml:space="preserve"> </w:t>
      </w:r>
      <w:proofErr w:type="spellStart"/>
      <w:r>
        <w:rPr>
          <w:rFonts w:ascii="GHEA Grapalat" w:hAnsi="GHEA Grapalat" w:cs="Sylfaen"/>
          <w:sz w:val="20"/>
        </w:rPr>
        <w:t>նրանց</w:t>
      </w:r>
      <w:proofErr w:type="spellEnd"/>
      <w:r>
        <w:rPr>
          <w:rFonts w:ascii="GHEA Grapalat" w:hAnsi="GHEA Grapalat" w:cs="Times Armenian"/>
          <w:sz w:val="20"/>
          <w:lang w:val="af-ZA"/>
        </w:rPr>
        <w:t xml:space="preserve">` </w:t>
      </w:r>
      <w:proofErr w:type="spellStart"/>
      <w:r>
        <w:rPr>
          <w:rFonts w:ascii="GHEA Grapalat" w:hAnsi="GHEA Grapalat" w:cs="Sylfaen"/>
          <w:sz w:val="20"/>
        </w:rPr>
        <w:t>օտարերկրյա</w:t>
      </w:r>
      <w:proofErr w:type="spellEnd"/>
      <w:r>
        <w:rPr>
          <w:rFonts w:ascii="GHEA Grapalat" w:hAnsi="GHEA Grapalat" w:cs="Times Armenian"/>
          <w:sz w:val="20"/>
          <w:lang w:val="af-ZA"/>
        </w:rPr>
        <w:t xml:space="preserve"> </w:t>
      </w:r>
      <w:proofErr w:type="spellStart"/>
      <w:r>
        <w:rPr>
          <w:rFonts w:ascii="GHEA Grapalat" w:hAnsi="GHEA Grapalat" w:cs="Sylfaen"/>
          <w:sz w:val="20"/>
        </w:rPr>
        <w:t>ֆիզիկական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քաղաքացիություն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չունեցող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լինելու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proofErr w:type="spellEnd"/>
      <w:r>
        <w:rPr>
          <w:rFonts w:ascii="GHEA Grapalat" w:hAnsi="GHEA Grapalat" w:cs="Times Armenian"/>
          <w:sz w:val="20"/>
          <w:lang w:val="af-ZA"/>
        </w:rPr>
        <w:t>։</w:t>
      </w:r>
    </w:p>
    <w:p w14:paraId="5ECF4753" w14:textId="77777777" w:rsidR="004E191A" w:rsidRDefault="004E191A" w:rsidP="0015595A">
      <w:pPr>
        <w:pStyle w:val="NormalWeb"/>
        <w:rPr>
          <w:lang w:val="af-ZA"/>
        </w:rPr>
      </w:pPr>
      <w:r>
        <w:t>Համակարգում</w:t>
      </w:r>
      <w:r w:rsidRPr="00036665">
        <w:rPr>
          <w:lang w:val="af-ZA"/>
        </w:rPr>
        <w:t xml:space="preserve"> </w:t>
      </w:r>
      <w:r>
        <w:t>որպես</w:t>
      </w:r>
      <w:r w:rsidRPr="00036665">
        <w:rPr>
          <w:lang w:val="af-ZA"/>
        </w:rPr>
        <w:t xml:space="preserve"> </w:t>
      </w:r>
      <w:r>
        <w:rPr>
          <w:lang w:val="en-US"/>
        </w:rPr>
        <w:t>մ</w:t>
      </w:r>
      <w:r>
        <w:t>ասնակից</w:t>
      </w:r>
      <w:r w:rsidRPr="00036665">
        <w:rPr>
          <w:lang w:val="af-ZA"/>
        </w:rPr>
        <w:t xml:space="preserve"> </w:t>
      </w:r>
      <w:r>
        <w:t>գրանցվելու</w:t>
      </w:r>
      <w:r w:rsidRPr="00036665">
        <w:rPr>
          <w:lang w:val="af-ZA"/>
        </w:rPr>
        <w:t xml:space="preserve"> </w:t>
      </w:r>
      <w:r>
        <w:t>նպատակով</w:t>
      </w:r>
      <w:r w:rsidRPr="00036665">
        <w:rPr>
          <w:lang w:val="af-ZA"/>
        </w:rPr>
        <w:t xml:space="preserve"> </w:t>
      </w:r>
      <w:proofErr w:type="spellStart"/>
      <w:r>
        <w:rPr>
          <w:lang w:val="en-US"/>
        </w:rPr>
        <w:t>անձը</w:t>
      </w:r>
      <w:proofErr w:type="spellEnd"/>
      <w:r>
        <w:rPr>
          <w:lang w:val="af-ZA"/>
        </w:rPr>
        <w:t xml:space="preserve"> </w:t>
      </w:r>
      <w:r>
        <w:t>մուտք</w:t>
      </w:r>
      <w:r w:rsidRPr="00036665">
        <w:rPr>
          <w:lang w:val="af-ZA"/>
        </w:rPr>
        <w:t xml:space="preserve"> </w:t>
      </w:r>
      <w:r>
        <w:t>է</w:t>
      </w:r>
      <w:r w:rsidRPr="00036665">
        <w:rPr>
          <w:lang w:val="af-ZA"/>
        </w:rPr>
        <w:t xml:space="preserve"> </w:t>
      </w:r>
      <w:r>
        <w:t>գործում</w:t>
      </w:r>
      <w:r>
        <w:rPr>
          <w:lang w:val="af-ZA"/>
        </w:rPr>
        <w:t xml:space="preserve"> www.armeps.am </w:t>
      </w:r>
      <w:proofErr w:type="spellStart"/>
      <w:r>
        <w:rPr>
          <w:lang w:val="en-US"/>
        </w:rPr>
        <w:t>հասցեով</w:t>
      </w:r>
      <w:proofErr w:type="spellEnd"/>
      <w:r>
        <w:rPr>
          <w:lang w:val="af-ZA"/>
        </w:rPr>
        <w:t xml:space="preserve"> </w:t>
      </w:r>
      <w:proofErr w:type="spellStart"/>
      <w:r>
        <w:rPr>
          <w:lang w:val="en-US"/>
        </w:rPr>
        <w:t>գործող</w:t>
      </w:r>
      <w:proofErr w:type="spellEnd"/>
      <w:r>
        <w:rPr>
          <w:lang w:val="af-ZA"/>
        </w:rPr>
        <w:t xml:space="preserve"> </w:t>
      </w:r>
      <w:proofErr w:type="spellStart"/>
      <w:r>
        <w:rPr>
          <w:lang w:val="en-US"/>
        </w:rPr>
        <w:t>ինտերնետային</w:t>
      </w:r>
      <w:proofErr w:type="spellEnd"/>
      <w:r>
        <w:rPr>
          <w:lang w:val="af-ZA"/>
        </w:rPr>
        <w:t xml:space="preserve"> </w:t>
      </w:r>
      <w:r>
        <w:t>կայք</w:t>
      </w:r>
      <w:r w:rsidRPr="00036665">
        <w:rPr>
          <w:lang w:val="af-ZA"/>
        </w:rPr>
        <w:t xml:space="preserve"> </w:t>
      </w:r>
      <w:r>
        <w:t>և</w:t>
      </w:r>
      <w:r w:rsidRPr="00036665">
        <w:rPr>
          <w:lang w:val="af-ZA"/>
        </w:rPr>
        <w:t xml:space="preserve"> </w:t>
      </w:r>
      <w:r>
        <w:t>լրացնում</w:t>
      </w:r>
      <w:r w:rsidRPr="00036665">
        <w:rPr>
          <w:lang w:val="af-ZA"/>
        </w:rPr>
        <w:t xml:space="preserve"> </w:t>
      </w:r>
      <w:r>
        <w:t>համապատասխան</w:t>
      </w:r>
      <w:r w:rsidRPr="00036665">
        <w:rPr>
          <w:lang w:val="af-ZA"/>
        </w:rPr>
        <w:t xml:space="preserve"> </w:t>
      </w:r>
      <w:r>
        <w:t>պահանջվող</w:t>
      </w:r>
      <w:r w:rsidRPr="00036665">
        <w:rPr>
          <w:lang w:val="af-ZA"/>
        </w:rPr>
        <w:t xml:space="preserve"> </w:t>
      </w:r>
      <w:r>
        <w:t>տեղեկատվությունը</w:t>
      </w:r>
      <w:r>
        <w:rPr>
          <w:lang w:val="af-ZA"/>
        </w:rPr>
        <w:t xml:space="preserve">, </w:t>
      </w:r>
      <w:r>
        <w:t>որից</w:t>
      </w:r>
      <w:r w:rsidRPr="00036665">
        <w:rPr>
          <w:lang w:val="af-ZA"/>
        </w:rPr>
        <w:t xml:space="preserve"> </w:t>
      </w:r>
      <w:r>
        <w:t>հետո</w:t>
      </w:r>
      <w:r w:rsidRPr="00036665">
        <w:rPr>
          <w:lang w:val="af-ZA"/>
        </w:rPr>
        <w:t xml:space="preserve"> </w:t>
      </w:r>
      <w:r>
        <w:t>գրանցումը</w:t>
      </w:r>
      <w:r w:rsidRPr="00036665">
        <w:rPr>
          <w:lang w:val="af-ZA"/>
        </w:rPr>
        <w:t xml:space="preserve"> </w:t>
      </w:r>
      <w:r>
        <w:t>հաստատելու</w:t>
      </w:r>
      <w:r w:rsidRPr="00036665">
        <w:rPr>
          <w:lang w:val="af-ZA"/>
        </w:rPr>
        <w:t xml:space="preserve"> </w:t>
      </w:r>
      <w:r>
        <w:t>նպատակով</w:t>
      </w:r>
      <w:r w:rsidRPr="00036665">
        <w:rPr>
          <w:lang w:val="af-ZA"/>
        </w:rPr>
        <w:t xml:space="preserve"> </w:t>
      </w:r>
      <w:r>
        <w:t>էլեկտրոնային</w:t>
      </w:r>
      <w:r w:rsidRPr="00036665">
        <w:rPr>
          <w:lang w:val="af-ZA"/>
        </w:rPr>
        <w:t xml:space="preserve"> </w:t>
      </w:r>
      <w:r>
        <w:t>փոստի</w:t>
      </w:r>
      <w:r w:rsidRPr="00036665">
        <w:rPr>
          <w:lang w:val="af-ZA"/>
        </w:rPr>
        <w:t xml:space="preserve"> </w:t>
      </w:r>
      <w:r>
        <w:t>միջոցով</w:t>
      </w:r>
      <w:r w:rsidRPr="00036665">
        <w:rPr>
          <w:lang w:val="af-ZA"/>
        </w:rPr>
        <w:t xml:space="preserve"> </w:t>
      </w:r>
      <w:r>
        <w:t>ստացված</w:t>
      </w:r>
      <w:r w:rsidRPr="00036665">
        <w:rPr>
          <w:lang w:val="af-ZA"/>
        </w:rPr>
        <w:t xml:space="preserve"> </w:t>
      </w:r>
      <w:r>
        <w:t>թվի</w:t>
      </w:r>
      <w:r w:rsidRPr="00036665">
        <w:rPr>
          <w:lang w:val="af-ZA"/>
        </w:rPr>
        <w:t xml:space="preserve"> </w:t>
      </w:r>
      <w:r>
        <w:t>և</w:t>
      </w:r>
      <w:r>
        <w:rPr>
          <w:lang w:val="af-ZA"/>
        </w:rPr>
        <w:t xml:space="preserve"> (</w:t>
      </w:r>
      <w:r>
        <w:t>կամ</w:t>
      </w:r>
      <w:r>
        <w:rPr>
          <w:lang w:val="af-ZA"/>
        </w:rPr>
        <w:t xml:space="preserve">) </w:t>
      </w:r>
      <w:r>
        <w:t>տառերի</w:t>
      </w:r>
      <w:r w:rsidRPr="00036665">
        <w:rPr>
          <w:lang w:val="af-ZA"/>
        </w:rPr>
        <w:t xml:space="preserve"> </w:t>
      </w:r>
      <w:r>
        <w:t>կոմբինացիան</w:t>
      </w:r>
      <w:r w:rsidRPr="00036665">
        <w:rPr>
          <w:lang w:val="af-ZA"/>
        </w:rPr>
        <w:t xml:space="preserve"> </w:t>
      </w:r>
      <w:r>
        <w:t>մուտքագրում</w:t>
      </w:r>
      <w:r w:rsidRPr="00036665">
        <w:rPr>
          <w:lang w:val="af-ZA"/>
        </w:rPr>
        <w:t xml:space="preserve"> </w:t>
      </w:r>
      <w:r>
        <w:t>է</w:t>
      </w:r>
      <w:r w:rsidRPr="00036665">
        <w:rPr>
          <w:lang w:val="af-ZA"/>
        </w:rPr>
        <w:t xml:space="preserve"> </w:t>
      </w:r>
      <w:r>
        <w:rPr>
          <w:lang w:val="en-US"/>
        </w:rPr>
        <w:t>հ</w:t>
      </w:r>
      <w:r>
        <w:t>ամակարգ</w:t>
      </w:r>
      <w:r>
        <w:rPr>
          <w:lang w:val="af-ZA"/>
        </w:rPr>
        <w:t xml:space="preserve">: </w:t>
      </w:r>
      <w:proofErr w:type="spellStart"/>
      <w:r>
        <w:rPr>
          <w:lang w:val="en-US"/>
        </w:rPr>
        <w:t>Նշված</w:t>
      </w:r>
      <w:proofErr w:type="spellEnd"/>
      <w:r>
        <w:rPr>
          <w:lang w:val="af-ZA"/>
        </w:rPr>
        <w:t xml:space="preserve"> </w:t>
      </w:r>
      <w:r>
        <w:rPr>
          <w:lang w:val="en-US"/>
        </w:rPr>
        <w:t>տ</w:t>
      </w:r>
      <w:r>
        <w:t>եղեկատվությունը</w:t>
      </w:r>
      <w:r w:rsidRPr="00036665">
        <w:rPr>
          <w:lang w:val="af-ZA"/>
        </w:rPr>
        <w:t xml:space="preserve"> </w:t>
      </w:r>
      <w:r>
        <w:t>ճիշտ</w:t>
      </w:r>
      <w:r w:rsidRPr="00036665">
        <w:rPr>
          <w:lang w:val="af-ZA"/>
        </w:rPr>
        <w:t xml:space="preserve"> </w:t>
      </w:r>
      <w:r>
        <w:t>մուտքա</w:t>
      </w:r>
      <w:r>
        <w:rPr>
          <w:lang w:val="af-ZA"/>
        </w:rPr>
        <w:softHyphen/>
      </w:r>
      <w:r>
        <w:t>գրե</w:t>
      </w:r>
      <w:r>
        <w:rPr>
          <w:lang w:val="af-ZA"/>
        </w:rPr>
        <w:softHyphen/>
      </w:r>
      <w:r>
        <w:t>լու</w:t>
      </w:r>
      <w:r>
        <w:rPr>
          <w:lang w:val="af-ZA"/>
        </w:rPr>
        <w:softHyphen/>
      </w:r>
      <w:r>
        <w:t>ց</w:t>
      </w:r>
      <w:r w:rsidRPr="00036665">
        <w:rPr>
          <w:lang w:val="af-ZA"/>
        </w:rPr>
        <w:t xml:space="preserve"> </w:t>
      </w:r>
      <w:r>
        <w:t>հետո</w:t>
      </w:r>
      <w:r w:rsidRPr="00036665">
        <w:rPr>
          <w:lang w:val="af-ZA"/>
        </w:rPr>
        <w:t xml:space="preserve"> </w:t>
      </w:r>
      <w:proofErr w:type="spellStart"/>
      <w:r>
        <w:rPr>
          <w:lang w:val="en-US"/>
        </w:rPr>
        <w:t>անձը</w:t>
      </w:r>
      <w:proofErr w:type="spellEnd"/>
      <w:r>
        <w:rPr>
          <w:lang w:val="af-ZA"/>
        </w:rPr>
        <w:t xml:space="preserve"> </w:t>
      </w:r>
      <w:r>
        <w:t>համարվում</w:t>
      </w:r>
      <w:r w:rsidRPr="00036665">
        <w:rPr>
          <w:lang w:val="af-ZA"/>
        </w:rPr>
        <w:t xml:space="preserve"> </w:t>
      </w:r>
      <w:r>
        <w:t>է</w:t>
      </w:r>
      <w:r w:rsidRPr="00036665">
        <w:rPr>
          <w:lang w:val="af-ZA"/>
        </w:rPr>
        <w:t xml:space="preserve"> </w:t>
      </w:r>
      <w:r>
        <w:rPr>
          <w:lang w:val="en-US"/>
        </w:rPr>
        <w:t>հ</w:t>
      </w:r>
      <w:r>
        <w:t>ամակարգում</w:t>
      </w:r>
      <w:r w:rsidRPr="00036665">
        <w:rPr>
          <w:lang w:val="af-ZA"/>
        </w:rPr>
        <w:t xml:space="preserve"> </w:t>
      </w:r>
      <w:r>
        <w:t>գրանցված</w:t>
      </w:r>
      <w:r w:rsidRPr="00036665">
        <w:rPr>
          <w:lang w:val="af-ZA"/>
        </w:rPr>
        <w:t xml:space="preserve"> </w:t>
      </w:r>
      <w:proofErr w:type="spellStart"/>
      <w:r>
        <w:rPr>
          <w:lang w:val="en-US"/>
        </w:rPr>
        <w:t>մասնակից</w:t>
      </w:r>
      <w:proofErr w:type="spellEnd"/>
      <w:r>
        <w:rPr>
          <w:lang w:val="af-ZA"/>
        </w:rPr>
        <w:t xml:space="preserve">, </w:t>
      </w:r>
      <w:r>
        <w:t>ինչի</w:t>
      </w:r>
      <w:r w:rsidRPr="00036665">
        <w:rPr>
          <w:lang w:val="af-ZA"/>
        </w:rPr>
        <w:t xml:space="preserve"> </w:t>
      </w:r>
      <w:r>
        <w:t>մասին</w:t>
      </w:r>
      <w:r w:rsidRPr="00036665">
        <w:rPr>
          <w:lang w:val="af-ZA"/>
        </w:rPr>
        <w:t xml:space="preserve"> </w:t>
      </w:r>
      <w:r>
        <w:t>ավտոմատ</w:t>
      </w:r>
      <w:r w:rsidRPr="00036665">
        <w:rPr>
          <w:lang w:val="af-ZA"/>
        </w:rPr>
        <w:t xml:space="preserve"> </w:t>
      </w:r>
      <w:r>
        <w:t>եղանակով</w:t>
      </w:r>
      <w:r w:rsidRPr="00036665">
        <w:rPr>
          <w:lang w:val="af-ZA"/>
        </w:rPr>
        <w:t xml:space="preserve"> </w:t>
      </w:r>
      <w:r>
        <w:t>ստանում</w:t>
      </w:r>
      <w:r w:rsidRPr="00036665">
        <w:rPr>
          <w:lang w:val="af-ZA"/>
        </w:rPr>
        <w:t xml:space="preserve"> </w:t>
      </w:r>
      <w:r>
        <w:t>է</w:t>
      </w:r>
      <w:r w:rsidRPr="00036665">
        <w:rPr>
          <w:lang w:val="af-ZA"/>
        </w:rPr>
        <w:t xml:space="preserve"> </w:t>
      </w:r>
      <w:r>
        <w:t>ծանուցում</w:t>
      </w:r>
      <w:r>
        <w:rPr>
          <w:lang w:val="af-ZA"/>
        </w:rPr>
        <w:t xml:space="preserve">: </w:t>
      </w:r>
      <w:r>
        <w:t>Մասնակցի</w:t>
      </w:r>
      <w:r w:rsidRPr="00036665">
        <w:rPr>
          <w:lang w:val="af-ZA"/>
        </w:rPr>
        <w:t xml:space="preserve"> </w:t>
      </w:r>
      <w:r>
        <w:t>գրանցումն</w:t>
      </w:r>
      <w:r w:rsidRPr="00036665">
        <w:rPr>
          <w:lang w:val="af-ZA"/>
        </w:rPr>
        <w:t xml:space="preserve"> </w:t>
      </w:r>
      <w:r>
        <w:t>ավտոմատ</w:t>
      </w:r>
      <w:r w:rsidRPr="00036665">
        <w:rPr>
          <w:lang w:val="af-ZA"/>
        </w:rPr>
        <w:t xml:space="preserve"> </w:t>
      </w:r>
      <w:r>
        <w:t>եղանակով</w:t>
      </w:r>
      <w:r w:rsidRPr="00036665">
        <w:rPr>
          <w:lang w:val="af-ZA"/>
        </w:rPr>
        <w:t xml:space="preserve"> </w:t>
      </w:r>
      <w:r>
        <w:t>համարվում</w:t>
      </w:r>
      <w:r w:rsidRPr="00036665">
        <w:rPr>
          <w:lang w:val="af-ZA"/>
        </w:rPr>
        <w:t xml:space="preserve"> </w:t>
      </w:r>
      <w:r>
        <w:t>է</w:t>
      </w:r>
      <w:r w:rsidRPr="00036665">
        <w:rPr>
          <w:lang w:val="af-ZA"/>
        </w:rPr>
        <w:t xml:space="preserve"> </w:t>
      </w:r>
      <w:r>
        <w:t>չեղյալ</w:t>
      </w:r>
      <w:r>
        <w:rPr>
          <w:lang w:val="af-ZA"/>
        </w:rPr>
        <w:t xml:space="preserve">, </w:t>
      </w:r>
      <w:r>
        <w:t>եթե</w:t>
      </w:r>
      <w:r w:rsidRPr="00036665">
        <w:rPr>
          <w:lang w:val="af-ZA"/>
        </w:rPr>
        <w:t xml:space="preserve"> </w:t>
      </w:r>
      <w:r>
        <w:rPr>
          <w:lang w:val="en-US"/>
        </w:rPr>
        <w:t>հ</w:t>
      </w:r>
      <w:r>
        <w:t>ամակարգում</w:t>
      </w:r>
      <w:r w:rsidRPr="00036665">
        <w:rPr>
          <w:lang w:val="af-ZA"/>
        </w:rPr>
        <w:t xml:space="preserve"> </w:t>
      </w:r>
      <w:r>
        <w:t>գրանցվելու</w:t>
      </w:r>
      <w:r w:rsidRPr="00036665">
        <w:rPr>
          <w:lang w:val="af-ZA"/>
        </w:rPr>
        <w:t xml:space="preserve"> </w:t>
      </w:r>
      <w:r>
        <w:t>օրվանից</w:t>
      </w:r>
      <w:r w:rsidRPr="00036665">
        <w:rPr>
          <w:lang w:val="af-ZA"/>
        </w:rPr>
        <w:t xml:space="preserve"> </w:t>
      </w:r>
      <w:r>
        <w:t>հաշված</w:t>
      </w:r>
      <w:r>
        <w:rPr>
          <w:lang w:val="af-ZA"/>
        </w:rPr>
        <w:t xml:space="preserve"> 30 </w:t>
      </w:r>
      <w:r>
        <w:t>օրացուցային</w:t>
      </w:r>
      <w:r w:rsidRPr="00036665">
        <w:rPr>
          <w:lang w:val="af-ZA"/>
        </w:rPr>
        <w:t xml:space="preserve"> </w:t>
      </w:r>
      <w:r>
        <w:t>օրվա</w:t>
      </w:r>
      <w:r w:rsidRPr="00036665">
        <w:rPr>
          <w:lang w:val="af-ZA"/>
        </w:rPr>
        <w:t xml:space="preserve"> </w:t>
      </w:r>
      <w:r>
        <w:t>ընթացքում</w:t>
      </w:r>
      <w:r w:rsidRPr="00036665">
        <w:rPr>
          <w:lang w:val="af-ZA"/>
        </w:rPr>
        <w:t xml:space="preserve"> </w:t>
      </w:r>
      <w:r>
        <w:t>վերջինս</w:t>
      </w:r>
      <w:r w:rsidRPr="00036665">
        <w:rPr>
          <w:lang w:val="af-ZA"/>
        </w:rPr>
        <w:t xml:space="preserve"> </w:t>
      </w:r>
      <w:r>
        <w:t>մուտք</w:t>
      </w:r>
      <w:r w:rsidRPr="00036665">
        <w:rPr>
          <w:lang w:val="af-ZA"/>
        </w:rPr>
        <w:t xml:space="preserve"> </w:t>
      </w:r>
      <w:r>
        <w:t>չի</w:t>
      </w:r>
      <w:r w:rsidRPr="00036665">
        <w:rPr>
          <w:lang w:val="af-ZA"/>
        </w:rPr>
        <w:t xml:space="preserve"> </w:t>
      </w:r>
      <w:r>
        <w:t>գործում</w:t>
      </w:r>
      <w:r w:rsidRPr="00036665">
        <w:rPr>
          <w:lang w:val="af-ZA"/>
        </w:rPr>
        <w:t xml:space="preserve"> </w:t>
      </w:r>
      <w:r>
        <w:rPr>
          <w:lang w:val="en-US"/>
        </w:rPr>
        <w:t>հ</w:t>
      </w:r>
      <w:r>
        <w:t>ամակարգ</w:t>
      </w:r>
      <w:r w:rsidRPr="00036665">
        <w:rPr>
          <w:lang w:val="af-ZA"/>
        </w:rPr>
        <w:t xml:space="preserve"> </w:t>
      </w:r>
      <w:r>
        <w:t>կամ</w:t>
      </w:r>
      <w:r w:rsidRPr="00036665">
        <w:rPr>
          <w:lang w:val="af-ZA"/>
        </w:rPr>
        <w:t xml:space="preserve"> </w:t>
      </w:r>
      <w:r>
        <w:t>մուտք</w:t>
      </w:r>
      <w:r w:rsidRPr="00036665">
        <w:rPr>
          <w:lang w:val="af-ZA"/>
        </w:rPr>
        <w:t xml:space="preserve"> </w:t>
      </w:r>
      <w:r>
        <w:t>է</w:t>
      </w:r>
      <w:r w:rsidRPr="00036665">
        <w:rPr>
          <w:lang w:val="af-ZA"/>
        </w:rPr>
        <w:t xml:space="preserve"> </w:t>
      </w:r>
      <w:r>
        <w:t>գործում</w:t>
      </w:r>
      <w:r>
        <w:rPr>
          <w:lang w:val="af-ZA"/>
        </w:rPr>
        <w:t xml:space="preserve">, </w:t>
      </w:r>
      <w:r>
        <w:t>սակայն</w:t>
      </w:r>
      <w:r w:rsidRPr="00036665">
        <w:rPr>
          <w:lang w:val="af-ZA"/>
        </w:rPr>
        <w:t xml:space="preserve"> </w:t>
      </w:r>
      <w:r>
        <w:t>համակարգ</w:t>
      </w:r>
      <w:r w:rsidRPr="00036665">
        <w:rPr>
          <w:lang w:val="af-ZA"/>
        </w:rPr>
        <w:t xml:space="preserve"> </w:t>
      </w:r>
      <w:r>
        <w:t>չի</w:t>
      </w:r>
      <w:r w:rsidRPr="00036665">
        <w:rPr>
          <w:lang w:val="af-ZA"/>
        </w:rPr>
        <w:t xml:space="preserve"> </w:t>
      </w:r>
      <w:r>
        <w:t>մուտքագրում</w:t>
      </w:r>
      <w:r w:rsidRPr="00036665">
        <w:rPr>
          <w:lang w:val="af-ZA"/>
        </w:rPr>
        <w:t xml:space="preserve"> </w:t>
      </w:r>
      <w:r>
        <w:t>տեղեկատվությունը</w:t>
      </w:r>
      <w:r>
        <w:rPr>
          <w:lang w:val="af-ZA"/>
        </w:rPr>
        <w:t xml:space="preserve">: </w:t>
      </w:r>
      <w:r>
        <w:t>Այս</w:t>
      </w:r>
      <w:r w:rsidRPr="00036665">
        <w:rPr>
          <w:lang w:val="af-ZA"/>
        </w:rPr>
        <w:t xml:space="preserve"> </w:t>
      </w:r>
      <w:r>
        <w:t>պարագայում</w:t>
      </w:r>
      <w:r w:rsidRPr="00036665">
        <w:rPr>
          <w:lang w:val="af-ZA"/>
        </w:rPr>
        <w:t xml:space="preserve"> </w:t>
      </w:r>
      <w:r>
        <w:t>իրականացվում</w:t>
      </w:r>
      <w:r w:rsidRPr="00036665">
        <w:rPr>
          <w:lang w:val="af-ZA"/>
        </w:rPr>
        <w:t xml:space="preserve"> </w:t>
      </w:r>
      <w:r>
        <w:t>է</w:t>
      </w:r>
      <w:r w:rsidRPr="00036665">
        <w:rPr>
          <w:lang w:val="af-ZA"/>
        </w:rPr>
        <w:t xml:space="preserve"> </w:t>
      </w:r>
      <w:r>
        <w:t>գրանցման</w:t>
      </w:r>
      <w:r w:rsidRPr="00036665">
        <w:rPr>
          <w:lang w:val="af-ZA"/>
        </w:rPr>
        <w:t xml:space="preserve"> </w:t>
      </w:r>
      <w:r>
        <w:t>նոր</w:t>
      </w:r>
      <w:r w:rsidRPr="00036665">
        <w:rPr>
          <w:lang w:val="af-ZA"/>
        </w:rPr>
        <w:t xml:space="preserve"> </w:t>
      </w:r>
      <w:r>
        <w:t>գործընթաց</w:t>
      </w:r>
      <w:r>
        <w:rPr>
          <w:lang w:val="af-ZA"/>
        </w:rPr>
        <w:t>:</w:t>
      </w:r>
    </w:p>
    <w:p w14:paraId="50F02B18" w14:textId="77777777" w:rsidR="004E191A" w:rsidRPr="00C45E14" w:rsidRDefault="004E191A" w:rsidP="00B04E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հարաբերությունների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նկատմամբ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կիրառվում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վեճերը</w:t>
      </w:r>
      <w:proofErr w:type="spellEnd"/>
      <w:r>
        <w:rPr>
          <w:rFonts w:ascii="GHEA Grapalat" w:hAnsi="GHEA Grapalat" w:cs="Times Armenian"/>
          <w:sz w:val="20"/>
          <w:lang w:val="af-ZA"/>
        </w:rPr>
        <w:t xml:space="preserve"> </w:t>
      </w:r>
      <w:proofErr w:type="spellStart"/>
      <w:r>
        <w:rPr>
          <w:rFonts w:ascii="GHEA Grapalat" w:hAnsi="GHEA Grapalat" w:cs="Sylfaen"/>
          <w:sz w:val="20"/>
        </w:rPr>
        <w:t>ենթակա</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քննության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sidRPr="00C45E14">
        <w:rPr>
          <w:rFonts w:ascii="GHEA Grapalat" w:hAnsi="GHEA Grapalat" w:cs="Sylfaen"/>
          <w:sz w:val="20"/>
          <w:lang w:val="af-ZA"/>
        </w:rPr>
        <w:t xml:space="preserve"> </w:t>
      </w:r>
      <w:proofErr w:type="spellStart"/>
      <w:r>
        <w:rPr>
          <w:rFonts w:ascii="GHEA Grapalat" w:hAnsi="GHEA Grapalat" w:cs="Sylfaen"/>
          <w:sz w:val="20"/>
        </w:rPr>
        <w:t>դատարաններում</w:t>
      </w:r>
      <w:proofErr w:type="spellEnd"/>
      <w:r w:rsidRPr="008B1CD2">
        <w:rPr>
          <w:rFonts w:ascii="GHEA Grapalat" w:hAnsi="GHEA Grapalat" w:cs="Sylfaen"/>
          <w:sz w:val="20"/>
        </w:rPr>
        <w:t>։</w:t>
      </w:r>
      <w:r w:rsidRPr="00C45E14">
        <w:rPr>
          <w:rFonts w:ascii="GHEA Grapalat" w:hAnsi="GHEA Grapalat" w:cs="Sylfaen"/>
          <w:sz w:val="20"/>
          <w:lang w:val="af-ZA"/>
        </w:rPr>
        <w:t xml:space="preserve"> </w:t>
      </w:r>
    </w:p>
    <w:p w14:paraId="28B21FCC" w14:textId="3D2DDBCE" w:rsidR="004E191A" w:rsidRPr="008B1CD2" w:rsidRDefault="004E191A" w:rsidP="0015595A">
      <w:pPr>
        <w:pStyle w:val="NormalWeb"/>
      </w:pPr>
      <w:r w:rsidRPr="008B1CD2">
        <w:t>Գնահատող հանձնաժողովի քարտուղարի էլեկտրոնային փոստի հասցեն է` «</w:t>
      </w:r>
      <w:r w:rsidR="008B1CD2" w:rsidRPr="008B1CD2">
        <w:t>gor.muradyan@yerevan.am</w:t>
      </w:r>
      <w:r w:rsidRPr="008B1CD2">
        <w:t>»</w:t>
      </w:r>
    </w:p>
    <w:p w14:paraId="547A940C" w14:textId="77777777" w:rsidR="004E191A" w:rsidRDefault="004E191A" w:rsidP="004E191A">
      <w:pPr>
        <w:jc w:val="center"/>
        <w:rPr>
          <w:rFonts w:ascii="GHEA Grapalat" w:hAnsi="GHEA Grapalat"/>
          <w:szCs w:val="22"/>
          <w:lang w:val="af-ZA"/>
        </w:rPr>
      </w:pPr>
      <w:r>
        <w:rPr>
          <w:rFonts w:ascii="GHEA Grapalat" w:hAnsi="GHEA Grapalat"/>
          <w:sz w:val="16"/>
          <w:szCs w:val="16"/>
          <w:lang w:val="af-ZA"/>
        </w:rPr>
        <w:br w:type="page"/>
      </w:r>
      <w:proofErr w:type="gramStart"/>
      <w:r>
        <w:rPr>
          <w:rFonts w:ascii="GHEA Grapalat" w:hAnsi="GHEA Grapalat" w:cs="Sylfaen"/>
          <w:szCs w:val="22"/>
        </w:rPr>
        <w:lastRenderedPageBreak/>
        <w:t>ՄԱՍ</w:t>
      </w:r>
      <w:r>
        <w:rPr>
          <w:rFonts w:ascii="GHEA Grapalat" w:hAnsi="GHEA Grapalat" w:cs="Times Armenian"/>
          <w:szCs w:val="22"/>
          <w:lang w:val="af-ZA"/>
        </w:rPr>
        <w:t xml:space="preserve">  I</w:t>
      </w:r>
      <w:proofErr w:type="gramEnd"/>
    </w:p>
    <w:p w14:paraId="7D8E8060" w14:textId="77777777" w:rsidR="004E191A" w:rsidRDefault="004E191A" w:rsidP="004E191A">
      <w:pPr>
        <w:pStyle w:val="Heading3"/>
        <w:spacing w:line="240" w:lineRule="auto"/>
        <w:ind w:firstLine="567"/>
        <w:rPr>
          <w:rFonts w:ascii="GHEA Grapalat" w:hAnsi="GHEA Grapalat"/>
          <w:sz w:val="24"/>
          <w:szCs w:val="22"/>
          <w:lang w:val="af-ZA"/>
        </w:rPr>
      </w:pPr>
    </w:p>
    <w:p w14:paraId="5EDFD1EB" w14:textId="77777777" w:rsidR="004E191A" w:rsidRDefault="004E191A" w:rsidP="004E191A">
      <w:pPr>
        <w:numPr>
          <w:ilvl w:val="0"/>
          <w:numId w:val="1"/>
        </w:numPr>
        <w:jc w:val="center"/>
        <w:rPr>
          <w:rFonts w:ascii="GHEA Grapalat" w:hAnsi="GHEA Grapalat" w:cs="Sylfaen"/>
          <w:b/>
          <w:sz w:val="20"/>
        </w:rPr>
      </w:pPr>
      <w:proofErr w:type="gramStart"/>
      <w:r>
        <w:rPr>
          <w:rFonts w:ascii="GHEA Grapalat" w:hAnsi="GHEA Grapalat" w:cs="Sylfaen"/>
          <w:b/>
          <w:sz w:val="20"/>
        </w:rPr>
        <w:t>ԳՆՄԱՆ  ԱՌԱՐԿԱՅԻ</w:t>
      </w:r>
      <w:proofErr w:type="gramEnd"/>
      <w:r>
        <w:rPr>
          <w:rFonts w:ascii="GHEA Grapalat" w:hAnsi="GHEA Grapalat" w:cs="Sylfaen"/>
          <w:b/>
          <w:sz w:val="20"/>
        </w:rPr>
        <w:t xml:space="preserve">  ԲՆՈՒԹԱԳԻՐԸ</w:t>
      </w:r>
    </w:p>
    <w:p w14:paraId="4B8505B4" w14:textId="77777777" w:rsidR="004E191A" w:rsidRDefault="004E191A" w:rsidP="004E191A">
      <w:pPr>
        <w:ind w:left="360"/>
        <w:jc w:val="center"/>
        <w:rPr>
          <w:rFonts w:ascii="GHEA Grapalat" w:hAnsi="GHEA Grapalat" w:cs="Sylfaen"/>
          <w:b/>
          <w:sz w:val="20"/>
        </w:rPr>
      </w:pPr>
    </w:p>
    <w:p w14:paraId="1F2E2BAE" w14:textId="2B1C6A83" w:rsidR="008B1CD2" w:rsidRDefault="004E191A" w:rsidP="008B1CD2">
      <w:pPr>
        <w:pStyle w:val="Heading3"/>
        <w:spacing w:line="240" w:lineRule="auto"/>
        <w:ind w:firstLine="567"/>
        <w:jc w:val="both"/>
        <w:rPr>
          <w:rFonts w:ascii="GHEA Grapalat" w:hAnsi="GHEA Grapalat" w:cs="Times Armenian"/>
          <w:i w:val="0"/>
          <w:lang w:val="af-ZA"/>
        </w:rPr>
      </w:pPr>
      <w:r>
        <w:rPr>
          <w:rFonts w:ascii="GHEA Grapalat" w:hAnsi="GHEA Grapalat" w:cs="Sylfaen"/>
          <w:i w:val="0"/>
        </w:rPr>
        <w:t xml:space="preserve">1.1 </w:t>
      </w:r>
      <w:proofErr w:type="spellStart"/>
      <w:r w:rsidR="008B1CD2" w:rsidRPr="00417B96">
        <w:rPr>
          <w:rFonts w:ascii="GHEA Grapalat" w:hAnsi="GHEA Grapalat" w:cs="Sylfaen"/>
          <w:i w:val="0"/>
        </w:rPr>
        <w:t>Գնման</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առարկա</w:t>
      </w:r>
      <w:proofErr w:type="spellEnd"/>
      <w:r w:rsidR="008B1CD2" w:rsidRPr="008B1CD2">
        <w:rPr>
          <w:rFonts w:ascii="GHEA Grapalat" w:hAnsi="GHEA Grapalat" w:cs="Sylfaen"/>
          <w:i w:val="0"/>
        </w:rPr>
        <w:t xml:space="preserve"> </w:t>
      </w:r>
      <w:r w:rsidR="008B1CD2" w:rsidRPr="00417B96">
        <w:rPr>
          <w:rFonts w:ascii="GHEA Grapalat" w:hAnsi="GHEA Grapalat" w:cs="Sylfaen"/>
          <w:i w:val="0"/>
        </w:rPr>
        <w:t>է</w:t>
      </w:r>
      <w:r w:rsidR="008B1CD2" w:rsidRPr="008B1CD2">
        <w:rPr>
          <w:rFonts w:ascii="GHEA Grapalat" w:hAnsi="GHEA Grapalat" w:cs="Sylfaen"/>
          <w:i w:val="0"/>
        </w:rPr>
        <w:t xml:space="preserve"> </w:t>
      </w:r>
      <w:proofErr w:type="spellStart"/>
      <w:r w:rsidR="008B1CD2" w:rsidRPr="00F30CB2">
        <w:rPr>
          <w:rFonts w:ascii="GHEA Grapalat" w:hAnsi="GHEA Grapalat" w:cs="Sylfaen"/>
          <w:i w:val="0"/>
        </w:rPr>
        <w:t>Երևանի</w:t>
      </w:r>
      <w:proofErr w:type="spellEnd"/>
      <w:r w:rsidR="008B1CD2" w:rsidRPr="00F30CB2">
        <w:rPr>
          <w:rFonts w:ascii="GHEA Grapalat" w:hAnsi="GHEA Grapalat" w:cs="Sylfaen"/>
          <w:i w:val="0"/>
        </w:rPr>
        <w:t xml:space="preserve"> </w:t>
      </w:r>
      <w:proofErr w:type="spellStart"/>
      <w:r w:rsidR="008B1CD2" w:rsidRPr="00F30CB2">
        <w:rPr>
          <w:rFonts w:ascii="GHEA Grapalat" w:hAnsi="GHEA Grapalat" w:cs="Sylfaen"/>
          <w:i w:val="0"/>
        </w:rPr>
        <w:t>քաղաքապետարանի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կարիքների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համար</w:t>
      </w:r>
      <w:proofErr w:type="spellEnd"/>
      <w:r w:rsidR="008B1CD2" w:rsidRPr="008B1CD2">
        <w:rPr>
          <w:rFonts w:ascii="GHEA Grapalat" w:hAnsi="GHEA Grapalat" w:cs="Sylfaen"/>
          <w:i w:val="0"/>
        </w:rPr>
        <w:t xml:space="preserve">` </w:t>
      </w:r>
      <w:proofErr w:type="spellStart"/>
      <w:r w:rsidR="00D663C3">
        <w:rPr>
          <w:rFonts w:ascii="GHEA Grapalat" w:hAnsi="GHEA Grapalat" w:cs="Sylfaen"/>
          <w:i w:val="0"/>
        </w:rPr>
        <w:t>Ե</w:t>
      </w:r>
      <w:r w:rsidR="00D663C3" w:rsidRPr="00D663C3">
        <w:rPr>
          <w:rFonts w:ascii="GHEA Grapalat" w:hAnsi="GHEA Grapalat" w:cs="Sylfaen"/>
          <w:i w:val="0"/>
        </w:rPr>
        <w:t>րևան</w:t>
      </w:r>
      <w:proofErr w:type="spellEnd"/>
      <w:r w:rsidR="00D663C3" w:rsidRPr="00D663C3">
        <w:rPr>
          <w:rFonts w:ascii="GHEA Grapalat" w:hAnsi="GHEA Grapalat" w:cs="Sylfaen"/>
          <w:i w:val="0"/>
        </w:rPr>
        <w:t xml:space="preserve"> </w:t>
      </w:r>
      <w:proofErr w:type="spellStart"/>
      <w:r w:rsidR="00D663C3" w:rsidRPr="00D663C3">
        <w:rPr>
          <w:rFonts w:ascii="GHEA Grapalat" w:hAnsi="GHEA Grapalat" w:cs="Sylfaen"/>
          <w:i w:val="0"/>
        </w:rPr>
        <w:t>քաղաքի</w:t>
      </w:r>
      <w:proofErr w:type="spellEnd"/>
      <w:r w:rsidR="00D663C3" w:rsidRPr="00D663C3">
        <w:rPr>
          <w:rFonts w:ascii="GHEA Grapalat" w:hAnsi="GHEA Grapalat" w:cs="Sylfaen"/>
          <w:i w:val="0"/>
        </w:rPr>
        <w:t xml:space="preserve"> </w:t>
      </w:r>
      <w:proofErr w:type="spellStart"/>
      <w:r w:rsidR="00D663C3">
        <w:rPr>
          <w:rFonts w:ascii="GHEA Grapalat" w:hAnsi="GHEA Grapalat" w:cs="Sylfaen"/>
          <w:i w:val="0"/>
        </w:rPr>
        <w:t>Է</w:t>
      </w:r>
      <w:r w:rsidR="00D663C3" w:rsidRPr="00D663C3">
        <w:rPr>
          <w:rFonts w:ascii="GHEA Grapalat" w:hAnsi="GHEA Grapalat" w:cs="Sylfaen"/>
          <w:i w:val="0"/>
        </w:rPr>
        <w:t>րեբունի</w:t>
      </w:r>
      <w:proofErr w:type="spellEnd"/>
      <w:r w:rsidR="00D663C3" w:rsidRPr="00D663C3">
        <w:rPr>
          <w:rFonts w:ascii="GHEA Grapalat" w:hAnsi="GHEA Grapalat" w:cs="Sylfaen"/>
          <w:i w:val="0"/>
        </w:rPr>
        <w:t xml:space="preserve"> </w:t>
      </w:r>
      <w:r w:rsidR="00D663C3">
        <w:rPr>
          <w:rFonts w:ascii="GHEA Grapalat" w:hAnsi="GHEA Grapalat" w:cs="Sylfaen"/>
          <w:i w:val="0"/>
        </w:rPr>
        <w:t>և</w:t>
      </w:r>
      <w:r w:rsidR="00D663C3" w:rsidRPr="00D663C3">
        <w:rPr>
          <w:rFonts w:ascii="GHEA Grapalat" w:hAnsi="GHEA Grapalat" w:cs="Sylfaen"/>
          <w:i w:val="0"/>
        </w:rPr>
        <w:t xml:space="preserve"> </w:t>
      </w:r>
      <w:proofErr w:type="spellStart"/>
      <w:r w:rsidR="00D663C3">
        <w:rPr>
          <w:rFonts w:ascii="GHEA Grapalat" w:hAnsi="GHEA Grapalat" w:cs="Sylfaen"/>
          <w:i w:val="0"/>
        </w:rPr>
        <w:t>Ն</w:t>
      </w:r>
      <w:r w:rsidR="00D663C3" w:rsidRPr="00D663C3">
        <w:rPr>
          <w:rFonts w:ascii="GHEA Grapalat" w:hAnsi="GHEA Grapalat" w:cs="Sylfaen"/>
          <w:i w:val="0"/>
        </w:rPr>
        <w:t>ուբարաշեն</w:t>
      </w:r>
      <w:proofErr w:type="spellEnd"/>
      <w:r w:rsidR="00D663C3" w:rsidRPr="00D663C3">
        <w:rPr>
          <w:rFonts w:ascii="GHEA Grapalat" w:hAnsi="GHEA Grapalat" w:cs="Sylfaen"/>
          <w:i w:val="0"/>
        </w:rPr>
        <w:t xml:space="preserve"> </w:t>
      </w:r>
      <w:proofErr w:type="spellStart"/>
      <w:r w:rsidR="00D663C3" w:rsidRPr="00D663C3">
        <w:rPr>
          <w:rFonts w:ascii="GHEA Grapalat" w:hAnsi="GHEA Grapalat" w:cs="Sylfaen"/>
          <w:i w:val="0"/>
        </w:rPr>
        <w:t>վարչական</w:t>
      </w:r>
      <w:proofErr w:type="spellEnd"/>
      <w:r w:rsidR="00D663C3" w:rsidRPr="00D663C3">
        <w:rPr>
          <w:rFonts w:ascii="GHEA Grapalat" w:hAnsi="GHEA Grapalat" w:cs="Sylfaen"/>
          <w:i w:val="0"/>
        </w:rPr>
        <w:t xml:space="preserve"> </w:t>
      </w:r>
      <w:proofErr w:type="spellStart"/>
      <w:r w:rsidR="00D663C3" w:rsidRPr="00D663C3">
        <w:rPr>
          <w:rFonts w:ascii="GHEA Grapalat" w:hAnsi="GHEA Grapalat" w:cs="Sylfaen"/>
          <w:i w:val="0"/>
        </w:rPr>
        <w:t>շրջանների</w:t>
      </w:r>
      <w:proofErr w:type="spellEnd"/>
      <w:r w:rsidR="00D663C3" w:rsidRPr="00D663C3">
        <w:rPr>
          <w:rFonts w:ascii="GHEA Grapalat" w:hAnsi="GHEA Grapalat" w:cs="Sylfaen"/>
          <w:i w:val="0"/>
        </w:rPr>
        <w:t xml:space="preserve"> </w:t>
      </w:r>
      <w:proofErr w:type="spellStart"/>
      <w:r w:rsidR="00D663C3" w:rsidRPr="00D663C3">
        <w:rPr>
          <w:rFonts w:ascii="GHEA Grapalat" w:hAnsi="GHEA Grapalat" w:cs="Sylfaen"/>
          <w:i w:val="0"/>
        </w:rPr>
        <w:t>փողոցների</w:t>
      </w:r>
      <w:proofErr w:type="spellEnd"/>
      <w:r w:rsidR="00D663C3" w:rsidRPr="00D663C3">
        <w:rPr>
          <w:rFonts w:ascii="GHEA Grapalat" w:hAnsi="GHEA Grapalat" w:cs="Sylfaen"/>
          <w:i w:val="0"/>
        </w:rPr>
        <w:t xml:space="preserve"> </w:t>
      </w:r>
      <w:proofErr w:type="spellStart"/>
      <w:r w:rsidR="00D663C3" w:rsidRPr="00D663C3">
        <w:rPr>
          <w:rFonts w:ascii="GHEA Grapalat" w:hAnsi="GHEA Grapalat" w:cs="Sylfaen"/>
          <w:i w:val="0"/>
        </w:rPr>
        <w:t>միջին</w:t>
      </w:r>
      <w:proofErr w:type="spellEnd"/>
      <w:r w:rsidR="00D663C3" w:rsidRPr="00D663C3">
        <w:rPr>
          <w:rFonts w:ascii="GHEA Grapalat" w:hAnsi="GHEA Grapalat" w:cs="Sylfaen"/>
          <w:i w:val="0"/>
        </w:rPr>
        <w:t xml:space="preserve"> </w:t>
      </w:r>
      <w:proofErr w:type="spellStart"/>
      <w:r w:rsidR="00D663C3" w:rsidRPr="00D663C3">
        <w:rPr>
          <w:rFonts w:ascii="GHEA Grapalat" w:hAnsi="GHEA Grapalat" w:cs="Sylfaen"/>
          <w:i w:val="0"/>
        </w:rPr>
        <w:t>նորոգման</w:t>
      </w:r>
      <w:proofErr w:type="spellEnd"/>
      <w:r w:rsidR="00D663C3" w:rsidRPr="00656EB2">
        <w:rPr>
          <w:rFonts w:ascii="GHEA Grapalat" w:hAnsi="GHEA Grapalat" w:cs="Sylfaen"/>
          <w:i w:val="0"/>
        </w:rPr>
        <w:t xml:space="preserve"> </w:t>
      </w:r>
      <w:proofErr w:type="spellStart"/>
      <w:r w:rsidR="00397F76" w:rsidRPr="00656EB2">
        <w:rPr>
          <w:rFonts w:ascii="GHEA Grapalat" w:hAnsi="GHEA Grapalat" w:cs="Sylfaen"/>
          <w:i w:val="0"/>
        </w:rPr>
        <w:t>աշխատանքների</w:t>
      </w:r>
      <w:proofErr w:type="spellEnd"/>
      <w:r w:rsidR="00397F76" w:rsidRPr="008B1CD2">
        <w:rPr>
          <w:rFonts w:ascii="GHEA Grapalat" w:hAnsi="GHEA Grapalat" w:cs="Sylfaen"/>
          <w:i w:val="0"/>
        </w:rPr>
        <w:t xml:space="preserve"> </w:t>
      </w:r>
      <w:proofErr w:type="spellStart"/>
      <w:r w:rsidR="008B1CD2" w:rsidRPr="008B1CD2">
        <w:rPr>
          <w:rFonts w:ascii="GHEA Grapalat" w:hAnsi="GHEA Grapalat" w:cs="Sylfaen"/>
          <w:i w:val="0"/>
        </w:rPr>
        <w:t>ձեռքբերումը</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այսուհետ</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նաև</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աշխատանք</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որոնք</w:t>
      </w:r>
      <w:proofErr w:type="spellEnd"/>
      <w:r w:rsidR="008B1CD2" w:rsidRPr="008B1CD2">
        <w:rPr>
          <w:rFonts w:ascii="GHEA Grapalat" w:hAnsi="GHEA Grapalat" w:cs="Sylfaen"/>
          <w:i w:val="0"/>
        </w:rPr>
        <w:t xml:space="preserve"> </w:t>
      </w:r>
      <w:proofErr w:type="spellStart"/>
      <w:proofErr w:type="gramStart"/>
      <w:r w:rsidR="008B1CD2" w:rsidRPr="008B1CD2">
        <w:rPr>
          <w:rFonts w:ascii="GHEA Grapalat" w:hAnsi="GHEA Grapalat" w:cs="Sylfaen"/>
          <w:i w:val="0"/>
        </w:rPr>
        <w:t>խմբավորված</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են</w:t>
      </w:r>
      <w:proofErr w:type="spellEnd"/>
      <w:proofErr w:type="gramEnd"/>
      <w:r w:rsidR="008B1CD2" w:rsidRPr="008B1CD2">
        <w:rPr>
          <w:rFonts w:ascii="GHEA Grapalat" w:hAnsi="GHEA Grapalat" w:cs="Sylfaen"/>
          <w:i w:val="0"/>
        </w:rPr>
        <w:t xml:space="preserve"> 1 /</w:t>
      </w:r>
      <w:proofErr w:type="spellStart"/>
      <w:r w:rsidR="008B1CD2" w:rsidRPr="008B1CD2">
        <w:rPr>
          <w:rFonts w:ascii="GHEA Grapalat" w:hAnsi="GHEA Grapalat" w:cs="Sylfaen"/>
          <w:i w:val="0"/>
        </w:rPr>
        <w:t>մեկ</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չափաբաժնում</w:t>
      </w:r>
      <w:proofErr w:type="spellEnd"/>
      <w:r w:rsidR="008B1CD2" w:rsidRPr="008B1CD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8B1CD2" w14:paraId="156DFDEA" w14:textId="77777777" w:rsidTr="001E4953">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494E7220" w14:textId="77777777" w:rsidR="008B1CD2" w:rsidRDefault="008B1CD2" w:rsidP="0015595A">
            <w:pPr>
              <w:pStyle w:val="NormalWeb"/>
            </w:pPr>
            <w: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617D0D24" w14:textId="77777777" w:rsidR="008B1CD2" w:rsidRDefault="008B1CD2" w:rsidP="0015595A">
            <w:pPr>
              <w:pStyle w:val="NormalWeb"/>
            </w:pPr>
            <w:r>
              <w:t>Չափաբաժնի անվանումը</w:t>
            </w:r>
          </w:p>
        </w:tc>
      </w:tr>
      <w:tr w:rsidR="008B1CD2" w14:paraId="6AFE9012" w14:textId="77777777" w:rsidTr="001E4953">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37B2B9B3" w14:textId="77777777" w:rsidR="008B1CD2" w:rsidRDefault="008B1CD2" w:rsidP="0015595A">
            <w:pPr>
              <w:pStyle w:val="NormalWeb"/>
            </w:pPr>
            <w: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8ACAA3" w14:textId="77777777" w:rsidR="008B1CD2" w:rsidRDefault="008B1CD2" w:rsidP="0015595A">
            <w:pPr>
              <w:pStyle w:val="NormalWeb"/>
              <w:rPr>
                <w:lang w:val="af-ZA"/>
              </w:rPr>
            </w:pPr>
            <w:r>
              <w:t xml:space="preserve">գնման  գինը </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0D8CBB6A" w14:textId="77777777" w:rsidR="008B1CD2" w:rsidRDefault="008B1CD2" w:rsidP="001E4953">
            <w:pPr>
              <w:rPr>
                <w:rFonts w:ascii="GHEA Grapalat" w:hAnsi="GHEA Grapalat"/>
                <w:b/>
                <w:bCs/>
                <w:i/>
                <w:iCs/>
                <w:sz w:val="20"/>
                <w:szCs w:val="20"/>
                <w:lang w:val="af-ZA"/>
              </w:rPr>
            </w:pPr>
          </w:p>
        </w:tc>
      </w:tr>
      <w:tr w:rsidR="008B1CD2" w:rsidRPr="0015595A" w14:paraId="50A99AD3" w14:textId="77777777" w:rsidTr="001E4953">
        <w:tc>
          <w:tcPr>
            <w:tcW w:w="1701" w:type="dxa"/>
            <w:tcBorders>
              <w:top w:val="single" w:sz="4" w:space="0" w:color="auto"/>
              <w:left w:val="single" w:sz="4" w:space="0" w:color="auto"/>
              <w:bottom w:val="single" w:sz="4" w:space="0" w:color="auto"/>
              <w:right w:val="single" w:sz="4" w:space="0" w:color="auto"/>
            </w:tcBorders>
            <w:vAlign w:val="center"/>
            <w:hideMark/>
          </w:tcPr>
          <w:p w14:paraId="42E9F614" w14:textId="77777777" w:rsidR="008B1CD2" w:rsidRDefault="008B1CD2" w:rsidP="0015595A">
            <w:pPr>
              <w:pStyle w:val="NormalWeb"/>
            </w:pPr>
            <w:r>
              <w:t>1</w:t>
            </w:r>
          </w:p>
        </w:tc>
        <w:tc>
          <w:tcPr>
            <w:tcW w:w="1701" w:type="dxa"/>
            <w:tcBorders>
              <w:top w:val="single" w:sz="4" w:space="0" w:color="auto"/>
              <w:left w:val="single" w:sz="4" w:space="0" w:color="auto"/>
              <w:bottom w:val="single" w:sz="4" w:space="0" w:color="auto"/>
              <w:right w:val="single" w:sz="4" w:space="0" w:color="auto"/>
            </w:tcBorders>
            <w:vAlign w:val="center"/>
          </w:tcPr>
          <w:p w14:paraId="24923AB4" w14:textId="43D4BD9C" w:rsidR="008B1CD2" w:rsidRPr="008B1CD2" w:rsidRDefault="00D663C3" w:rsidP="0015595A">
            <w:pPr>
              <w:pStyle w:val="NormalWeb"/>
            </w:pPr>
            <w:r>
              <w:t>1,282,584,550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18E2D247" w14:textId="270A70DA" w:rsidR="008B1CD2" w:rsidRPr="00D663C3" w:rsidRDefault="00D663C3" w:rsidP="0015595A">
            <w:pPr>
              <w:pStyle w:val="NormalWeb"/>
              <w:rPr>
                <w:u w:val="single"/>
                <w:vertAlign w:val="subscript"/>
                <w:lang w:val="af-ZA"/>
              </w:rPr>
            </w:pPr>
            <w:r w:rsidRPr="00D663C3">
              <w:t>Երևան քաղաքի Էրեբունի և Նուբարաշեն վարչական շրջանների փողոցների միջին նորոգման աշխատանքներ</w:t>
            </w:r>
          </w:p>
        </w:tc>
      </w:tr>
    </w:tbl>
    <w:p w14:paraId="694E14B0" w14:textId="15A570DD" w:rsidR="004E191A" w:rsidRPr="008B1CD2" w:rsidRDefault="004E191A" w:rsidP="008B1CD2">
      <w:pPr>
        <w:pStyle w:val="Heading3"/>
        <w:spacing w:line="240" w:lineRule="auto"/>
        <w:ind w:firstLine="567"/>
        <w:jc w:val="both"/>
        <w:rPr>
          <w:rFonts w:ascii="GHEA Grapalat" w:hAnsi="GHEA Grapalat"/>
          <w:lang w:val="hy-AM"/>
        </w:rPr>
      </w:pPr>
    </w:p>
    <w:p w14:paraId="737C8019" w14:textId="40CF3808" w:rsidR="004E191A" w:rsidRDefault="004E191A" w:rsidP="0015595A">
      <w:pPr>
        <w:pStyle w:val="NormalWeb"/>
      </w:pPr>
      <w: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00E80706">
        <w:t>7</w:t>
      </w:r>
      <w:r>
        <w:t xml:space="preserve"> հավելվածում։</w:t>
      </w:r>
    </w:p>
    <w:p w14:paraId="20F508EE" w14:textId="77777777" w:rsidR="004E191A" w:rsidRDefault="004E191A" w:rsidP="004E191A">
      <w:pPr>
        <w:ind w:firstLine="567"/>
        <w:rPr>
          <w:rFonts w:ascii="GHEA Grapalat" w:hAnsi="GHEA Grapalat" w:cs="Sylfaen"/>
          <w:i/>
          <w:sz w:val="20"/>
          <w:lang w:val="es-ES"/>
        </w:rPr>
      </w:pPr>
    </w:p>
    <w:p w14:paraId="7364488E" w14:textId="77777777" w:rsidR="004E191A" w:rsidRDefault="004E191A" w:rsidP="004E191A">
      <w:pPr>
        <w:ind w:firstLine="567"/>
        <w:rPr>
          <w:rFonts w:ascii="GHEA Grapalat" w:hAnsi="GHEA Grapalat" w:cs="Sylfaen"/>
          <w:i/>
          <w:sz w:val="20"/>
          <w:lang w:val="es-ES"/>
        </w:rPr>
      </w:pPr>
    </w:p>
    <w:p w14:paraId="69407555" w14:textId="77777777" w:rsidR="004E191A" w:rsidRDefault="004E191A" w:rsidP="004E191A">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proofErr w:type="gramStart"/>
      <w:r>
        <w:rPr>
          <w:rFonts w:ascii="GHEA Grapalat" w:hAnsi="GHEA Grapalat" w:cs="Sylfaen"/>
          <w:b/>
          <w:sz w:val="20"/>
        </w:rPr>
        <w:t>ՉԱՓԱՆԻՇՆԵՐԸ</w:t>
      </w:r>
      <w:r>
        <w:rPr>
          <w:rFonts w:ascii="GHEA Grapalat" w:hAnsi="GHEA Grapalat"/>
          <w:b/>
          <w:sz w:val="20"/>
          <w:lang w:val="es-ES"/>
        </w:rPr>
        <w:t xml:space="preserve">  ԵՎ</w:t>
      </w:r>
      <w:proofErr w:type="gramEnd"/>
      <w:r>
        <w:rPr>
          <w:rFonts w:ascii="GHEA Grapalat" w:hAnsi="GHEA Grapalat"/>
          <w:b/>
          <w:sz w:val="20"/>
          <w:lang w:val="es-ES"/>
        </w:rPr>
        <w:t xml:space="preserve">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68E2208F" w14:textId="77777777" w:rsidR="004E191A" w:rsidRDefault="004E191A" w:rsidP="004E191A">
      <w:pPr>
        <w:ind w:firstLine="567"/>
        <w:jc w:val="both"/>
        <w:rPr>
          <w:rFonts w:ascii="GHEA Grapalat" w:hAnsi="GHEA Grapalat"/>
          <w:szCs w:val="22"/>
          <w:lang w:val="es-ES"/>
        </w:rPr>
      </w:pPr>
    </w:p>
    <w:p w14:paraId="4607F041" w14:textId="77777777" w:rsidR="004E191A" w:rsidRDefault="004E191A" w:rsidP="004E191A">
      <w:pPr>
        <w:ind w:firstLine="567"/>
        <w:jc w:val="both"/>
        <w:rPr>
          <w:rFonts w:ascii="GHEA Grapalat" w:hAnsi="GHEA Grapalat" w:cs="Arial Armenian"/>
          <w:sz w:val="20"/>
          <w:lang w:val="es-ES"/>
        </w:rPr>
      </w:pPr>
      <w:r>
        <w:rPr>
          <w:rFonts w:ascii="GHEA Grapalat" w:hAnsi="GHEA Grapalat" w:cs="Arial Armenian"/>
          <w:sz w:val="20"/>
          <w:lang w:val="es-ES"/>
        </w:rPr>
        <w:t xml:space="preserve">2.1 </w:t>
      </w:r>
      <w:proofErr w:type="gramStart"/>
      <w:r>
        <w:rPr>
          <w:rFonts w:ascii="GHEA Grapalat" w:hAnsi="GHEA Grapalat" w:cs="Sylfaen"/>
          <w:sz w:val="20"/>
          <w:lang w:val="ru-RU"/>
        </w:rPr>
        <w:t>Սույն</w:t>
      </w:r>
      <w:r>
        <w:rPr>
          <w:rFonts w:ascii="GHEA Grapalat" w:hAnsi="GHEA Grapalat" w:cs="Arial Armenian"/>
          <w:sz w:val="20"/>
          <w:lang w:val="es-ES"/>
        </w:rPr>
        <w:t xml:space="preserve">  </w:t>
      </w:r>
      <w:proofErr w:type="spellStart"/>
      <w:r>
        <w:rPr>
          <w:rFonts w:ascii="GHEA Grapalat" w:hAnsi="GHEA Grapalat" w:cs="Arial Armenian"/>
          <w:sz w:val="20"/>
          <w:lang w:val="es-ES"/>
        </w:rPr>
        <w:t>ընթացակարգին</w:t>
      </w:r>
      <w:proofErr w:type="spellEnd"/>
      <w:proofErr w:type="gramEnd"/>
      <w:r>
        <w:rPr>
          <w:rFonts w:ascii="GHEA Grapalat" w:hAnsi="GHEA Grapalat" w:cs="Arial Armenian"/>
          <w:sz w:val="20"/>
          <w:lang w:val="es-ES"/>
        </w:rPr>
        <w:t xml:space="preserve">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3998D3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36F46A1F" w14:textId="77777777" w:rsidR="004E191A" w:rsidRDefault="004E191A" w:rsidP="004E191A">
      <w:pPr>
        <w:ind w:firstLine="63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cs="Sylfaen"/>
          <w:sz w:val="20"/>
          <w:szCs w:val="20"/>
          <w:lang w:val="hy-AM"/>
        </w:rPr>
        <w:t xml:space="preserve">հինգ </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5997F975"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p>
    <w:p w14:paraId="3649E14F"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4B556B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27079C6D"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lang w:val="es-ES"/>
        </w:rPr>
        <w:t>Ընդ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որում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եթե</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կետի</w:t>
      </w:r>
      <w:proofErr w:type="spellEnd"/>
      <w:r>
        <w:rPr>
          <w:rFonts w:ascii="GHEA Grapalat" w:hAnsi="GHEA Grapalat" w:cs="Sylfaen"/>
          <w:sz w:val="20"/>
          <w:lang w:val="es-ES"/>
        </w:rPr>
        <w:t xml:space="preserve"> 5-րդ և 6-րդ </w:t>
      </w:r>
      <w:proofErr w:type="spellStart"/>
      <w:r>
        <w:rPr>
          <w:rFonts w:ascii="GHEA Grapalat" w:hAnsi="GHEA Grapalat" w:cs="Sylfaen"/>
          <w:sz w:val="20"/>
          <w:lang w:val="es-ES"/>
        </w:rPr>
        <w:t>ենթակետերով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ցուցակներում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ներառվել</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ներկայացնելու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օրվանից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ապա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նրա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տվյալ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չէ</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մերժման</w:t>
      </w:r>
      <w:proofErr w:type="spellEnd"/>
      <w:r>
        <w:rPr>
          <w:rFonts w:ascii="GHEA Grapalat" w:hAnsi="GHEA Grapalat" w:cs="Sylfaen"/>
          <w:sz w:val="20"/>
          <w:lang w:val="es-ES"/>
        </w:rPr>
        <w:t>:</w:t>
      </w:r>
    </w:p>
    <w:p w14:paraId="6A08DB49" w14:textId="77777777" w:rsidR="004E191A" w:rsidRDefault="004E191A" w:rsidP="00C33BFA">
      <w:pPr>
        <w:shd w:val="clear" w:color="auto" w:fill="FFFFFF"/>
        <w:ind w:firstLine="375"/>
        <w:jc w:val="both"/>
        <w:rPr>
          <w:rFonts w:ascii="GHEA Grapalat" w:hAnsi="GHEA Grapalat" w:cs="Arial"/>
          <w:sz w:val="20"/>
          <w:lang w:val="es-ES"/>
        </w:rPr>
      </w:pPr>
      <w:proofErr w:type="spellStart"/>
      <w:r>
        <w:rPr>
          <w:rFonts w:ascii="GHEA Grapalat" w:hAnsi="GHEA Grapalat" w:cs="Arial"/>
          <w:sz w:val="20"/>
          <w:lang w:val="es-ES"/>
        </w:rPr>
        <w:t>Մասնակիցն</w:t>
      </w:r>
      <w:proofErr w:type="spellEnd"/>
      <w:r>
        <w:rPr>
          <w:rFonts w:ascii="GHEA Grapalat" w:hAnsi="GHEA Grapalat" w:cs="Arial"/>
          <w:sz w:val="20"/>
          <w:lang w:val="es-ES"/>
        </w:rPr>
        <w:t xml:space="preserve"> </w:t>
      </w:r>
      <w:proofErr w:type="spellStart"/>
      <w:r>
        <w:rPr>
          <w:rFonts w:ascii="GHEA Grapalat" w:hAnsi="GHEA Grapalat" w:cs="Arial"/>
          <w:sz w:val="20"/>
          <w:lang w:val="es-ES"/>
        </w:rPr>
        <w:t>ընդգրկվում</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գնումների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գործընթացին</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մասնակցելու</w:t>
      </w:r>
      <w:proofErr w:type="spellEnd"/>
      <w:r>
        <w:rPr>
          <w:rFonts w:ascii="GHEA Grapalat" w:hAnsi="GHEA Grapalat" w:cs="Arial"/>
          <w:sz w:val="20"/>
          <w:lang w:val="es-ES"/>
        </w:rPr>
        <w:t xml:space="preserve"> </w:t>
      </w:r>
      <w:proofErr w:type="spellStart"/>
      <w:r>
        <w:rPr>
          <w:rFonts w:ascii="GHEA Grapalat" w:hAnsi="GHEA Grapalat" w:cs="Arial"/>
          <w:sz w:val="20"/>
          <w:lang w:val="es-ES"/>
        </w:rPr>
        <w:t>իրավունք</w:t>
      </w:r>
      <w:proofErr w:type="spellEnd"/>
      <w:r>
        <w:rPr>
          <w:rFonts w:ascii="GHEA Grapalat" w:hAnsi="GHEA Grapalat" w:cs="Arial"/>
          <w:sz w:val="20"/>
          <w:lang w:val="es-ES"/>
        </w:rPr>
        <w:t xml:space="preserve"> </w:t>
      </w:r>
      <w:proofErr w:type="spellStart"/>
      <w:r>
        <w:rPr>
          <w:rFonts w:ascii="GHEA Grapalat" w:hAnsi="GHEA Grapalat" w:cs="Arial"/>
          <w:sz w:val="20"/>
          <w:lang w:val="es-ES"/>
        </w:rPr>
        <w:t>չունեցող</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մասնակիցների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այսուհետ</w:t>
      </w:r>
      <w:proofErr w:type="spellEnd"/>
      <w:r>
        <w:rPr>
          <w:rFonts w:ascii="GHEA Grapalat" w:hAnsi="GHEA Grapalat" w:cs="Arial"/>
          <w:sz w:val="20"/>
          <w:lang w:val="es-ES"/>
        </w:rPr>
        <w:t xml:space="preserve"> </w:t>
      </w:r>
      <w:proofErr w:type="spellStart"/>
      <w:r>
        <w:rPr>
          <w:rFonts w:ascii="GHEA Grapalat" w:hAnsi="GHEA Grapalat" w:cs="Arial"/>
          <w:sz w:val="20"/>
          <w:lang w:val="es-ES"/>
        </w:rPr>
        <w:t>նաև</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w:t>
      </w:r>
      <w:proofErr w:type="spellEnd"/>
      <w:r>
        <w:rPr>
          <w:rFonts w:ascii="GHEA Grapalat" w:hAnsi="GHEA Grapalat" w:cs="Arial"/>
          <w:sz w:val="20"/>
          <w:lang w:val="es-ES"/>
        </w:rPr>
        <w:t xml:space="preserve">), </w:t>
      </w:r>
      <w:proofErr w:type="spellStart"/>
      <w:r>
        <w:rPr>
          <w:rFonts w:ascii="GHEA Grapalat" w:hAnsi="GHEA Grapalat" w:cs="Arial"/>
          <w:sz w:val="20"/>
          <w:lang w:val="es-ES"/>
        </w:rPr>
        <w:t>եթե</w:t>
      </w:r>
      <w:proofErr w:type="spellEnd"/>
      <w:r>
        <w:rPr>
          <w:rFonts w:ascii="GHEA Grapalat" w:hAnsi="GHEA Grapalat" w:cs="Arial"/>
          <w:sz w:val="20"/>
          <w:lang w:val="es-ES"/>
        </w:rPr>
        <w:t>`</w:t>
      </w:r>
    </w:p>
    <w:p w14:paraId="70D1699E" w14:textId="77777777" w:rsidR="004E191A" w:rsidRDefault="004E191A" w:rsidP="0015595A">
      <w:pPr>
        <w:pStyle w:val="NormalWeb"/>
        <w:numPr>
          <w:ilvl w:val="0"/>
          <w:numId w:val="2"/>
        </w:numPr>
      </w:pPr>
      <w: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CCDB408" w14:textId="77777777" w:rsidR="004E191A" w:rsidRDefault="004E191A" w:rsidP="0015595A">
      <w:pPr>
        <w:pStyle w:val="NormalWeb"/>
        <w:numPr>
          <w:ilvl w:val="0"/>
          <w:numId w:val="2"/>
        </w:numPr>
      </w:pPr>
      <w:r>
        <w:t>որպես ընտրված մասնակից հրաժարվել կամ զրկվել է պայմանագիր կնքելու իրավունքից:</w:t>
      </w:r>
    </w:p>
    <w:p w14:paraId="5A9AB644" w14:textId="77777777" w:rsidR="004E191A" w:rsidRDefault="004E191A" w:rsidP="004E191A">
      <w:pPr>
        <w:ind w:firstLine="567"/>
        <w:jc w:val="both"/>
        <w:rPr>
          <w:rFonts w:ascii="GHEA Grapalat" w:hAnsi="GHEA Grapalat" w:cs="Sylfaen"/>
          <w:sz w:val="20"/>
          <w:lang w:val="es-ES"/>
        </w:rPr>
      </w:pPr>
      <w:r>
        <w:rPr>
          <w:rFonts w:ascii="GHEA Grapalat" w:hAnsi="GHEA Grapalat" w:cs="Sylfaen"/>
          <w:sz w:val="20"/>
          <w:lang w:val="es-ES"/>
        </w:rPr>
        <w:t xml:space="preserve">2.2 </w:t>
      </w:r>
      <w:proofErr w:type="spellStart"/>
      <w:r>
        <w:rPr>
          <w:rFonts w:ascii="GHEA Grapalat" w:hAnsi="GHEA Grapalat" w:cs="Sylfaen"/>
          <w:sz w:val="20"/>
          <w:lang w:val="es-ES"/>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պետք</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ներկայացնի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Arial"/>
          <w:sz w:val="20"/>
          <w:lang w:val="es-ES"/>
        </w:rPr>
        <w:t xml:space="preserve"> 2-րդ </w:t>
      </w:r>
      <w:proofErr w:type="spellStart"/>
      <w:r>
        <w:rPr>
          <w:rFonts w:ascii="GHEA Grapalat" w:hAnsi="GHEA Grapalat" w:cs="Sylfaen"/>
          <w:sz w:val="20"/>
          <w:lang w:val="es-ES"/>
        </w:rPr>
        <w:t>մասի</w:t>
      </w:r>
      <w:proofErr w:type="spellEnd"/>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proofErr w:type="spellStart"/>
      <w:r>
        <w:rPr>
          <w:rFonts w:ascii="GHEA Grapalat" w:hAnsi="GHEA Grapalat" w:cs="Sylfaen"/>
          <w:sz w:val="20"/>
          <w:lang w:val="es-ES"/>
        </w:rPr>
        <w:t>կետով</w:t>
      </w:r>
      <w:proofErr w:type="spellEnd"/>
      <w:r>
        <w:rPr>
          <w:rFonts w:ascii="GHEA Grapalat" w:hAnsi="GHEA Grapalat" w:cs="Arial"/>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Sylfaen"/>
          <w:sz w:val="20"/>
          <w:lang w:val="es-ES"/>
        </w:rPr>
        <w:t>գրավոր</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հայտարարություն</w:t>
      </w:r>
      <w:proofErr w:type="spellEnd"/>
      <w:r>
        <w:rPr>
          <w:rFonts w:ascii="GHEA Grapalat" w:hAnsi="GHEA Grapalat" w:cs="Sylfaen"/>
          <w:sz w:val="20"/>
          <w:lang w:val="es-ES"/>
        </w:rPr>
        <w:t xml:space="preserve">: </w:t>
      </w:r>
      <w:r w:rsidRPr="00A04A3C">
        <w:rPr>
          <w:rFonts w:ascii="GHEA Grapalat" w:hAnsi="GHEA Grapalat" w:cs="Sylfaen"/>
          <w:sz w:val="20"/>
          <w:lang w:val="hy-AM"/>
        </w:rPr>
        <w:t>Բացի</w:t>
      </w:r>
      <w:r>
        <w:rPr>
          <w:rFonts w:ascii="GHEA Grapalat" w:hAnsi="GHEA Grapalat" w:cs="Sylfaen"/>
          <w:sz w:val="20"/>
          <w:lang w:val="es-ES"/>
        </w:rPr>
        <w:t xml:space="preserve"> </w:t>
      </w:r>
      <w:r w:rsidRPr="00A04A3C">
        <w:rPr>
          <w:rFonts w:ascii="GHEA Grapalat" w:hAnsi="GHEA Grapalat" w:cs="Sylfaen"/>
          <w:sz w:val="20"/>
          <w:lang w:val="hy-AM"/>
        </w:rPr>
        <w:t>սույն</w:t>
      </w:r>
      <w:r>
        <w:rPr>
          <w:rFonts w:ascii="GHEA Grapalat" w:hAnsi="GHEA Grapalat" w:cs="Sylfaen"/>
          <w:sz w:val="20"/>
          <w:lang w:val="es-ES"/>
        </w:rPr>
        <w:t xml:space="preserve"> </w:t>
      </w:r>
      <w:r w:rsidRPr="00A04A3C">
        <w:rPr>
          <w:rFonts w:ascii="GHEA Grapalat" w:hAnsi="GHEA Grapalat" w:cs="Sylfaen"/>
          <w:sz w:val="20"/>
          <w:lang w:val="hy-AM"/>
        </w:rPr>
        <w:t>կետով</w:t>
      </w:r>
      <w:r>
        <w:rPr>
          <w:rFonts w:ascii="GHEA Grapalat" w:hAnsi="GHEA Grapalat" w:cs="Sylfaen"/>
          <w:sz w:val="20"/>
          <w:lang w:val="es-ES"/>
        </w:rPr>
        <w:t xml:space="preserve"> </w:t>
      </w:r>
      <w:r w:rsidRPr="00A04A3C">
        <w:rPr>
          <w:rFonts w:ascii="GHEA Grapalat" w:hAnsi="GHEA Grapalat" w:cs="Sylfaen"/>
          <w:sz w:val="20"/>
          <w:lang w:val="hy-AM"/>
        </w:rPr>
        <w:t>նախատեսված</w:t>
      </w:r>
      <w:r>
        <w:rPr>
          <w:rFonts w:ascii="GHEA Grapalat" w:hAnsi="GHEA Grapalat" w:cs="Sylfaen"/>
          <w:sz w:val="20"/>
          <w:lang w:val="es-ES"/>
        </w:rPr>
        <w:t xml:space="preserve"> </w:t>
      </w:r>
      <w:r w:rsidRPr="00A04A3C">
        <w:rPr>
          <w:rFonts w:ascii="GHEA Grapalat" w:hAnsi="GHEA Grapalat" w:cs="Sylfaen"/>
          <w:sz w:val="20"/>
          <w:lang w:val="hy-AM"/>
        </w:rPr>
        <w:t>հայտարարությունից</w:t>
      </w:r>
      <w:r>
        <w:rPr>
          <w:rFonts w:ascii="GHEA Grapalat" w:hAnsi="GHEA Grapalat" w:cs="Sylfaen"/>
          <w:sz w:val="20"/>
          <w:lang w:val="es-ES"/>
        </w:rPr>
        <w:t xml:space="preserve"> </w:t>
      </w:r>
      <w:r w:rsidRPr="00A04A3C">
        <w:rPr>
          <w:rFonts w:ascii="GHEA Grapalat" w:hAnsi="GHEA Grapalat" w:cs="Sylfaen"/>
          <w:sz w:val="20"/>
          <w:lang w:val="hy-AM"/>
        </w:rPr>
        <w:t>մասնակցության</w:t>
      </w:r>
      <w:r>
        <w:rPr>
          <w:rFonts w:ascii="GHEA Grapalat" w:hAnsi="GHEA Grapalat" w:cs="Sylfaen"/>
          <w:sz w:val="20"/>
          <w:lang w:val="es-ES"/>
        </w:rPr>
        <w:t xml:space="preserve"> </w:t>
      </w:r>
      <w:r w:rsidRPr="00A04A3C">
        <w:rPr>
          <w:rFonts w:ascii="GHEA Grapalat" w:hAnsi="GHEA Grapalat" w:cs="Sylfaen"/>
          <w:sz w:val="20"/>
          <w:lang w:val="hy-AM"/>
        </w:rPr>
        <w:t>իրավունքի</w:t>
      </w:r>
      <w:r>
        <w:rPr>
          <w:rFonts w:ascii="GHEA Grapalat" w:hAnsi="GHEA Grapalat" w:cs="Sylfaen"/>
          <w:sz w:val="20"/>
          <w:lang w:val="es-ES"/>
        </w:rPr>
        <w:t xml:space="preserve"> </w:t>
      </w:r>
      <w:r w:rsidRPr="00A04A3C">
        <w:rPr>
          <w:rFonts w:ascii="GHEA Grapalat" w:hAnsi="GHEA Grapalat" w:cs="Sylfaen"/>
          <w:sz w:val="20"/>
          <w:lang w:val="hy-AM"/>
        </w:rPr>
        <w:t>գնահատման</w:t>
      </w:r>
      <w:r>
        <w:rPr>
          <w:rFonts w:ascii="GHEA Grapalat" w:hAnsi="GHEA Grapalat" w:cs="Sylfaen"/>
          <w:sz w:val="20"/>
          <w:lang w:val="es-ES"/>
        </w:rPr>
        <w:t xml:space="preserve"> </w:t>
      </w:r>
      <w:r w:rsidRPr="00A04A3C">
        <w:rPr>
          <w:rFonts w:ascii="GHEA Grapalat" w:hAnsi="GHEA Grapalat" w:cs="Sylfaen"/>
          <w:sz w:val="20"/>
          <w:lang w:val="hy-AM"/>
        </w:rPr>
        <w:t>համար</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այդ</w:t>
      </w:r>
      <w:r>
        <w:rPr>
          <w:rFonts w:ascii="GHEA Grapalat" w:hAnsi="GHEA Grapalat" w:cs="Sylfaen"/>
          <w:sz w:val="20"/>
          <w:lang w:val="es-ES"/>
        </w:rPr>
        <w:t xml:space="preserve"> </w:t>
      </w:r>
      <w:r w:rsidRPr="00A04A3C">
        <w:rPr>
          <w:rFonts w:ascii="GHEA Grapalat" w:hAnsi="GHEA Grapalat" w:cs="Sylfaen"/>
          <w:sz w:val="20"/>
          <w:lang w:val="hy-AM"/>
        </w:rPr>
        <w:t>թվում</w:t>
      </w:r>
      <w:r>
        <w:rPr>
          <w:rFonts w:ascii="GHEA Grapalat" w:hAnsi="GHEA Grapalat" w:cs="Sylfaen"/>
          <w:sz w:val="20"/>
          <w:lang w:val="es-ES"/>
        </w:rPr>
        <w:t xml:space="preserve"> </w:t>
      </w:r>
      <w:r w:rsidRPr="00A04A3C">
        <w:rPr>
          <w:rFonts w:ascii="GHEA Grapalat" w:hAnsi="GHEA Grapalat" w:cs="Sylfaen"/>
          <w:sz w:val="20"/>
          <w:lang w:val="hy-AM"/>
        </w:rPr>
        <w:t>ընտրված</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այլ</w:t>
      </w:r>
      <w:r>
        <w:rPr>
          <w:rFonts w:ascii="GHEA Grapalat" w:hAnsi="GHEA Grapalat" w:cs="Sylfaen"/>
          <w:sz w:val="20"/>
          <w:lang w:val="es-ES"/>
        </w:rPr>
        <w:t xml:space="preserve"> </w:t>
      </w:r>
      <w:r w:rsidRPr="00A04A3C">
        <w:rPr>
          <w:rFonts w:ascii="GHEA Grapalat" w:hAnsi="GHEA Grapalat" w:cs="Sylfaen"/>
          <w:sz w:val="20"/>
          <w:lang w:val="hy-AM"/>
        </w:rPr>
        <w:t>փաստաթղթեր</w:t>
      </w:r>
      <w:r>
        <w:rPr>
          <w:rFonts w:ascii="GHEA Grapalat" w:hAnsi="GHEA Grapalat" w:cs="Sylfaen"/>
          <w:sz w:val="20"/>
          <w:lang w:val="es-ES"/>
        </w:rPr>
        <w:t xml:space="preserve"> </w:t>
      </w:r>
      <w:r w:rsidRPr="00A04A3C">
        <w:rPr>
          <w:rFonts w:ascii="GHEA Grapalat" w:hAnsi="GHEA Grapalat" w:cs="Sylfaen"/>
          <w:sz w:val="20"/>
          <w:lang w:val="hy-AM"/>
        </w:rPr>
        <w:t>կամ</w:t>
      </w:r>
      <w:r>
        <w:rPr>
          <w:rFonts w:ascii="GHEA Grapalat" w:hAnsi="GHEA Grapalat" w:cs="Sylfaen"/>
          <w:sz w:val="20"/>
          <w:lang w:val="es-ES"/>
        </w:rPr>
        <w:t xml:space="preserve"> </w:t>
      </w:r>
      <w:r w:rsidRPr="00A04A3C">
        <w:rPr>
          <w:rFonts w:ascii="GHEA Grapalat" w:hAnsi="GHEA Grapalat" w:cs="Sylfaen"/>
          <w:sz w:val="20"/>
          <w:lang w:val="hy-AM"/>
        </w:rPr>
        <w:t>հիմնավորումներ</w:t>
      </w:r>
      <w:r>
        <w:rPr>
          <w:rFonts w:ascii="GHEA Grapalat" w:hAnsi="GHEA Grapalat" w:cs="Sylfaen"/>
          <w:sz w:val="20"/>
          <w:lang w:val="es-ES"/>
        </w:rPr>
        <w:t xml:space="preserve"> </w:t>
      </w:r>
      <w:r w:rsidRPr="00A04A3C">
        <w:rPr>
          <w:rFonts w:ascii="GHEA Grapalat" w:hAnsi="GHEA Grapalat" w:cs="Sylfaen"/>
          <w:sz w:val="20"/>
          <w:lang w:val="hy-AM"/>
        </w:rPr>
        <w:t>չեն</w:t>
      </w:r>
      <w:r>
        <w:rPr>
          <w:rFonts w:ascii="GHEA Grapalat" w:hAnsi="GHEA Grapalat" w:cs="Sylfaen"/>
          <w:sz w:val="20"/>
          <w:lang w:val="es-ES"/>
        </w:rPr>
        <w:t xml:space="preserve"> </w:t>
      </w:r>
      <w:r w:rsidRPr="00A04A3C">
        <w:rPr>
          <w:rFonts w:ascii="GHEA Grapalat" w:hAnsi="GHEA Grapalat" w:cs="Sylfaen"/>
          <w:sz w:val="20"/>
          <w:lang w:val="hy-AM"/>
        </w:rPr>
        <w:t>կարող</w:t>
      </w:r>
      <w:r>
        <w:rPr>
          <w:rFonts w:ascii="GHEA Grapalat" w:hAnsi="GHEA Grapalat" w:cs="Sylfaen"/>
          <w:sz w:val="20"/>
          <w:lang w:val="es-ES"/>
        </w:rPr>
        <w:t xml:space="preserve"> </w:t>
      </w:r>
      <w:r w:rsidRPr="00A04A3C">
        <w:rPr>
          <w:rFonts w:ascii="GHEA Grapalat" w:hAnsi="GHEA Grapalat" w:cs="Sylfaen"/>
          <w:sz w:val="20"/>
          <w:lang w:val="hy-AM"/>
        </w:rPr>
        <w:t>պահանջվել</w:t>
      </w:r>
      <w:r>
        <w:rPr>
          <w:rFonts w:ascii="GHEA Grapalat" w:hAnsi="GHEA Grapalat" w:cs="Sylfaen"/>
          <w:sz w:val="20"/>
          <w:lang w:val="es-ES"/>
        </w:rPr>
        <w:t>:</w:t>
      </w:r>
      <w:r>
        <w:rPr>
          <w:rFonts w:ascii="GHEA Grapalat" w:hAnsi="GHEA Grapalat" w:cs="Tahoma"/>
          <w:sz w:val="20"/>
          <w:lang w:val="hy-AM"/>
        </w:rPr>
        <w:t xml:space="preserve"> </w:t>
      </w:r>
      <w:r w:rsidRPr="00A04A3C">
        <w:rPr>
          <w:rFonts w:ascii="GHEA Grapalat" w:hAnsi="GHEA Grapalat" w:cs="Tahoma"/>
          <w:sz w:val="20"/>
          <w:lang w:val="hy-AM"/>
        </w:rPr>
        <w:t>Մասնակցի</w:t>
      </w:r>
      <w:r>
        <w:rPr>
          <w:rFonts w:ascii="GHEA Grapalat" w:hAnsi="GHEA Grapalat" w:cs="Tahoma"/>
          <w:sz w:val="20"/>
          <w:lang w:val="es-ES"/>
        </w:rPr>
        <w:t xml:space="preserve"> </w:t>
      </w:r>
      <w:r w:rsidRPr="00A04A3C">
        <w:rPr>
          <w:rFonts w:ascii="GHEA Grapalat" w:hAnsi="GHEA Grapalat" w:cs="Tahoma"/>
          <w:sz w:val="20"/>
          <w:lang w:val="hy-AM"/>
        </w:rPr>
        <w:t>հայտարարության</w:t>
      </w:r>
      <w:r>
        <w:rPr>
          <w:rFonts w:ascii="GHEA Grapalat" w:hAnsi="GHEA Grapalat" w:cs="Tahoma"/>
          <w:sz w:val="20"/>
          <w:lang w:val="es-ES"/>
        </w:rPr>
        <w:t xml:space="preserve"> </w:t>
      </w:r>
      <w:r w:rsidRPr="00A04A3C">
        <w:rPr>
          <w:rFonts w:ascii="GHEA Grapalat" w:hAnsi="GHEA Grapalat" w:cs="Tahoma"/>
          <w:sz w:val="20"/>
          <w:lang w:val="hy-AM"/>
        </w:rPr>
        <w:t>իսկությունը</w:t>
      </w:r>
      <w:r>
        <w:rPr>
          <w:rFonts w:ascii="GHEA Grapalat" w:hAnsi="GHEA Grapalat" w:cs="Tahoma"/>
          <w:sz w:val="20"/>
          <w:lang w:val="es-ES"/>
        </w:rPr>
        <w:t xml:space="preserve"> </w:t>
      </w:r>
      <w:r w:rsidRPr="00A04A3C">
        <w:rPr>
          <w:rFonts w:ascii="GHEA Grapalat" w:hAnsi="GHEA Grapalat" w:cs="Tahoma"/>
          <w:sz w:val="20"/>
          <w:lang w:val="hy-AM"/>
        </w:rPr>
        <w:t>գնահատող</w:t>
      </w:r>
      <w:r>
        <w:rPr>
          <w:rFonts w:ascii="GHEA Grapalat" w:hAnsi="GHEA Grapalat" w:cs="Tahoma"/>
          <w:sz w:val="20"/>
          <w:lang w:val="es-ES"/>
        </w:rPr>
        <w:t xml:space="preserve"> </w:t>
      </w:r>
      <w:r w:rsidRPr="00A04A3C">
        <w:rPr>
          <w:rFonts w:ascii="GHEA Grapalat" w:hAnsi="GHEA Grapalat" w:cs="Tahoma"/>
          <w:sz w:val="20"/>
          <w:lang w:val="hy-AM"/>
        </w:rPr>
        <w:t>հանձնաժողովը</w:t>
      </w:r>
      <w:r>
        <w:rPr>
          <w:rFonts w:ascii="GHEA Grapalat" w:hAnsi="GHEA Grapalat" w:cs="Tahoma"/>
          <w:sz w:val="20"/>
          <w:lang w:val="es-ES"/>
        </w:rPr>
        <w:t xml:space="preserve"> (</w:t>
      </w:r>
      <w:r w:rsidRPr="00A04A3C">
        <w:rPr>
          <w:rFonts w:ascii="GHEA Grapalat" w:hAnsi="GHEA Grapalat" w:cs="Tahoma"/>
          <w:sz w:val="20"/>
          <w:lang w:val="hy-AM"/>
        </w:rPr>
        <w:t>այսուհետ</w:t>
      </w:r>
      <w:r>
        <w:rPr>
          <w:rFonts w:ascii="GHEA Grapalat" w:hAnsi="GHEA Grapalat" w:cs="Tahoma"/>
          <w:sz w:val="20"/>
          <w:lang w:val="es-ES"/>
        </w:rPr>
        <w:t xml:space="preserve">` </w:t>
      </w:r>
      <w:r w:rsidRPr="00A04A3C">
        <w:rPr>
          <w:rFonts w:ascii="GHEA Grapalat" w:hAnsi="GHEA Grapalat" w:cs="Tahoma"/>
          <w:sz w:val="20"/>
          <w:lang w:val="hy-AM"/>
        </w:rPr>
        <w:t>հանձնաժողով</w:t>
      </w:r>
      <w:r>
        <w:rPr>
          <w:rFonts w:ascii="GHEA Grapalat" w:hAnsi="GHEA Grapalat" w:cs="Tahoma"/>
          <w:sz w:val="20"/>
          <w:lang w:val="es-ES"/>
        </w:rPr>
        <w:t xml:space="preserve">) </w:t>
      </w:r>
      <w:r w:rsidRPr="00A04A3C">
        <w:rPr>
          <w:rFonts w:ascii="GHEA Grapalat" w:hAnsi="GHEA Grapalat" w:cs="Tahoma"/>
          <w:sz w:val="20"/>
          <w:lang w:val="hy-AM"/>
        </w:rPr>
        <w:t>գնահատում</w:t>
      </w:r>
      <w:r>
        <w:rPr>
          <w:rFonts w:ascii="GHEA Grapalat" w:hAnsi="GHEA Grapalat" w:cs="Tahoma"/>
          <w:sz w:val="20"/>
          <w:lang w:val="es-ES"/>
        </w:rPr>
        <w:t xml:space="preserve"> </w:t>
      </w:r>
      <w:r w:rsidRPr="00A04A3C">
        <w:rPr>
          <w:rFonts w:ascii="GHEA Grapalat" w:hAnsi="GHEA Grapalat" w:cs="Tahoma"/>
          <w:sz w:val="20"/>
          <w:lang w:val="hy-AM"/>
        </w:rPr>
        <w:t>է</w:t>
      </w:r>
      <w:r>
        <w:rPr>
          <w:rFonts w:ascii="GHEA Grapalat" w:hAnsi="GHEA Grapalat" w:cs="Tahoma"/>
          <w:sz w:val="20"/>
          <w:lang w:val="es-ES"/>
        </w:rPr>
        <w:t xml:space="preserve"> </w:t>
      </w:r>
      <w:r w:rsidRPr="00A04A3C">
        <w:rPr>
          <w:rFonts w:ascii="GHEA Grapalat" w:hAnsi="GHEA Grapalat" w:cs="Tahoma"/>
          <w:sz w:val="20"/>
          <w:lang w:val="hy-AM"/>
        </w:rPr>
        <w:t>սույն</w:t>
      </w:r>
      <w:r>
        <w:rPr>
          <w:rFonts w:ascii="GHEA Grapalat" w:hAnsi="GHEA Grapalat" w:cs="Tahoma"/>
          <w:sz w:val="20"/>
          <w:lang w:val="es-ES"/>
        </w:rPr>
        <w:t xml:space="preserve"> </w:t>
      </w:r>
      <w:r w:rsidRPr="00A04A3C">
        <w:rPr>
          <w:rFonts w:ascii="GHEA Grapalat" w:hAnsi="GHEA Grapalat" w:cs="Tahoma"/>
          <w:sz w:val="20"/>
          <w:lang w:val="hy-AM"/>
        </w:rPr>
        <w:t>հրավերով</w:t>
      </w:r>
      <w:r>
        <w:rPr>
          <w:rFonts w:ascii="GHEA Grapalat" w:hAnsi="GHEA Grapalat" w:cs="Tahoma"/>
          <w:sz w:val="20"/>
          <w:lang w:val="es-ES"/>
        </w:rPr>
        <w:t xml:space="preserve"> </w:t>
      </w:r>
      <w:r w:rsidRPr="00A04A3C">
        <w:rPr>
          <w:rFonts w:ascii="GHEA Grapalat" w:hAnsi="GHEA Grapalat" w:cs="Tahoma"/>
          <w:sz w:val="20"/>
          <w:lang w:val="hy-AM"/>
        </w:rPr>
        <w:t>սահմանված</w:t>
      </w:r>
      <w:r>
        <w:rPr>
          <w:rFonts w:ascii="GHEA Grapalat" w:hAnsi="GHEA Grapalat" w:cs="Tahoma"/>
          <w:sz w:val="20"/>
          <w:lang w:val="es-ES"/>
        </w:rPr>
        <w:t xml:space="preserve"> </w:t>
      </w:r>
      <w:r w:rsidRPr="00A04A3C">
        <w:rPr>
          <w:rFonts w:ascii="GHEA Grapalat" w:hAnsi="GHEA Grapalat" w:cs="Tahoma"/>
          <w:sz w:val="20"/>
          <w:lang w:val="hy-AM"/>
        </w:rPr>
        <w:t>պայմաններով</w:t>
      </w:r>
      <w:r>
        <w:rPr>
          <w:rFonts w:ascii="GHEA Grapalat" w:hAnsi="GHEA Grapalat" w:cs="Tahoma"/>
          <w:sz w:val="20"/>
          <w:lang w:val="es-ES"/>
        </w:rPr>
        <w:t>:</w:t>
      </w:r>
    </w:p>
    <w:p w14:paraId="7C4F3FC4" w14:textId="77777777" w:rsidR="004E191A" w:rsidRDefault="004E191A" w:rsidP="004E191A">
      <w:pPr>
        <w:ind w:firstLine="720"/>
        <w:jc w:val="both"/>
        <w:rPr>
          <w:rFonts w:ascii="GHEA Grapalat" w:hAnsi="GHEA Grapalat"/>
          <w:lang w:val="es-ES"/>
        </w:rPr>
      </w:pPr>
      <w:r>
        <w:rPr>
          <w:rFonts w:ascii="GHEA Grapalat" w:hAnsi="GHEA Grapalat" w:cs="Tahoma"/>
          <w:sz w:val="20"/>
          <w:szCs w:val="20"/>
          <w:lang w:val="es-ES"/>
        </w:rPr>
        <w:t>2.3</w:t>
      </w:r>
      <w:r>
        <w:rPr>
          <w:rFonts w:ascii="GHEA Grapalat" w:hAnsi="GHEA Grapalat" w:cs="Tahoma"/>
          <w:sz w:val="20"/>
          <w:szCs w:val="20"/>
          <w:lang w:val="hy-AM"/>
        </w:rPr>
        <w:t xml:space="preserve">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lang w:val="es-ES"/>
        </w:rPr>
        <w:t xml:space="preserve"> </w:t>
      </w:r>
    </w:p>
    <w:p w14:paraId="074E4615" w14:textId="77777777" w:rsidR="004E191A" w:rsidRDefault="004E191A" w:rsidP="00397F76">
      <w:pPr>
        <w:ind w:firstLine="720"/>
        <w:jc w:val="both"/>
        <w:rPr>
          <w:rFonts w:ascii="GHEA Grapalat" w:hAnsi="GHEA Grapalat"/>
          <w:sz w:val="20"/>
          <w:szCs w:val="20"/>
          <w:lang w:val="es-ES"/>
        </w:rPr>
      </w:pPr>
      <w:r>
        <w:rPr>
          <w:rFonts w:ascii="GHEA Grapalat" w:hAnsi="GHEA Grapalat" w:cs="Tahoma"/>
          <w:sz w:val="20"/>
          <w:szCs w:val="20"/>
          <w:lang w:val="es-ES"/>
        </w:rPr>
        <w:lastRenderedPageBreak/>
        <w:t xml:space="preserve"> </w:t>
      </w:r>
      <w:r>
        <w:rPr>
          <w:rFonts w:ascii="GHEA Grapalat" w:hAnsi="GHEA Grapalat" w:cs="Sylfaen"/>
          <w:sz w:val="20"/>
          <w:szCs w:val="20"/>
          <w:lang w:val="hy-AM"/>
        </w:rPr>
        <w:t>Արգելվում</w:t>
      </w:r>
      <w:r>
        <w:rPr>
          <w:rFonts w:ascii="GHEA Grapalat" w:hAnsi="GHEA Grapalat"/>
          <w:sz w:val="20"/>
          <w:szCs w:val="20"/>
          <w:lang w:val="es-ES"/>
        </w:rPr>
        <w:t xml:space="preserve"> </w:t>
      </w:r>
      <w:r>
        <w:rPr>
          <w:rFonts w:ascii="GHEA Grapalat" w:hAnsi="GHEA Grapalat" w:cs="Sylfaen"/>
          <w:sz w:val="20"/>
          <w:szCs w:val="20"/>
          <w:lang w:val="hy-AM"/>
        </w:rPr>
        <w:t>է</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կետով</w:t>
      </w:r>
      <w:r>
        <w:rPr>
          <w:rFonts w:ascii="GHEA Grapalat" w:hAnsi="GHEA Grapalat"/>
          <w:sz w:val="20"/>
          <w:szCs w:val="20"/>
          <w:lang w:val="es-ES"/>
        </w:rPr>
        <w:t xml:space="preserve"> </w:t>
      </w:r>
      <w:r>
        <w:rPr>
          <w:rFonts w:ascii="GHEA Grapalat" w:hAnsi="GHEA Grapalat"/>
          <w:sz w:val="20"/>
          <w:szCs w:val="20"/>
          <w:lang w:val="hy-AM"/>
        </w:rPr>
        <w:t>սահմանված</w:t>
      </w:r>
      <w:r>
        <w:rPr>
          <w:rFonts w:ascii="GHEA Grapalat" w:hAnsi="GHEA Grapalat"/>
          <w:sz w:val="20"/>
          <w:szCs w:val="20"/>
          <w:lang w:val="es-ES"/>
        </w:rPr>
        <w:t xml:space="preserve"> </w:t>
      </w:r>
      <w:r>
        <w:rPr>
          <w:rFonts w:ascii="GHEA Grapalat" w:hAnsi="GHEA Grapalat"/>
          <w:sz w:val="20"/>
          <w:szCs w:val="20"/>
          <w:lang w:val="hy-AM"/>
        </w:rPr>
        <w:t>փոխկապակցված</w:t>
      </w:r>
      <w:r>
        <w:rPr>
          <w:rFonts w:ascii="GHEA Grapalat" w:hAnsi="GHEA Grapalat"/>
          <w:sz w:val="20"/>
          <w:szCs w:val="20"/>
          <w:lang w:val="es-ES"/>
        </w:rPr>
        <w:t xml:space="preserve"> </w:t>
      </w:r>
      <w:r>
        <w:rPr>
          <w:rFonts w:ascii="GHEA Grapalat" w:hAnsi="GHEA Grapalat"/>
          <w:sz w:val="20"/>
          <w:szCs w:val="20"/>
          <w:lang w:val="hy-AM"/>
        </w:rPr>
        <w:t>անձանց</w:t>
      </w:r>
      <w:r>
        <w:rPr>
          <w:rFonts w:ascii="GHEA Grapalat" w:hAnsi="GHEA Grapalat"/>
          <w:sz w:val="20"/>
          <w:szCs w:val="20"/>
          <w:lang w:val="es-ES"/>
        </w:rPr>
        <w:t xml:space="preserve"> </w:t>
      </w:r>
      <w:r>
        <w:rPr>
          <w:rFonts w:ascii="GHEA Grapalat" w:hAnsi="GHEA Grapalat"/>
          <w:sz w:val="20"/>
          <w:szCs w:val="20"/>
          <w:lang w:val="hy-AM"/>
        </w:rPr>
        <w:t>և</w:t>
      </w:r>
      <w:r>
        <w:rPr>
          <w:rFonts w:ascii="GHEA Grapalat" w:hAnsi="GHEA Grapalat"/>
          <w:sz w:val="20"/>
          <w:szCs w:val="20"/>
          <w:lang w:val="es-ES"/>
        </w:rPr>
        <w:t xml:space="preserve"> (</w:t>
      </w:r>
      <w:r>
        <w:rPr>
          <w:rFonts w:ascii="GHEA Grapalat" w:hAnsi="GHEA Grapalat"/>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ավելի</w:t>
      </w:r>
      <w:r>
        <w:rPr>
          <w:rFonts w:ascii="GHEA Grapalat" w:hAnsi="GHEA Grapalat"/>
          <w:sz w:val="20"/>
          <w:szCs w:val="20"/>
          <w:lang w:val="es-ES"/>
        </w:rPr>
        <w:t xml:space="preserve"> </w:t>
      </w:r>
      <w:r>
        <w:rPr>
          <w:rFonts w:ascii="GHEA Grapalat" w:hAnsi="GHEA Grapalat" w:cs="Sylfaen"/>
          <w:sz w:val="20"/>
          <w:szCs w:val="20"/>
          <w:lang w:val="hy-AM"/>
        </w:rPr>
        <w:t>քան</w:t>
      </w:r>
      <w:r>
        <w:rPr>
          <w:rFonts w:ascii="GHEA Grapalat" w:hAnsi="GHEA Grapalat"/>
          <w:sz w:val="20"/>
          <w:szCs w:val="20"/>
          <w:lang w:val="es-ES"/>
        </w:rPr>
        <w:t xml:space="preserve"> </w:t>
      </w:r>
      <w:r>
        <w:rPr>
          <w:rFonts w:ascii="GHEA Grapalat" w:hAnsi="GHEA Grapalat" w:cs="Sylfaen"/>
          <w:sz w:val="20"/>
          <w:szCs w:val="20"/>
          <w:lang w:val="hy-AM"/>
        </w:rPr>
        <w:t>հիսուն</w:t>
      </w:r>
      <w:r>
        <w:rPr>
          <w:rFonts w:ascii="GHEA Grapalat" w:hAnsi="GHEA Grapalat"/>
          <w:sz w:val="20"/>
          <w:szCs w:val="20"/>
          <w:lang w:val="es-ES"/>
        </w:rPr>
        <w:t xml:space="preserve"> </w:t>
      </w:r>
      <w:r>
        <w:rPr>
          <w:rFonts w:ascii="GHEA Grapalat" w:hAnsi="GHEA Grapalat" w:cs="Sylfaen"/>
          <w:sz w:val="20"/>
          <w:szCs w:val="20"/>
          <w:lang w:val="hy-AM"/>
        </w:rPr>
        <w:t>տոկոս</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պատկանող</w:t>
      </w:r>
      <w:r>
        <w:rPr>
          <w:rFonts w:ascii="GHEA Grapalat" w:hAnsi="GHEA Grapalat"/>
          <w:sz w:val="20"/>
          <w:szCs w:val="20"/>
          <w:lang w:val="es-ES"/>
        </w:rPr>
        <w:t xml:space="preserve"> </w:t>
      </w:r>
      <w:r>
        <w:rPr>
          <w:rFonts w:ascii="GHEA Grapalat" w:hAnsi="GHEA Grapalat" w:cs="Sylfaen"/>
          <w:sz w:val="20"/>
          <w:szCs w:val="20"/>
          <w:lang w:val="hy-AM"/>
        </w:rPr>
        <w:t>բաժնեմաս</w:t>
      </w:r>
      <w:r>
        <w:rPr>
          <w:rFonts w:ascii="GHEA Grapalat" w:hAnsi="GHEA Grapalat"/>
          <w:sz w:val="20"/>
          <w:szCs w:val="20"/>
          <w:lang w:val="es-ES"/>
        </w:rPr>
        <w:t xml:space="preserve"> (</w:t>
      </w:r>
      <w:r>
        <w:rPr>
          <w:rFonts w:ascii="GHEA Grapalat" w:hAnsi="GHEA Grapalat"/>
          <w:sz w:val="20"/>
          <w:szCs w:val="20"/>
          <w:lang w:val="hy-AM"/>
        </w:rPr>
        <w:t>փայաբաժին</w:t>
      </w:r>
      <w:r>
        <w:rPr>
          <w:rFonts w:ascii="GHEA Grapalat" w:hAnsi="GHEA Grapalat"/>
          <w:sz w:val="20"/>
          <w:szCs w:val="20"/>
          <w:lang w:val="es-ES"/>
        </w:rPr>
        <w:t xml:space="preserve">) </w:t>
      </w:r>
      <w:r>
        <w:rPr>
          <w:rFonts w:ascii="GHEA Grapalat" w:hAnsi="GHEA Grapalat" w:cs="Sylfaen"/>
          <w:sz w:val="20"/>
          <w:szCs w:val="20"/>
          <w:lang w:val="hy-AM"/>
        </w:rPr>
        <w:t>ունեցող</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sz w:val="20"/>
          <w:szCs w:val="20"/>
          <w:lang w:val="es-ES"/>
        </w:rPr>
        <w:t xml:space="preserve"> </w:t>
      </w:r>
      <w:r>
        <w:rPr>
          <w:rFonts w:ascii="GHEA Grapalat" w:hAnsi="GHEA Grapalat" w:cs="Sylfaen"/>
          <w:sz w:val="20"/>
          <w:szCs w:val="20"/>
          <w:lang w:val="hy-AM"/>
        </w:rPr>
        <w:t>միաժամանակյա</w:t>
      </w:r>
      <w:r>
        <w:rPr>
          <w:rFonts w:ascii="GHEA Grapalat" w:hAnsi="GHEA Grapalat"/>
          <w:sz w:val="20"/>
          <w:szCs w:val="20"/>
          <w:lang w:val="es-ES"/>
        </w:rPr>
        <w:t xml:space="preserve"> </w:t>
      </w:r>
      <w:r>
        <w:rPr>
          <w:rFonts w:ascii="GHEA Grapalat" w:hAnsi="GHEA Grapalat" w:cs="Sylfaen"/>
          <w:sz w:val="20"/>
          <w:szCs w:val="20"/>
          <w:lang w:val="hy-AM"/>
        </w:rPr>
        <w:t>մասնակցությունը</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 xml:space="preserve">ընթացակարգին </w:t>
      </w:r>
      <w:r>
        <w:rPr>
          <w:rFonts w:ascii="GHEA Grapalat" w:hAnsi="GHEA Grapalat" w:cs="Sylfaen"/>
          <w:sz w:val="20"/>
          <w:szCs w:val="20"/>
          <w:lang w:val="es-ES"/>
        </w:rPr>
        <w:t>(</w:t>
      </w:r>
      <w:r>
        <w:rPr>
          <w:rFonts w:ascii="GHEA Grapalat" w:hAnsi="GHEA Grapalat" w:cs="Sylfaen"/>
          <w:sz w:val="20"/>
          <w:szCs w:val="20"/>
          <w:lang w:val="hy-AM"/>
        </w:rPr>
        <w:t>միևնույն</w:t>
      </w:r>
      <w:r>
        <w:rPr>
          <w:rFonts w:ascii="GHEA Grapalat" w:hAnsi="GHEA Grapalat" w:cs="Sylfaen"/>
          <w:sz w:val="20"/>
          <w:szCs w:val="20"/>
          <w:lang w:val="es-ES"/>
        </w:rPr>
        <w:t xml:space="preserve"> </w:t>
      </w:r>
      <w:r>
        <w:rPr>
          <w:rFonts w:ascii="GHEA Grapalat" w:hAnsi="GHEA Grapalat" w:cs="Sylfaen"/>
          <w:sz w:val="20"/>
          <w:szCs w:val="20"/>
          <w:lang w:val="hy-AM"/>
        </w:rPr>
        <w:t>չափաբաժնին</w:t>
      </w:r>
      <w:r>
        <w:rPr>
          <w:rFonts w:ascii="GHEA Grapalat" w:hAnsi="GHEA Grapalat" w:cs="Sylfaen"/>
          <w:sz w:val="20"/>
          <w:szCs w:val="20"/>
          <w:lang w:val="es-ES"/>
        </w:rPr>
        <w:t xml:space="preserve">), </w:t>
      </w:r>
      <w:r>
        <w:rPr>
          <w:rFonts w:ascii="GHEA Grapalat" w:hAnsi="GHEA Grapalat" w:cs="Sylfaen"/>
          <w:sz w:val="20"/>
          <w:szCs w:val="20"/>
          <w:lang w:val="hy-AM"/>
        </w:rPr>
        <w:t>բացառությամբ</w:t>
      </w:r>
      <w:r>
        <w:rPr>
          <w:rFonts w:ascii="GHEA Grapalat" w:hAnsi="GHEA Grapalat"/>
          <w:sz w:val="20"/>
          <w:szCs w:val="20"/>
          <w:lang w:val="es-ES"/>
        </w:rPr>
        <w:t xml:space="preserve"> </w:t>
      </w:r>
      <w:r>
        <w:rPr>
          <w:rFonts w:ascii="GHEA Grapalat" w:hAnsi="GHEA Grapalat" w:cs="Sylfaen"/>
          <w:sz w:val="20"/>
          <w:szCs w:val="20"/>
          <w:lang w:val="hy-AM"/>
        </w:rPr>
        <w:t>պետության</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համայնքների</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lang w:val="hy-AM"/>
        </w:rPr>
        <w:t>և</w:t>
      </w:r>
      <w:r>
        <w:rPr>
          <w:rFonts w:ascii="GHEA Grapalat" w:hAnsi="GHEA Grapalat" w:cs="Sylfaen"/>
          <w:sz w:val="20"/>
          <w:szCs w:val="20"/>
          <w:lang w:val="es-ES"/>
        </w:rPr>
        <w:t xml:space="preserve"> (</w:t>
      </w:r>
      <w:r>
        <w:rPr>
          <w:rFonts w:ascii="GHEA Grapalat" w:hAnsi="GHEA Grapalat" w:cs="Sylfaen"/>
          <w:sz w:val="20"/>
          <w:szCs w:val="20"/>
          <w:lang w:val="hy-AM"/>
        </w:rPr>
        <w:t>կամ</w:t>
      </w:r>
      <w:r>
        <w:rPr>
          <w:rFonts w:ascii="GHEA Grapalat" w:hAnsi="GHEA Grapalat" w:cs="Sylfaen"/>
          <w:sz w:val="20"/>
          <w:szCs w:val="20"/>
          <w:lang w:val="es-ES"/>
        </w:rPr>
        <w:t xml:space="preserve">) </w:t>
      </w:r>
      <w:r>
        <w:rPr>
          <w:rFonts w:ascii="GHEA Grapalat" w:hAnsi="GHEA Grapalat" w:cs="Sylfaen"/>
          <w:sz w:val="20"/>
          <w:lang w:val="hy-AM"/>
        </w:rPr>
        <w:t>համատեղ</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ործունեության</w:t>
      </w:r>
      <w:r>
        <w:rPr>
          <w:rFonts w:ascii="GHEA Grapalat" w:hAnsi="GHEA Grapalat" w:cs="Times Armenian"/>
          <w:sz w:val="20"/>
          <w:lang w:val="af-ZA"/>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lang w:val="hy-AM"/>
        </w:rPr>
        <w:t>կոնսորցիումով</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նումների</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ործընթացին</w:t>
      </w:r>
      <w:r>
        <w:rPr>
          <w:rFonts w:ascii="GHEA Grapalat" w:hAnsi="GHEA Grapalat" w:cs="Sylfaen"/>
          <w:sz w:val="20"/>
          <w:lang w:val="es-ES"/>
        </w:rPr>
        <w:t xml:space="preserve"> </w:t>
      </w:r>
      <w:r>
        <w:rPr>
          <w:rFonts w:ascii="GHEA Grapalat" w:hAnsi="GHEA Grapalat" w:cs="Sylfaen"/>
          <w:sz w:val="20"/>
          <w:szCs w:val="20"/>
          <w:lang w:val="hy-AM"/>
        </w:rPr>
        <w:t>մասնակցության</w:t>
      </w:r>
      <w:r>
        <w:rPr>
          <w:rFonts w:ascii="GHEA Grapalat" w:hAnsi="GHEA Grapalat" w:cs="Sylfaen"/>
          <w:sz w:val="20"/>
          <w:szCs w:val="20"/>
          <w:lang w:val="es-ES"/>
        </w:rPr>
        <w:t xml:space="preserve"> </w:t>
      </w:r>
      <w:r>
        <w:rPr>
          <w:rFonts w:ascii="GHEA Grapalat" w:hAnsi="GHEA Grapalat" w:cs="Sylfaen"/>
          <w:sz w:val="20"/>
          <w:szCs w:val="20"/>
          <w:lang w:val="hy-AM"/>
        </w:rPr>
        <w:t>դեպքերի</w:t>
      </w:r>
      <w:r>
        <w:rPr>
          <w:rFonts w:ascii="GHEA Grapalat" w:hAnsi="GHEA Grapalat" w:cs="Sylfaen"/>
          <w:sz w:val="20"/>
          <w:szCs w:val="20"/>
          <w:lang w:val="es-ES"/>
        </w:rPr>
        <w:t>:</w:t>
      </w:r>
    </w:p>
    <w:p w14:paraId="60E33B1D" w14:textId="77777777" w:rsidR="004E191A" w:rsidRDefault="004E191A" w:rsidP="0015595A">
      <w:pPr>
        <w:pStyle w:val="NormalWeb"/>
      </w:pPr>
      <w:r>
        <w:t>Կարգի</w:t>
      </w:r>
      <w:r>
        <w:rPr>
          <w:lang w:val="es-ES"/>
        </w:rPr>
        <w:t xml:space="preserve"> 119-</w:t>
      </w:r>
      <w:r>
        <w:t>րդ</w:t>
      </w:r>
      <w:r>
        <w:rPr>
          <w:lang w:val="es-ES"/>
        </w:rPr>
        <w:t xml:space="preserve"> </w:t>
      </w:r>
      <w:r>
        <w:t>կետի</w:t>
      </w:r>
      <w:r>
        <w:rPr>
          <w:lang w:val="es-ES"/>
        </w:rPr>
        <w:t xml:space="preserve"> </w:t>
      </w:r>
      <w:r>
        <w:t>իմաստով`</w:t>
      </w:r>
    </w:p>
    <w:p w14:paraId="085FBD2D" w14:textId="77777777" w:rsidR="004E191A" w:rsidRDefault="004E191A" w:rsidP="0015595A">
      <w:pPr>
        <w:pStyle w:val="NormalWeb"/>
      </w:pPr>
      <w:r>
        <w:t xml:space="preserve">1) ֆիզիկական </w:t>
      </w:r>
      <w:r>
        <w:rPr>
          <w:rFonts w:cs="GHEA Grapalat"/>
        </w:rPr>
        <w:t xml:space="preserve">անձինք համարվում են փոխկապակցված, </w:t>
      </w:r>
      <w: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BE92191" w14:textId="77777777" w:rsidR="004E191A" w:rsidRDefault="004E191A" w:rsidP="0015595A">
      <w:pPr>
        <w:pStyle w:val="NormalWeb"/>
      </w:pPr>
      <w: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9B996B0" w14:textId="77777777" w:rsidR="004E191A" w:rsidRDefault="004E191A" w:rsidP="0015595A">
      <w:pPr>
        <w:pStyle w:val="NormalWeb"/>
      </w:pPr>
      <w:r>
        <w:t>ա. տվյալ իրավաբանական անձի բաժնետոմսերի տաս տոկոսից ավելին տնօրինող մասնակից.</w:t>
      </w:r>
    </w:p>
    <w:p w14:paraId="7FD69DB3" w14:textId="77777777" w:rsidR="004E191A" w:rsidRDefault="004E191A" w:rsidP="0015595A">
      <w:pPr>
        <w:pStyle w:val="NormalWeb"/>
      </w:pPr>
      <w:r>
        <w:t>բ. Հայաստանի Հանրապետության օրենսդրությամբ չարգելված այլ ձևով իրավաբանական անձի որոշումները կանխորոշելու հնարավորություն ունեցող անձ.</w:t>
      </w:r>
    </w:p>
    <w:p w14:paraId="676CCBF8" w14:textId="77777777" w:rsidR="004E191A" w:rsidRDefault="004E191A" w:rsidP="0015595A">
      <w:pPr>
        <w:pStyle w:val="NormalWeb"/>
      </w:pPr>
      <w: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3D9D151" w14:textId="77777777" w:rsidR="004E191A" w:rsidRDefault="004E191A" w:rsidP="0015595A">
      <w:pPr>
        <w:pStyle w:val="NormalWeb"/>
      </w:pPr>
      <w: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4003AA" w14:textId="77777777" w:rsidR="004E191A" w:rsidRDefault="004E191A" w:rsidP="0015595A">
      <w:pPr>
        <w:pStyle w:val="NormalWeb"/>
      </w:pPr>
      <w:r>
        <w:t xml:space="preserve">3) ֆիզիկական անձի կարգավիճակ չունեցող մասնակիցները համարվում են փոխկապակցված, եթե` </w:t>
      </w:r>
    </w:p>
    <w:p w14:paraId="40D97889" w14:textId="77777777" w:rsidR="004E191A" w:rsidRDefault="004E191A" w:rsidP="0015595A">
      <w:pPr>
        <w:pStyle w:val="NormalWeb"/>
      </w:pPr>
      <w: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1F1E932" w14:textId="77777777" w:rsidR="004E191A" w:rsidRDefault="004E191A" w:rsidP="0015595A">
      <w:pPr>
        <w:pStyle w:val="NormalWeb"/>
      </w:pPr>
      <w: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88C23AA" w14:textId="77777777" w:rsidR="004E191A" w:rsidRDefault="004E191A" w:rsidP="0015595A">
      <w:pPr>
        <w:pStyle w:val="NormalWeb"/>
        <w:rPr>
          <w:rFonts w:ascii="Sylfaen" w:hAnsi="Sylfaen"/>
        </w:rPr>
      </w:pPr>
      <w: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3411E60" w14:textId="77777777" w:rsidR="004E191A" w:rsidRDefault="004E191A" w:rsidP="0015595A">
      <w:pPr>
        <w:pStyle w:val="NormalWeb"/>
      </w:pPr>
      <w:r>
        <w:t>դ. նրանք գործել կամ գործում են համաձայնեցված՝ ելնելով ընդհանուր տնտեսական շահերից.</w:t>
      </w:r>
    </w:p>
    <w:p w14:paraId="54373F1C" w14:textId="77777777" w:rsidR="004E191A" w:rsidRDefault="004E191A" w:rsidP="00397F76">
      <w:pPr>
        <w:ind w:firstLine="284"/>
        <w:jc w:val="both"/>
        <w:rPr>
          <w:rFonts w:ascii="GHEA Grapalat" w:hAnsi="GHEA Grapalat"/>
          <w:sz w:val="20"/>
          <w:szCs w:val="20"/>
          <w:lang w:val="hy-AM"/>
        </w:rPr>
      </w:pPr>
      <w:r>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667D0723" w14:textId="77777777" w:rsidR="004E191A" w:rsidRDefault="004E191A" w:rsidP="0015595A">
      <w:pPr>
        <w:pStyle w:val="NormalWeb"/>
      </w:pPr>
      <w:r>
        <w:rPr>
          <w:rFonts w:cs="Arial Armenian"/>
        </w:rPr>
        <w:t xml:space="preserve">2.4 </w:t>
      </w:r>
      <w:r>
        <w:t>Մասնակիցը</w:t>
      </w:r>
      <w:r>
        <w:rPr>
          <w:rFonts w:cs="Arial"/>
        </w:rPr>
        <w:t xml:space="preserve"> ընտրված մասնակից ճանաչվելու դեպքում </w:t>
      </w:r>
      <w:r>
        <w:t xml:space="preserve">ներկայացնում է որակավորման ապահովում՝ սույն հրավերով սահմանված կարգով և չափով: </w:t>
      </w:r>
    </w:p>
    <w:p w14:paraId="6587AE1E" w14:textId="77777777" w:rsidR="004E191A" w:rsidRDefault="004E191A" w:rsidP="00397F76">
      <w:pPr>
        <w:ind w:firstLine="567"/>
        <w:jc w:val="both"/>
        <w:rPr>
          <w:rFonts w:ascii="GHEA Grapalat" w:hAnsi="GHEA Grapalat" w:cs="Arial"/>
          <w:sz w:val="20"/>
          <w:lang w:val="hy-AM"/>
        </w:rPr>
      </w:pPr>
      <w:r>
        <w:rPr>
          <w:rFonts w:ascii="GHEA Grapalat" w:hAnsi="GHEA Grapalat" w:cs="Arial"/>
          <w:sz w:val="20"/>
          <w:lang w:val="hy-AM"/>
        </w:rPr>
        <w:t xml:space="preserve"> </w:t>
      </w:r>
      <w:r>
        <w:rPr>
          <w:rFonts w:ascii="GHEA Grapalat" w:hAnsi="GHEA Grapalat" w:cs="Sylfaen"/>
          <w:sz w:val="20"/>
          <w:lang w:val="hy-AM"/>
        </w:rPr>
        <w:t>2.5 Սույն ընթացակարգի շրջանակում կնքվելիք պայմանագիրը</w:t>
      </w:r>
      <w:r>
        <w:rPr>
          <w:rFonts w:ascii="GHEA Grapalat" w:hAnsi="GHEA Grapalat" w:cs="Sylfaen"/>
          <w:sz w:val="20"/>
          <w:lang w:val="af-ZA"/>
        </w:rPr>
        <w:t xml:space="preserve"> </w:t>
      </w:r>
      <w:r>
        <w:rPr>
          <w:rFonts w:ascii="GHEA Grapalat" w:hAnsi="GHEA Grapalat" w:cs="Sylfaen"/>
          <w:sz w:val="20"/>
          <w:lang w:val="hy-AM"/>
        </w:rPr>
        <w:t>կարող</w:t>
      </w:r>
      <w:r>
        <w:rPr>
          <w:rFonts w:ascii="GHEA Grapalat" w:hAnsi="GHEA Grapalat" w:cs="Sylfaen"/>
          <w:sz w:val="20"/>
          <w:lang w:val="af-ZA"/>
        </w:rPr>
        <w:t xml:space="preserve"> է </w:t>
      </w:r>
      <w:r>
        <w:rPr>
          <w:rFonts w:ascii="GHEA Grapalat" w:hAnsi="GHEA Grapalat" w:cs="Sylfaen"/>
          <w:sz w:val="20"/>
          <w:lang w:val="hy-AM"/>
        </w:rPr>
        <w:t>իրականացվել</w:t>
      </w:r>
      <w:r>
        <w:rPr>
          <w:rFonts w:ascii="GHEA Grapalat" w:hAnsi="GHEA Grapalat" w:cs="Sylfaen"/>
          <w:sz w:val="20"/>
          <w:lang w:val="af-ZA"/>
        </w:rPr>
        <w:t xml:space="preserve"> ենթակապալի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միջոցով։</w:t>
      </w:r>
      <w:r>
        <w:rPr>
          <w:rFonts w:ascii="GHEA Grapalat" w:hAnsi="GHEA Grapalat" w:cs="Sylfaen"/>
          <w:sz w:val="20"/>
          <w:lang w:val="af-ZA"/>
        </w:rPr>
        <w:t xml:space="preserve"> Ենթակապալի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կողմ</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կարող</w:t>
      </w:r>
      <w:proofErr w:type="spellEnd"/>
      <w:r>
        <w:rPr>
          <w:rFonts w:ascii="GHEA Grapalat" w:hAnsi="GHEA Grapalat" w:cs="Sylfaen"/>
          <w:sz w:val="20"/>
          <w:lang w:val="af-ZA"/>
        </w:rPr>
        <w:t xml:space="preserve"> </w:t>
      </w:r>
      <w:proofErr w:type="spellStart"/>
      <w:r>
        <w:rPr>
          <w:rFonts w:ascii="GHEA Grapalat" w:hAnsi="GHEA Grapalat" w:cs="Sylfaen"/>
          <w:sz w:val="20"/>
        </w:rPr>
        <w:t>հանդիսանալ</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
    <w:p w14:paraId="212F9E06" w14:textId="71984967" w:rsidR="004E191A" w:rsidRDefault="004E191A" w:rsidP="0015595A">
      <w:pPr>
        <w:pStyle w:val="NormalWeb"/>
        <w:rPr>
          <w:lang w:val="af-ZA"/>
        </w:rPr>
      </w:pPr>
      <w:r>
        <w:rPr>
          <w:lang w:val="af-ZA"/>
        </w:rPr>
        <w:t xml:space="preserve"> </w:t>
      </w:r>
      <w:r w:rsidR="005C785C">
        <w:t xml:space="preserve">        </w:t>
      </w:r>
      <w:r>
        <w:rPr>
          <w:lang w:val="af-ZA"/>
        </w:rPr>
        <w:t>2</w:t>
      </w:r>
      <w:r>
        <w:t>.6 Մասնակիցները</w:t>
      </w:r>
      <w:r w:rsidRPr="00036665">
        <w:rPr>
          <w:lang w:val="af-ZA"/>
        </w:rPr>
        <w:t xml:space="preserve"> </w:t>
      </w:r>
      <w:r>
        <w:t>կարող</w:t>
      </w:r>
      <w:r w:rsidRPr="00036665">
        <w:rPr>
          <w:lang w:val="af-ZA"/>
        </w:rPr>
        <w:t xml:space="preserve"> </w:t>
      </w:r>
      <w:r>
        <w:t>են</w:t>
      </w:r>
      <w:r w:rsidRPr="00036665">
        <w:rPr>
          <w:lang w:val="af-ZA"/>
        </w:rPr>
        <w:t xml:space="preserve"> </w:t>
      </w:r>
      <w:r>
        <w:t>սույն</w:t>
      </w:r>
      <w:r w:rsidRPr="00036665">
        <w:rPr>
          <w:lang w:val="af-ZA"/>
        </w:rPr>
        <w:t xml:space="preserve"> </w:t>
      </w:r>
      <w:r>
        <w:t>ընթացակարգին</w:t>
      </w:r>
      <w:r w:rsidRPr="00036665">
        <w:rPr>
          <w:lang w:val="af-ZA"/>
        </w:rPr>
        <w:t xml:space="preserve"> </w:t>
      </w:r>
      <w:r>
        <w:t>մասնակցել</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կոնսորցիումով</w:t>
      </w:r>
      <w:r>
        <w:rPr>
          <w:lang w:val="af-ZA"/>
        </w:rPr>
        <w:t>)</w:t>
      </w:r>
      <w:r>
        <w:t>։</w:t>
      </w:r>
      <w:r w:rsidRPr="00036665">
        <w:rPr>
          <w:lang w:val="af-ZA"/>
        </w:rPr>
        <w:t xml:space="preserve"> </w:t>
      </w:r>
      <w:r>
        <w:t>Նման</w:t>
      </w:r>
      <w:r w:rsidRPr="00036665">
        <w:rPr>
          <w:lang w:val="af-ZA"/>
        </w:rPr>
        <w:t xml:space="preserve"> </w:t>
      </w:r>
      <w:r>
        <w:t>դեպքում</w:t>
      </w:r>
      <w:r>
        <w:rPr>
          <w:lang w:val="af-ZA"/>
        </w:rPr>
        <w:t>`</w:t>
      </w:r>
    </w:p>
    <w:p w14:paraId="3ACE1FF3" w14:textId="77777777" w:rsidR="004E191A" w:rsidRDefault="004E191A" w:rsidP="0015595A">
      <w:pPr>
        <w:pStyle w:val="NormalWeb"/>
        <w:rPr>
          <w:lang w:val="af-ZA"/>
        </w:rPr>
      </w:pPr>
      <w:r>
        <w:t>1</w:t>
      </w:r>
      <w:r>
        <w:rPr>
          <w:lang w:val="af-ZA"/>
        </w:rPr>
        <w:t xml:space="preserve">) </w:t>
      </w:r>
      <w:r>
        <w:t>համատեղ</w:t>
      </w:r>
      <w:r w:rsidRPr="00036665">
        <w:rPr>
          <w:lang w:val="af-ZA"/>
        </w:rPr>
        <w:t xml:space="preserve"> </w:t>
      </w:r>
      <w:r>
        <w:t>գործունեության</w:t>
      </w:r>
      <w:r w:rsidRPr="00036665">
        <w:rPr>
          <w:lang w:val="af-ZA"/>
        </w:rPr>
        <w:t xml:space="preserve"> </w:t>
      </w:r>
      <w:r>
        <w:t>պայմանագրի</w:t>
      </w:r>
      <w:r w:rsidRPr="00036665">
        <w:rPr>
          <w:lang w:val="af-ZA"/>
        </w:rPr>
        <w:t xml:space="preserve"> </w:t>
      </w:r>
      <w:r>
        <w:t>կողմերից</w:t>
      </w:r>
      <w:r w:rsidRPr="00036665">
        <w:rPr>
          <w:lang w:val="af-ZA"/>
        </w:rPr>
        <w:t xml:space="preserve"> </w:t>
      </w:r>
      <w:r>
        <w:t>որևէ</w:t>
      </w:r>
      <w:r w:rsidRPr="00036665">
        <w:rPr>
          <w:lang w:val="af-ZA"/>
        </w:rPr>
        <w:t xml:space="preserve"> </w:t>
      </w:r>
      <w:r>
        <w:t>մեկը</w:t>
      </w:r>
      <w:r w:rsidRPr="00036665">
        <w:rPr>
          <w:lang w:val="af-ZA"/>
        </w:rPr>
        <w:t xml:space="preserve"> </w:t>
      </w:r>
      <w:r>
        <w:t>չի</w:t>
      </w:r>
      <w:r w:rsidRPr="00036665">
        <w:rPr>
          <w:lang w:val="af-ZA"/>
        </w:rPr>
        <w:t xml:space="preserve"> </w:t>
      </w:r>
      <w:r>
        <w:t>կարող</w:t>
      </w:r>
      <w:r w:rsidRPr="00036665">
        <w:rPr>
          <w:lang w:val="af-ZA"/>
        </w:rPr>
        <w:t xml:space="preserve"> </w:t>
      </w:r>
      <w:r>
        <w:t>նույն</w:t>
      </w:r>
      <w:r w:rsidRPr="00036665">
        <w:rPr>
          <w:lang w:val="af-ZA"/>
        </w:rPr>
        <w:t xml:space="preserve"> </w:t>
      </w:r>
      <w:r>
        <w:t>ընթացակարգին</w:t>
      </w:r>
      <w:r w:rsidRPr="00036665">
        <w:rPr>
          <w:lang w:val="af-ZA"/>
        </w:rPr>
        <w:t xml:space="preserve"> </w:t>
      </w:r>
      <w:r>
        <w:rPr>
          <w:lang w:val="af-ZA"/>
        </w:rPr>
        <w:t>(</w:t>
      </w:r>
      <w:proofErr w:type="spellStart"/>
      <w:r>
        <w:rPr>
          <w:lang w:val="en-US"/>
        </w:rPr>
        <w:t>միևնույն</w:t>
      </w:r>
      <w:proofErr w:type="spellEnd"/>
      <w:r>
        <w:rPr>
          <w:lang w:val="af-ZA"/>
        </w:rPr>
        <w:t xml:space="preserve"> </w:t>
      </w:r>
      <w:proofErr w:type="spellStart"/>
      <w:r>
        <w:rPr>
          <w:lang w:val="en-US"/>
        </w:rPr>
        <w:t>չափաբաժնին</w:t>
      </w:r>
      <w:proofErr w:type="spellEnd"/>
      <w:r>
        <w:rPr>
          <w:lang w:val="af-ZA"/>
        </w:rPr>
        <w:t xml:space="preserve">) </w:t>
      </w:r>
      <w:r>
        <w:t>ներկայացնել</w:t>
      </w:r>
      <w:r w:rsidRPr="00036665">
        <w:rPr>
          <w:lang w:val="af-ZA"/>
        </w:rPr>
        <w:t xml:space="preserve"> </w:t>
      </w:r>
      <w:r>
        <w:t>առանձին</w:t>
      </w:r>
      <w:r w:rsidRPr="00036665">
        <w:rPr>
          <w:lang w:val="af-ZA"/>
        </w:rPr>
        <w:t xml:space="preserve"> </w:t>
      </w:r>
      <w:r>
        <w:t>հայտ</w:t>
      </w:r>
      <w:r>
        <w:rPr>
          <w:lang w:val="af-ZA"/>
        </w:rPr>
        <w:t xml:space="preserve">: </w:t>
      </w:r>
      <w:r>
        <w:t>Սույն</w:t>
      </w:r>
      <w:r w:rsidRPr="00036665">
        <w:rPr>
          <w:lang w:val="af-ZA"/>
        </w:rPr>
        <w:t xml:space="preserve"> </w:t>
      </w:r>
      <w:r>
        <w:t>պարբերության</w:t>
      </w:r>
      <w:r w:rsidRPr="00036665">
        <w:rPr>
          <w:lang w:val="af-ZA"/>
        </w:rPr>
        <w:t xml:space="preserve"> </w:t>
      </w:r>
      <w:r>
        <w:t>պահանջի</w:t>
      </w:r>
      <w:r w:rsidRPr="00036665">
        <w:rPr>
          <w:lang w:val="af-ZA"/>
        </w:rPr>
        <w:t xml:space="preserve"> </w:t>
      </w:r>
      <w:r>
        <w:t>չպահպանման</w:t>
      </w:r>
      <w:r w:rsidRPr="00036665">
        <w:rPr>
          <w:lang w:val="af-ZA"/>
        </w:rPr>
        <w:t xml:space="preserve"> </w:t>
      </w:r>
      <w:r>
        <w:t>դեպքում</w:t>
      </w:r>
      <w:r>
        <w:rPr>
          <w:lang w:val="af-ZA"/>
        </w:rPr>
        <w:t xml:space="preserve">` </w:t>
      </w:r>
      <w:r>
        <w:t>հայտերի</w:t>
      </w:r>
      <w:r w:rsidRPr="00036665">
        <w:rPr>
          <w:lang w:val="af-ZA"/>
        </w:rPr>
        <w:t xml:space="preserve"> </w:t>
      </w:r>
      <w:r>
        <w:t>բացման</w:t>
      </w:r>
      <w:r w:rsidRPr="00036665">
        <w:rPr>
          <w:lang w:val="af-ZA"/>
        </w:rPr>
        <w:t xml:space="preserve"> </w:t>
      </w:r>
      <w:r>
        <w:t>նիստում</w:t>
      </w:r>
      <w:r w:rsidRPr="00036665">
        <w:rPr>
          <w:lang w:val="af-ZA"/>
        </w:rPr>
        <w:t xml:space="preserve"> </w:t>
      </w:r>
      <w:r>
        <w:t>մերժվում</w:t>
      </w:r>
      <w:r w:rsidRPr="00036665">
        <w:rPr>
          <w:lang w:val="af-ZA"/>
        </w:rPr>
        <w:t xml:space="preserve"> </w:t>
      </w:r>
      <w:r>
        <w:t>են</w:t>
      </w:r>
      <w:r w:rsidRPr="00036665">
        <w:rPr>
          <w:lang w:val="af-ZA"/>
        </w:rPr>
        <w:t xml:space="preserve"> </w:t>
      </w:r>
      <w:r>
        <w:t>ինչպես</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այնպես</w:t>
      </w:r>
      <w:r w:rsidRPr="00036665">
        <w:rPr>
          <w:lang w:val="af-ZA"/>
        </w:rPr>
        <w:t xml:space="preserve"> </w:t>
      </w:r>
      <w:r>
        <w:t>էլ</w:t>
      </w:r>
      <w:r w:rsidRPr="00036665">
        <w:rPr>
          <w:lang w:val="af-ZA"/>
        </w:rPr>
        <w:t xml:space="preserve"> </w:t>
      </w:r>
      <w:r>
        <w:t>առանձին</w:t>
      </w:r>
      <w:r w:rsidRPr="00036665">
        <w:rPr>
          <w:lang w:val="af-ZA"/>
        </w:rPr>
        <w:t xml:space="preserve"> </w:t>
      </w:r>
      <w:r>
        <w:t>ներկայացված</w:t>
      </w:r>
      <w:r w:rsidRPr="00036665">
        <w:rPr>
          <w:lang w:val="af-ZA"/>
        </w:rPr>
        <w:t xml:space="preserve"> </w:t>
      </w:r>
      <w:r>
        <w:t>հայտերը</w:t>
      </w:r>
      <w:r>
        <w:rPr>
          <w:lang w:val="af-ZA"/>
        </w:rPr>
        <w:t>.</w:t>
      </w:r>
    </w:p>
    <w:p w14:paraId="10AC89F8" w14:textId="77777777" w:rsidR="004E191A" w:rsidRDefault="004E191A" w:rsidP="0015595A">
      <w:pPr>
        <w:pStyle w:val="NormalWeb"/>
      </w:pPr>
      <w:r>
        <w:t>2</w:t>
      </w:r>
      <w:r>
        <w:rPr>
          <w:lang w:val="af-ZA"/>
        </w:rPr>
        <w:t>) Մ</w:t>
      </w:r>
      <w:r>
        <w:t>ասնակիցները</w:t>
      </w:r>
      <w:r w:rsidRPr="00036665">
        <w:rPr>
          <w:lang w:val="af-ZA"/>
        </w:rPr>
        <w:t xml:space="preserve"> </w:t>
      </w:r>
      <w:r>
        <w:t>կրում</w:t>
      </w:r>
      <w:r w:rsidRPr="00036665">
        <w:rPr>
          <w:lang w:val="af-ZA"/>
        </w:rPr>
        <w:t xml:space="preserve"> </w:t>
      </w:r>
      <w:r>
        <w:t>են</w:t>
      </w:r>
      <w:r w:rsidRPr="00036665">
        <w:rPr>
          <w:lang w:val="af-ZA"/>
        </w:rPr>
        <w:t xml:space="preserve"> </w:t>
      </w:r>
      <w:r>
        <w:t>համատեղ</w:t>
      </w:r>
      <w:r w:rsidRPr="00036665">
        <w:rPr>
          <w:lang w:val="af-ZA"/>
        </w:rPr>
        <w:t xml:space="preserve"> </w:t>
      </w:r>
      <w:r>
        <w:t>և</w:t>
      </w:r>
      <w:r w:rsidRPr="00036665">
        <w:rPr>
          <w:lang w:val="af-ZA"/>
        </w:rPr>
        <w:t xml:space="preserve"> </w:t>
      </w:r>
      <w:r>
        <w:t>համապարտ</w:t>
      </w:r>
      <w:r w:rsidRPr="00036665">
        <w:rPr>
          <w:lang w:val="af-ZA"/>
        </w:rPr>
        <w:t xml:space="preserve"> </w:t>
      </w:r>
      <w:r>
        <w:t>պատասխանատվություն</w:t>
      </w:r>
      <w:r>
        <w:rPr>
          <w:lang w:val="af-ZA"/>
        </w:rPr>
        <w:t>:</w:t>
      </w:r>
      <w:r>
        <w:t xml:space="preserve"> </w:t>
      </w:r>
      <w:r>
        <w:rPr>
          <w:lang w:val="af-ZA"/>
        </w:rPr>
        <w:t>Ընդ որում,</w:t>
      </w:r>
      <w:r>
        <w:t xml:space="preserve"> կոնսորցիումի</w:t>
      </w:r>
      <w:r w:rsidRPr="00036665">
        <w:rPr>
          <w:lang w:val="af-ZA"/>
        </w:rPr>
        <w:t xml:space="preserve"> </w:t>
      </w:r>
      <w:r>
        <w:t>անդամի</w:t>
      </w:r>
      <w:r w:rsidRPr="00036665">
        <w:rPr>
          <w:lang w:val="af-ZA"/>
        </w:rPr>
        <w:t xml:space="preserve"> </w:t>
      </w:r>
      <w:r>
        <w:t>կոնսորցիումից</w:t>
      </w:r>
      <w:r w:rsidRPr="00036665">
        <w:rPr>
          <w:lang w:val="af-ZA"/>
        </w:rPr>
        <w:t xml:space="preserve"> </w:t>
      </w:r>
      <w:r>
        <w:t>դուրս</w:t>
      </w:r>
      <w:r w:rsidRPr="00036665">
        <w:rPr>
          <w:lang w:val="af-ZA"/>
        </w:rPr>
        <w:t xml:space="preserve"> </w:t>
      </w:r>
      <w:r>
        <w:t>գալու</w:t>
      </w:r>
      <w:r w:rsidRPr="00036665">
        <w:rPr>
          <w:lang w:val="af-ZA"/>
        </w:rPr>
        <w:t xml:space="preserve"> </w:t>
      </w:r>
      <w:r>
        <w:t>դեպքում</w:t>
      </w:r>
      <w:r w:rsidRPr="00036665">
        <w:rPr>
          <w:lang w:val="af-ZA"/>
        </w:rPr>
        <w:t xml:space="preserve"> </w:t>
      </w:r>
      <w:r>
        <w:t>կոնսորցիումի</w:t>
      </w:r>
      <w:r w:rsidRPr="00036665">
        <w:rPr>
          <w:lang w:val="af-ZA"/>
        </w:rPr>
        <w:t xml:space="preserve"> </w:t>
      </w:r>
      <w:r>
        <w:t>հետ</w:t>
      </w:r>
      <w:r w:rsidRPr="00036665">
        <w:rPr>
          <w:lang w:val="af-ZA"/>
        </w:rPr>
        <w:t xml:space="preserve"> </w:t>
      </w:r>
      <w:r>
        <w:rPr>
          <w:lang w:val="en-US"/>
        </w:rPr>
        <w:t>պ</w:t>
      </w:r>
      <w:r>
        <w:t>ատվիրատուի</w:t>
      </w:r>
      <w:r w:rsidRPr="00036665">
        <w:rPr>
          <w:lang w:val="af-ZA"/>
        </w:rPr>
        <w:t xml:space="preserve"> </w:t>
      </w:r>
      <w:r>
        <w:t>կնքած</w:t>
      </w:r>
      <w:r w:rsidRPr="00036665">
        <w:rPr>
          <w:lang w:val="af-ZA"/>
        </w:rPr>
        <w:t xml:space="preserve"> </w:t>
      </w:r>
      <w:r>
        <w:t>պայմանագիրը</w:t>
      </w:r>
      <w:r w:rsidRPr="00036665">
        <w:rPr>
          <w:lang w:val="af-ZA"/>
        </w:rPr>
        <w:t xml:space="preserve"> </w:t>
      </w:r>
      <w:r>
        <w:t>միակողմանիորեն</w:t>
      </w:r>
      <w:r w:rsidRPr="00036665">
        <w:rPr>
          <w:lang w:val="af-ZA"/>
        </w:rPr>
        <w:t xml:space="preserve"> </w:t>
      </w:r>
      <w:r>
        <w:t>լուծվում</w:t>
      </w:r>
      <w:r w:rsidRPr="00036665">
        <w:rPr>
          <w:lang w:val="af-ZA"/>
        </w:rPr>
        <w:t xml:space="preserve"> </w:t>
      </w:r>
      <w:r>
        <w:t>է</w:t>
      </w:r>
      <w:r w:rsidRPr="00036665">
        <w:rPr>
          <w:lang w:val="af-ZA"/>
        </w:rPr>
        <w:t xml:space="preserve"> </w:t>
      </w:r>
      <w:r>
        <w:t>և</w:t>
      </w:r>
      <w:r w:rsidRPr="00036665">
        <w:rPr>
          <w:lang w:val="af-ZA"/>
        </w:rPr>
        <w:t xml:space="preserve"> </w:t>
      </w:r>
      <w:r>
        <w:t>կոնսորցիումի</w:t>
      </w:r>
      <w:r w:rsidRPr="00036665">
        <w:rPr>
          <w:lang w:val="af-ZA"/>
        </w:rPr>
        <w:t xml:space="preserve"> </w:t>
      </w:r>
      <w:r>
        <w:t>անդամների</w:t>
      </w:r>
      <w:r w:rsidRPr="00036665">
        <w:rPr>
          <w:lang w:val="af-ZA"/>
        </w:rPr>
        <w:t xml:space="preserve"> </w:t>
      </w:r>
      <w:r>
        <w:t>նկատմամբ</w:t>
      </w:r>
      <w:r w:rsidRPr="00036665">
        <w:rPr>
          <w:lang w:val="af-ZA"/>
        </w:rPr>
        <w:t xml:space="preserve"> </w:t>
      </w:r>
      <w:r>
        <w:t>կիրառվում</w:t>
      </w:r>
      <w:r w:rsidRPr="00036665">
        <w:rPr>
          <w:lang w:val="af-ZA"/>
        </w:rPr>
        <w:t xml:space="preserve"> </w:t>
      </w:r>
      <w:r>
        <w:t>են</w:t>
      </w:r>
      <w:r w:rsidRPr="00036665">
        <w:rPr>
          <w:lang w:val="af-ZA"/>
        </w:rPr>
        <w:t xml:space="preserve"> </w:t>
      </w:r>
      <w:r>
        <w:t>պայմանագրով</w:t>
      </w:r>
      <w:r w:rsidRPr="00036665">
        <w:rPr>
          <w:lang w:val="af-ZA"/>
        </w:rPr>
        <w:t xml:space="preserve"> </w:t>
      </w:r>
      <w:r>
        <w:t>նախատեսված</w:t>
      </w:r>
      <w:r w:rsidRPr="00036665">
        <w:rPr>
          <w:lang w:val="af-ZA"/>
        </w:rPr>
        <w:t xml:space="preserve"> </w:t>
      </w:r>
      <w:r>
        <w:t>պատասխանատվության</w:t>
      </w:r>
      <w:r w:rsidRPr="00036665">
        <w:rPr>
          <w:lang w:val="af-ZA"/>
        </w:rPr>
        <w:t xml:space="preserve"> </w:t>
      </w:r>
      <w:r>
        <w:t>միջոցները:</w:t>
      </w:r>
    </w:p>
    <w:p w14:paraId="463596A8" w14:textId="77777777" w:rsidR="004E191A" w:rsidRDefault="004E191A" w:rsidP="00397F76">
      <w:pPr>
        <w:ind w:firstLine="567"/>
        <w:jc w:val="both"/>
        <w:rPr>
          <w:rFonts w:ascii="GHEA Grapalat" w:hAnsi="GHEA Grapalat"/>
          <w:b/>
          <w:sz w:val="20"/>
          <w:lang w:val="af-ZA"/>
        </w:rPr>
      </w:pPr>
    </w:p>
    <w:p w14:paraId="10E18147" w14:textId="77777777" w:rsidR="004E191A" w:rsidRDefault="004E191A" w:rsidP="004E191A">
      <w:pPr>
        <w:jc w:val="both"/>
        <w:rPr>
          <w:rFonts w:ascii="GHEA Grapalat" w:hAnsi="GHEA Grapalat"/>
          <w:b/>
          <w:sz w:val="20"/>
          <w:lang w:val="af-ZA"/>
        </w:rPr>
      </w:pPr>
    </w:p>
    <w:p w14:paraId="362936E4" w14:textId="77777777" w:rsidR="004E191A" w:rsidRDefault="004E191A" w:rsidP="004E191A">
      <w:pPr>
        <w:ind w:firstLine="567"/>
        <w:jc w:val="both"/>
        <w:rPr>
          <w:rFonts w:ascii="GHEA Grapalat" w:hAnsi="GHEA Grapalat"/>
          <w:b/>
          <w:sz w:val="20"/>
          <w:lang w:val="af-ZA"/>
        </w:rPr>
      </w:pPr>
    </w:p>
    <w:p w14:paraId="662BA836" w14:textId="77777777" w:rsidR="004E191A" w:rsidRDefault="004E191A" w:rsidP="004E191A">
      <w:pPr>
        <w:ind w:firstLine="567"/>
        <w:jc w:val="both"/>
        <w:rPr>
          <w:rFonts w:ascii="GHEA Grapalat" w:hAnsi="GHEA Grapalat"/>
          <w:b/>
          <w:sz w:val="20"/>
          <w:lang w:val="af-ZA"/>
        </w:rPr>
      </w:pPr>
    </w:p>
    <w:p w14:paraId="33E10239" w14:textId="77777777" w:rsidR="004E191A" w:rsidRDefault="004E191A" w:rsidP="004E191A">
      <w:pPr>
        <w:ind w:firstLine="567"/>
        <w:jc w:val="both"/>
        <w:rPr>
          <w:rFonts w:ascii="GHEA Grapalat" w:hAnsi="GHEA Grapalat"/>
          <w:b/>
          <w:sz w:val="20"/>
          <w:lang w:val="af-ZA"/>
        </w:rPr>
      </w:pPr>
    </w:p>
    <w:p w14:paraId="5A1F200B" w14:textId="700026D8"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p>
    <w:p w14:paraId="771D2FF1" w14:textId="77777777" w:rsidR="004E191A" w:rsidRDefault="004E191A" w:rsidP="004E191A">
      <w:pPr>
        <w:jc w:val="center"/>
        <w:rPr>
          <w:rFonts w:ascii="GHEA Grapalat" w:hAnsi="GHEA Grapalat"/>
          <w:b/>
          <w:sz w:val="20"/>
          <w:lang w:val="af-ZA"/>
        </w:rPr>
      </w:pPr>
    </w:p>
    <w:p w14:paraId="35C52A9C" w14:textId="77777777" w:rsidR="004E191A" w:rsidRDefault="004E191A" w:rsidP="004E191A">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68007876" w14:textId="77777777" w:rsidR="004E191A" w:rsidRDefault="004E191A" w:rsidP="004E191A">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w:t>
      </w:r>
      <w:proofErr w:type="spellStart"/>
      <w:r>
        <w:rPr>
          <w:rFonts w:ascii="GHEA Grapalat" w:hAnsi="GHEA Grapalat" w:cs="Arial"/>
          <w:sz w:val="20"/>
        </w:rPr>
        <w:t>համակարգի</w:t>
      </w:r>
      <w:proofErr w:type="spellEnd"/>
      <w:r>
        <w:rPr>
          <w:rFonts w:ascii="GHEA Grapalat" w:hAnsi="GHEA Grapalat" w:cs="Arial"/>
          <w:sz w:val="20"/>
          <w:lang w:val="af-ZA"/>
        </w:rPr>
        <w:t xml:space="preserve"> </w:t>
      </w:r>
      <w:proofErr w:type="spellStart"/>
      <w:r>
        <w:rPr>
          <w:rFonts w:ascii="GHEA Grapalat" w:hAnsi="GHEA Grapalat" w:cs="Arial"/>
          <w:sz w:val="20"/>
        </w:rPr>
        <w:t>միջոցով</w:t>
      </w:r>
      <w:proofErr w:type="spellEnd"/>
      <w:r>
        <w:rPr>
          <w:rFonts w:ascii="GHEA Grapalat" w:hAnsi="GHEA Grapalat" w:cs="Arial"/>
          <w:sz w:val="20"/>
          <w:lang w:val="af-ZA"/>
        </w:rPr>
        <w:t xml:space="preserve">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համակարգի</w:t>
      </w:r>
      <w:proofErr w:type="spellEnd"/>
      <w:r>
        <w:rPr>
          <w:rFonts w:ascii="GHEA Grapalat" w:hAnsi="GHEA Grapalat" w:cs="Sylfaen"/>
          <w:sz w:val="20"/>
          <w:lang w:val="af-ZA"/>
        </w:rPr>
        <w:t xml:space="preserve"> </w:t>
      </w:r>
      <w:proofErr w:type="spellStart"/>
      <w:r>
        <w:rPr>
          <w:rFonts w:ascii="GHEA Grapalat" w:hAnsi="GHEA Grapalat" w:cs="Sylfaen"/>
          <w:sz w:val="20"/>
        </w:rPr>
        <w:t>միջոցով</w:t>
      </w:r>
      <w:proofErr w:type="spellEnd"/>
      <w:r>
        <w:rPr>
          <w:rFonts w:ascii="GHEA Grapalat" w:hAnsi="GHEA Grapalat" w:cs="Sylfaen"/>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Tahoma"/>
          <w:sz w:val="20"/>
        </w:rPr>
        <w:t>։</w:t>
      </w:r>
      <w:r>
        <w:rPr>
          <w:rFonts w:ascii="GHEA Grapalat" w:hAnsi="GHEA Grapalat" w:cs="Tahoma"/>
          <w:sz w:val="20"/>
          <w:lang w:val="af-ZA"/>
        </w:rPr>
        <w:t xml:space="preserve"> </w:t>
      </w:r>
      <w:r>
        <w:rPr>
          <w:rFonts w:ascii="GHEA Grapalat" w:hAnsi="GHEA Grapalat"/>
          <w:sz w:val="20"/>
          <w:lang w:val="af-ZA"/>
        </w:rPr>
        <w:t xml:space="preserve"> </w:t>
      </w:r>
    </w:p>
    <w:p w14:paraId="751A463E"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proofErr w:type="spellStart"/>
      <w:r>
        <w:rPr>
          <w:rFonts w:ascii="GHEA Grapalat" w:hAnsi="GHEA Grapalat" w:cs="Arial"/>
          <w:sz w:val="20"/>
        </w:rPr>
        <w:t>համակարգում</w:t>
      </w:r>
      <w:proofErr w:type="spellEnd"/>
      <w:r>
        <w:rPr>
          <w:rFonts w:ascii="GHEA Grapalat" w:hAnsi="GHEA Grapalat" w:cs="Arial"/>
          <w:sz w:val="20"/>
          <w:lang w:val="af-ZA"/>
        </w:rPr>
        <w:t xml:space="preserve"> </w:t>
      </w:r>
      <w:r>
        <w:rPr>
          <w:rFonts w:ascii="GHEA Grapalat" w:hAnsi="GHEA Grapalat" w:cs="Arial"/>
          <w:sz w:val="20"/>
        </w:rPr>
        <w:t>և</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0C05B0A3" w14:textId="77777777" w:rsidR="004E191A" w:rsidRDefault="004E191A" w:rsidP="004E191A">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proofErr w:type="spellStart"/>
      <w:r>
        <w:rPr>
          <w:rFonts w:ascii="GHEA Grapalat" w:hAnsi="GHEA Grapalat" w:cs="Sylfaen"/>
          <w:sz w:val="20"/>
        </w:rPr>
        <w:t>բաժն</w:t>
      </w:r>
      <w:proofErr w:type="spellEnd"/>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սարքերի և սարքավորումների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51561749"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proofErr w:type="spellStart"/>
      <w:r>
        <w:rPr>
          <w:rFonts w:ascii="GHEA Grapalat" w:hAnsi="GHEA Grapalat" w:cs="Arial Unicode"/>
          <w:sz w:val="20"/>
        </w:rPr>
        <w:t>համակարգում</w:t>
      </w:r>
      <w:proofErr w:type="spellEnd"/>
      <w:r>
        <w:rPr>
          <w:rFonts w:ascii="GHEA Grapalat" w:hAnsi="GHEA Grapalat" w:cs="Arial Unicode"/>
          <w:sz w:val="20"/>
          <w:lang w:val="af-ZA"/>
        </w:rPr>
        <w:t xml:space="preserve"> </w:t>
      </w:r>
      <w:r>
        <w:rPr>
          <w:rFonts w:ascii="GHEA Grapalat" w:hAnsi="GHEA Grapalat" w:cs="Arial Unicode"/>
          <w:sz w:val="20"/>
        </w:rPr>
        <w:t>և</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p>
    <w:p w14:paraId="6EC81C97"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0DFDBB3A" w14:textId="50DF1C69"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համակարգում և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p>
    <w:p w14:paraId="5A0468F9" w14:textId="77777777" w:rsidR="004E191A" w:rsidRDefault="004E191A" w:rsidP="004E191A">
      <w:pPr>
        <w:ind w:firstLine="567"/>
        <w:jc w:val="both"/>
        <w:rPr>
          <w:rFonts w:ascii="GHEA Grapalat" w:hAnsi="GHEA Grapalat"/>
          <w:b/>
          <w:sz w:val="20"/>
          <w:lang w:val="hy-AM"/>
        </w:rPr>
      </w:pPr>
    </w:p>
    <w:p w14:paraId="763C0E8B" w14:textId="77777777" w:rsidR="004E191A" w:rsidRDefault="004E191A" w:rsidP="004E191A">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7906CE86" w14:textId="77777777" w:rsidR="004E191A" w:rsidRDefault="004E191A" w:rsidP="004E191A">
      <w:pPr>
        <w:jc w:val="center"/>
        <w:rPr>
          <w:rFonts w:ascii="GHEA Grapalat" w:hAnsi="GHEA Grapalat"/>
          <w:b/>
          <w:sz w:val="20"/>
          <w:lang w:val="hy-AM"/>
        </w:rPr>
      </w:pPr>
      <w:r>
        <w:rPr>
          <w:rFonts w:ascii="GHEA Grapalat" w:hAnsi="GHEA Grapalat"/>
          <w:b/>
          <w:sz w:val="20"/>
          <w:lang w:val="hy-AM"/>
        </w:rPr>
        <w:t xml:space="preserve">  </w:t>
      </w:r>
    </w:p>
    <w:p w14:paraId="152DD767" w14:textId="77777777" w:rsidR="004E191A" w:rsidRDefault="004E191A" w:rsidP="00BD5514">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1AAD537A" w14:textId="7114E788" w:rsidR="004E191A" w:rsidRDefault="003D5ECE" w:rsidP="0015595A">
      <w:pPr>
        <w:pStyle w:val="NormalWeb"/>
      </w:pPr>
      <w:r>
        <w:t xml:space="preserve">         </w:t>
      </w:r>
      <w:r w:rsidR="004E191A">
        <w:t xml:space="preserve">Մասնակիցը կարող է հայտ ներկայացնել ինչպես յուրաքանչյուր չափաբաժնի, այնպես էլ մի քանի կամ բոլոր չափաբաժինների համար:  </w:t>
      </w:r>
    </w:p>
    <w:p w14:paraId="0668269F" w14:textId="77777777" w:rsidR="004E191A" w:rsidRDefault="004E191A" w:rsidP="0015595A">
      <w:pPr>
        <w:pStyle w:val="NormalWeb"/>
      </w:pPr>
      <w:r>
        <w:t>Հայտը ներկայացվում է մինչև դրա համար սույն հրավերով սահմանված ժամկետի ավարտը։</w:t>
      </w:r>
    </w:p>
    <w:p w14:paraId="649E572F" w14:textId="77777777" w:rsidR="004E191A" w:rsidRDefault="004E191A" w:rsidP="0015595A">
      <w:pPr>
        <w:pStyle w:val="NormalWeb"/>
      </w:pPr>
      <w:r>
        <w:t>Հայտի պատրաստման կարգը նկարագրված է սույն հրավերի 2-րդ մասում` բաց մրցույթի հայտերը պատրաստելու հրահանգում։</w:t>
      </w:r>
    </w:p>
    <w:p w14:paraId="29839379" w14:textId="5C30E78F" w:rsidR="004E191A" w:rsidRDefault="00BA5563" w:rsidP="0015595A">
      <w:pPr>
        <w:pStyle w:val="NormalWeb"/>
      </w:pPr>
      <w:r w:rsidRPr="00BA5563">
        <w:t xml:space="preserve">      </w:t>
      </w:r>
      <w:r w:rsidR="004E191A">
        <w:t>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Pr="00BA5563">
        <w:t>`</w:t>
      </w:r>
      <w:r w:rsidR="004E191A">
        <w:t xml:space="preserve"> </w:t>
      </w:r>
      <w:r w:rsidRPr="00AE56C7">
        <w:rPr>
          <w:b/>
          <w:bCs/>
        </w:rPr>
        <w:t xml:space="preserve">ապրիլի </w:t>
      </w:r>
      <w:r w:rsidR="0060336E">
        <w:rPr>
          <w:b/>
          <w:bCs/>
        </w:rPr>
        <w:t>26</w:t>
      </w:r>
      <w:r w:rsidRPr="00AE56C7">
        <w:rPr>
          <w:b/>
          <w:bCs/>
        </w:rPr>
        <w:t>-</w:t>
      </w:r>
      <w:r w:rsidR="00AE56C7">
        <w:rPr>
          <w:b/>
          <w:bCs/>
        </w:rPr>
        <w:t>ը</w:t>
      </w:r>
      <w:r w:rsidR="004E191A" w:rsidRPr="00AE56C7">
        <w:rPr>
          <w:b/>
          <w:bCs/>
        </w:rPr>
        <w:t xml:space="preserve"> ժամը «</w:t>
      </w:r>
      <w:r w:rsidRPr="00AE56C7">
        <w:rPr>
          <w:b/>
          <w:bCs/>
        </w:rPr>
        <w:t>11:00</w:t>
      </w:r>
      <w:r w:rsidR="004E191A" w:rsidRPr="00AE56C7">
        <w:rPr>
          <w:b/>
          <w:bCs/>
        </w:rPr>
        <w:t>»-ն։</w:t>
      </w:r>
      <w:r w:rsidR="004E191A">
        <w:t xml:space="preserve"> Հայտերը ներկայացնելու վերջնաժամկետը լրանալուց հետո ներկայացված հայտերը չեն ընդունվում համակարգի կողմից։</w:t>
      </w:r>
    </w:p>
    <w:p w14:paraId="37BD43ED" w14:textId="7B70D05F" w:rsidR="004E191A" w:rsidRDefault="00BA5563" w:rsidP="0015595A">
      <w:pPr>
        <w:pStyle w:val="NormalWeb"/>
      </w:pPr>
      <w:r w:rsidRPr="00BA5563">
        <w:t xml:space="preserve">     </w:t>
      </w:r>
      <w:r w:rsidR="004E191A">
        <w:t>4.3 Մասնակիցը հայտով ներկայացնում է`</w:t>
      </w:r>
    </w:p>
    <w:p w14:paraId="72E3B310" w14:textId="77777777" w:rsidR="004E191A" w:rsidRDefault="004E191A" w:rsidP="0015595A">
      <w:pPr>
        <w:pStyle w:val="NormalWeb"/>
      </w:pPr>
      <w: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24595018" w14:textId="77777777" w:rsidR="004E191A" w:rsidRDefault="004E191A" w:rsidP="0015595A">
      <w:pPr>
        <w:pStyle w:val="NormalWeb"/>
      </w:pPr>
      <w:r>
        <w:t>ա) հավաստում սույն հրավերով սահմանված մասնակ</w:t>
      </w:r>
      <w:r>
        <w:softHyphen/>
        <w:t>ցության իրավունքի պահանջներին իր և իրեն փոխկապակցված անձանց տվյալների համապատասխանության մասին.</w:t>
      </w:r>
    </w:p>
    <w:p w14:paraId="1162761F" w14:textId="77777777" w:rsidR="004E191A" w:rsidRDefault="004E191A" w:rsidP="00BD5514">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095A4F18" w14:textId="2843CB96" w:rsidR="004E191A" w:rsidRDefault="00A64162" w:rsidP="0015595A">
      <w:pPr>
        <w:pStyle w:val="NormalWeb"/>
      </w:pPr>
      <w:r>
        <w:lastRenderedPageBreak/>
        <w:t xml:space="preserve">         </w:t>
      </w:r>
      <w:r w:rsidR="004E191A">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898F84D" w14:textId="2E376C69" w:rsidR="004E191A" w:rsidRDefault="00A64162" w:rsidP="0015595A">
      <w:pPr>
        <w:pStyle w:val="NormalWeb"/>
      </w:pPr>
      <w:bookmarkStart w:id="3" w:name="_Hlk9261892"/>
      <w:r>
        <w:t xml:space="preserve">       </w:t>
      </w:r>
      <w:r w:rsidR="004E191A">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F7A7EBC" w14:textId="3AB57D6B" w:rsidR="004E191A" w:rsidRDefault="00A64162" w:rsidP="0015595A">
      <w:pPr>
        <w:pStyle w:val="NormalWeb"/>
      </w:pPr>
      <w:r>
        <w:t xml:space="preserve">       </w:t>
      </w:r>
      <w:r w:rsidR="004E191A">
        <w:t>ե) 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4E191A">
        <w:rPr>
          <w:rStyle w:val="FootnoteReference"/>
        </w:rPr>
        <w:footnoteReference w:id="3"/>
      </w:r>
    </w:p>
    <w:p w14:paraId="295CC731" w14:textId="77777777" w:rsidR="004E191A" w:rsidRDefault="004E191A" w:rsidP="00362DD8">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lang w:val="hy-AM"/>
        </w:rPr>
        <w:t xml:space="preserve"> </w:t>
      </w:r>
      <w:bookmarkEnd w:id="3"/>
      <w:r>
        <w:rPr>
          <w:rFonts w:ascii="GHEA Grapalat" w:hAnsi="GHEA Grapalat" w:cs="Sylfaen"/>
          <w:sz w:val="20"/>
          <w:szCs w:val="24"/>
          <w:lang w:val="hy-AM" w:eastAsia="en-US"/>
        </w:rPr>
        <w:t>2) իր կողմից հաստատված գնային առաջարկ.</w:t>
      </w:r>
    </w:p>
    <w:p w14:paraId="675274EC" w14:textId="77777777" w:rsidR="004E191A" w:rsidRDefault="004E191A" w:rsidP="00362DD8">
      <w:pPr>
        <w:ind w:firstLine="567"/>
        <w:jc w:val="both"/>
        <w:rPr>
          <w:rFonts w:ascii="GHEA Grapalat" w:hAnsi="GHEA Grapalat" w:cs="Sylfaen"/>
          <w:sz w:val="20"/>
          <w:lang w:val="hy-AM"/>
        </w:rPr>
      </w:pPr>
      <w:r>
        <w:rPr>
          <w:rFonts w:ascii="GHEA Grapalat" w:hAnsi="GHEA Grapalat" w:cs="Sylfaen"/>
          <w:sz w:val="20"/>
          <w:lang w:val="hy-AM"/>
        </w:rPr>
        <w:t xml:space="preserve">  3) հայտի ապահովում կանխիկ փողի կամ բանկային երաշխիքի ձևով</w:t>
      </w:r>
      <w:r>
        <w:rPr>
          <w:rFonts w:ascii="GHEA Grapalat" w:hAnsi="GHEA Grapalat"/>
          <w:sz w:val="20"/>
          <w:lang w:val="hy-AM"/>
        </w:rPr>
        <w:t>.</w:t>
      </w:r>
      <w:r>
        <w:rPr>
          <w:rStyle w:val="FootnoteReference"/>
          <w:rFonts w:ascii="GHEA Grapalat" w:hAnsi="GHEA Grapalat"/>
          <w:sz w:val="20"/>
          <w:lang w:val="hy-AM"/>
        </w:rPr>
        <w:footnoteReference w:id="4"/>
      </w:r>
    </w:p>
    <w:p w14:paraId="63A185EB" w14:textId="77777777" w:rsidR="004E191A" w:rsidRDefault="004E191A" w:rsidP="00362DD8">
      <w:pPr>
        <w:pStyle w:val="norm"/>
        <w:spacing w:line="240" w:lineRule="auto"/>
        <w:rPr>
          <w:rFonts w:ascii="GHEA Grapalat" w:hAnsi="GHEA Grapalat" w:cs="Sylfaen"/>
          <w:sz w:val="20"/>
          <w:szCs w:val="24"/>
          <w:lang w:val="hy-AM" w:eastAsia="en-US"/>
        </w:rPr>
      </w:pPr>
      <w:r>
        <w:rPr>
          <w:rFonts w:ascii="GHEA Grapalat" w:hAnsi="GHEA Grapalat" w:cs="Sylfaen"/>
          <w:sz w:val="20"/>
          <w:lang w:val="hy-AM"/>
        </w:rPr>
        <w:t>5) ենթակապալի պայմանագրի պատճենը և դրա կողմ հանդիսացող անձի տվյալները,  եթե կնքվելիք պայմանագիրն իրականացվելու է ենթակապալի միջոցով:</w:t>
      </w:r>
    </w:p>
    <w:p w14:paraId="469B6595" w14:textId="77777777" w:rsidR="004E191A" w:rsidRDefault="004E191A" w:rsidP="00362DD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294DD78" w14:textId="77777777" w:rsidR="004E191A" w:rsidRDefault="004E191A" w:rsidP="00362DD8">
      <w:pPr>
        <w:pStyle w:val="norm"/>
        <w:spacing w:line="240" w:lineRule="auto"/>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401245A" w14:textId="77777777" w:rsidR="004E191A" w:rsidRDefault="004E191A" w:rsidP="00362DD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ADC6FC8" w14:textId="77777777" w:rsidR="004E191A" w:rsidRDefault="004E191A" w:rsidP="00362DD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5B91263" w14:textId="77777777" w:rsidR="004E191A" w:rsidRDefault="004E191A" w:rsidP="004E191A">
      <w:pPr>
        <w:pStyle w:val="norm"/>
        <w:spacing w:line="240" w:lineRule="auto"/>
        <w:rPr>
          <w:rFonts w:ascii="GHEA Grapalat" w:hAnsi="GHEA Grapalat" w:cs="Sylfaen"/>
          <w:sz w:val="20"/>
          <w:szCs w:val="24"/>
          <w:lang w:val="hy-AM" w:eastAsia="en-US"/>
        </w:rPr>
      </w:pPr>
    </w:p>
    <w:p w14:paraId="08034BCA" w14:textId="77777777" w:rsidR="004E191A" w:rsidRDefault="004E191A" w:rsidP="004E191A">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proofErr w:type="gramStart"/>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proofErr w:type="gramEnd"/>
      <w:r>
        <w:rPr>
          <w:rFonts w:ascii="GHEA Grapalat" w:hAnsi="GHEA Grapalat" w:cs="Arial"/>
          <w:b/>
          <w:sz w:val="20"/>
          <w:lang w:val="es-ES"/>
        </w:rPr>
        <w:t xml:space="preserve"> </w:t>
      </w:r>
    </w:p>
    <w:p w14:paraId="017F4679" w14:textId="77777777" w:rsidR="004E191A" w:rsidRDefault="004E191A" w:rsidP="004E191A">
      <w:pPr>
        <w:jc w:val="center"/>
        <w:rPr>
          <w:rFonts w:ascii="GHEA Grapalat" w:hAnsi="GHEA Grapalat" w:cs="Arial"/>
          <w:b/>
          <w:sz w:val="20"/>
          <w:lang w:val="es-ES"/>
        </w:rPr>
      </w:pPr>
    </w:p>
    <w:p w14:paraId="0ABF4B61" w14:textId="77777777" w:rsidR="004E191A" w:rsidRDefault="004E191A" w:rsidP="004E191A">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proofErr w:type="gramStart"/>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proofErr w:type="gramEnd"/>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 xml:space="preserve"> </w:t>
      </w:r>
      <w:proofErr w:type="spellStart"/>
      <w:r>
        <w:rPr>
          <w:rFonts w:ascii="GHEA Grapalat" w:hAnsi="GHEA Grapalat"/>
          <w:sz w:val="20"/>
          <w:lang w:val="es-ES"/>
        </w:rPr>
        <w:t>համակարգի</w:t>
      </w:r>
      <w:proofErr w:type="spellEnd"/>
      <w:r>
        <w:rPr>
          <w:rFonts w:ascii="GHEA Grapalat" w:hAnsi="GHEA Grapalat"/>
          <w:sz w:val="20"/>
          <w:lang w:val="es-ES"/>
        </w:rPr>
        <w:t xml:space="preserve"> </w:t>
      </w:r>
      <w:proofErr w:type="spellStart"/>
      <w:r>
        <w:rPr>
          <w:rFonts w:ascii="GHEA Grapalat" w:hAnsi="GHEA Grapalat"/>
          <w:sz w:val="20"/>
          <w:lang w:val="es-ES"/>
        </w:rPr>
        <w:t>միջոցով</w:t>
      </w:r>
      <w:proofErr w:type="spellEnd"/>
      <w:r>
        <w:rPr>
          <w:rFonts w:ascii="GHEA Grapalat" w:hAnsi="GHEA Grapalat"/>
          <w:sz w:val="20"/>
          <w:lang w:val="es-ES"/>
        </w:rPr>
        <w:t>:</w:t>
      </w:r>
    </w:p>
    <w:p w14:paraId="67BB7D49" w14:textId="77777777" w:rsidR="004E191A" w:rsidRDefault="004E191A" w:rsidP="004E191A">
      <w:pPr>
        <w:pStyle w:val="norm"/>
        <w:spacing w:line="240" w:lineRule="auto"/>
        <w:ind w:firstLine="567"/>
        <w:rPr>
          <w:rFonts w:ascii="GHEA Grapalat" w:hAnsi="GHEA Grapalat" w:cs="Sylfaen"/>
          <w:sz w:val="20"/>
          <w:szCs w:val="24"/>
          <w:lang w:val="es-ES" w:eastAsia="en-US"/>
        </w:rPr>
      </w:pPr>
      <w:r>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proofErr w:type="spellStart"/>
      <w:r>
        <w:rPr>
          <w:rFonts w:ascii="GHEA Grapalat" w:hAnsi="GHEA Grapalat" w:cs="Sylfaen"/>
          <w:sz w:val="20"/>
        </w:rPr>
        <w:t>վող</w:t>
      </w:r>
      <w:proofErr w:type="spellEnd"/>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1EC255F1" w14:textId="77777777" w:rsidR="004E191A" w:rsidRDefault="004E191A"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w:t>
      </w:r>
    </w:p>
    <w:p w14:paraId="2067B67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Pr>
          <w:rFonts w:ascii="GHEA Grapalat" w:hAnsi="GHEA Grapalat" w:cs="Sylfaen"/>
          <w:sz w:val="20"/>
          <w:szCs w:val="24"/>
          <w:lang w:val="hy-AM" w:eastAsia="en-US"/>
        </w:rPr>
        <w:t xml:space="preserve">բ. </w:t>
      </w:r>
      <w:r w:rsidRPr="007A3D5E">
        <w:rPr>
          <w:rFonts w:ascii="GHEA Grapalat" w:hAnsi="GHEA Grapalat" w:cs="Sylfaen"/>
          <w:b/>
          <w:bCs/>
          <w:sz w:val="20"/>
          <w:szCs w:val="24"/>
          <w:lang w:val="hy-AM" w:eastAsia="en-US"/>
        </w:rPr>
        <w:t>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5CF2096"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ՄԳ-ն ընտրված մասնակցի առաջարկած գինն է.</w:t>
      </w:r>
    </w:p>
    <w:p w14:paraId="3621E6EC"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4DA4A9B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410F1A2F" w14:textId="77777777" w:rsidR="004E191A" w:rsidRDefault="004E191A" w:rsidP="004E191A">
      <w:pPr>
        <w:pStyle w:val="norm"/>
        <w:spacing w:line="240" w:lineRule="auto"/>
        <w:ind w:firstLine="567"/>
        <w:rPr>
          <w:rFonts w:ascii="GHEA Grapalat" w:hAnsi="GHEA Grapalat" w:cs="Sylfaen"/>
          <w:sz w:val="20"/>
          <w:szCs w:val="24"/>
          <w:vertAlign w:val="superscript"/>
          <w:lang w:val="es-ES" w:eastAsia="en-US"/>
        </w:rPr>
      </w:pPr>
      <w:r w:rsidRPr="007A3D5E">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9</w:t>
      </w:r>
    </w:p>
    <w:p w14:paraId="7B6C54F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0604640C"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lastRenderedPageBreak/>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17ECB7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84F98E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10A98A4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32B37CF" w14:textId="77777777" w:rsidR="004E191A" w:rsidRDefault="004E191A" w:rsidP="004E191A">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C08F4DD" w14:textId="38CB187E" w:rsidR="004E191A" w:rsidRDefault="003527F4" w:rsidP="004E191A">
      <w:pPr>
        <w:pStyle w:val="norm"/>
        <w:spacing w:line="240" w:lineRule="auto"/>
        <w:ind w:firstLine="360"/>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4E191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EA69502" w14:textId="77777777" w:rsidR="004E191A" w:rsidRDefault="004E191A" w:rsidP="004E191A">
      <w:pPr>
        <w:pStyle w:val="norm"/>
        <w:spacing w:line="240" w:lineRule="auto"/>
        <w:ind w:firstLine="567"/>
        <w:rPr>
          <w:rFonts w:ascii="GHEA Grapalat" w:hAnsi="GHEA Grapalat"/>
          <w:b/>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w:t>
      </w:r>
      <w:proofErr w:type="spellStart"/>
      <w:r>
        <w:rPr>
          <w:rFonts w:ascii="GHEA Grapalat" w:hAnsi="GHEA Grapalat"/>
          <w:sz w:val="20"/>
          <w:lang w:val="es-ES"/>
        </w:rPr>
        <w:t>Եթե</w:t>
      </w:r>
      <w:proofErr w:type="spellEnd"/>
      <w:r>
        <w:rPr>
          <w:rFonts w:ascii="GHEA Grapalat" w:hAnsi="GHEA Grapalat"/>
          <w:sz w:val="20"/>
          <w:lang w:val="es-ES"/>
        </w:rPr>
        <w:t xml:space="preserve"> </w:t>
      </w:r>
      <w:proofErr w:type="spellStart"/>
      <w:r>
        <w:rPr>
          <w:rFonts w:ascii="GHEA Grapalat" w:hAnsi="GHEA Grapalat"/>
          <w:sz w:val="20"/>
          <w:lang w:val="es-ES"/>
        </w:rPr>
        <w:t>կնքվելիք</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գինը</w:t>
      </w:r>
      <w:proofErr w:type="spellEnd"/>
      <w:r>
        <w:rPr>
          <w:rFonts w:ascii="GHEA Grapalat" w:hAnsi="GHEA Grapalat"/>
          <w:sz w:val="20"/>
          <w:lang w:val="es-ES"/>
        </w:rPr>
        <w:t xml:space="preserve"> </w:t>
      </w:r>
      <w:proofErr w:type="spellStart"/>
      <w:r>
        <w:rPr>
          <w:rFonts w:ascii="GHEA Grapalat" w:hAnsi="GHEA Grapalat"/>
          <w:sz w:val="20"/>
          <w:lang w:val="es-ES"/>
        </w:rPr>
        <w:t>կայուն</w:t>
      </w:r>
      <w:proofErr w:type="spellEnd"/>
      <w:r>
        <w:rPr>
          <w:rFonts w:ascii="GHEA Grapalat" w:hAnsi="GHEA Grapalat"/>
          <w:sz w:val="20"/>
          <w:lang w:val="es-ES"/>
        </w:rPr>
        <w:t xml:space="preserve"> է, </w:t>
      </w:r>
      <w:proofErr w:type="spellStart"/>
      <w:r>
        <w:rPr>
          <w:rFonts w:ascii="GHEA Grapalat" w:hAnsi="GHEA Grapalat"/>
          <w:sz w:val="20"/>
          <w:lang w:val="es-ES"/>
        </w:rPr>
        <w:t>ապա</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առաջարկը</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մեկ</w:t>
      </w:r>
      <w:proofErr w:type="spellEnd"/>
      <w:r>
        <w:rPr>
          <w:rFonts w:ascii="GHEA Grapalat" w:hAnsi="GHEA Grapalat"/>
          <w:sz w:val="20"/>
          <w:lang w:val="es-ES"/>
        </w:rPr>
        <w:t xml:space="preserve"> </w:t>
      </w:r>
      <w:proofErr w:type="spellStart"/>
      <w:r>
        <w:rPr>
          <w:rFonts w:ascii="GHEA Grapalat" w:hAnsi="GHEA Grapalat"/>
          <w:sz w:val="20"/>
          <w:lang w:val="es-ES"/>
        </w:rPr>
        <w:t>թվով</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կատարման</w:t>
      </w:r>
      <w:proofErr w:type="spellEnd"/>
      <w:r>
        <w:rPr>
          <w:rFonts w:ascii="GHEA Grapalat" w:hAnsi="GHEA Grapalat"/>
          <w:sz w:val="20"/>
          <w:lang w:val="es-ES"/>
        </w:rPr>
        <w:t xml:space="preserve"> </w:t>
      </w:r>
      <w:proofErr w:type="spellStart"/>
      <w:r>
        <w:rPr>
          <w:rFonts w:ascii="GHEA Grapalat" w:hAnsi="GHEA Grapalat"/>
          <w:sz w:val="20"/>
          <w:lang w:val="es-ES"/>
        </w:rPr>
        <w:t>համար</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roofErr w:type="spellStart"/>
      <w:r>
        <w:rPr>
          <w:rFonts w:ascii="GHEA Grapalat" w:hAnsi="GHEA Grapalat"/>
          <w:sz w:val="20"/>
          <w:lang w:val="es-ES"/>
        </w:rPr>
        <w:t>ընդհանուր</w:t>
      </w:r>
      <w:proofErr w:type="spellEnd"/>
      <w:r>
        <w:rPr>
          <w:rFonts w:ascii="GHEA Grapalat" w:hAnsi="GHEA Grapalat"/>
          <w:sz w:val="20"/>
          <w:lang w:val="es-ES"/>
        </w:rPr>
        <w:t xml:space="preserve"> </w:t>
      </w:r>
      <w:proofErr w:type="spellStart"/>
      <w:r>
        <w:rPr>
          <w:rFonts w:ascii="GHEA Grapalat" w:hAnsi="GHEA Grapalat"/>
          <w:sz w:val="20"/>
          <w:lang w:val="es-ES"/>
        </w:rPr>
        <w:t>գնով</w:t>
      </w:r>
      <w:proofErr w:type="spellEnd"/>
      <w:r>
        <w:rPr>
          <w:rFonts w:ascii="GHEA Grapalat" w:hAnsi="GHEA Grapalat"/>
          <w:sz w:val="20"/>
          <w:lang w:val="es-ES"/>
        </w:rPr>
        <w:t xml:space="preserve"> և </w:t>
      </w:r>
      <w:proofErr w:type="spellStart"/>
      <w:r>
        <w:rPr>
          <w:rFonts w:ascii="GHEA Grapalat" w:hAnsi="GHEA Grapalat"/>
          <w:sz w:val="20"/>
          <w:lang w:val="es-ES"/>
        </w:rPr>
        <w:t>համակարգում</w:t>
      </w:r>
      <w:proofErr w:type="spellEnd"/>
      <w:r>
        <w:rPr>
          <w:rFonts w:ascii="GHEA Grapalat" w:hAnsi="GHEA Grapalat"/>
          <w:sz w:val="20"/>
          <w:lang w:val="es-ES"/>
        </w:rPr>
        <w:t xml:space="preserve"> </w:t>
      </w:r>
      <w:proofErr w:type="spellStart"/>
      <w:r>
        <w:rPr>
          <w:rFonts w:ascii="GHEA Grapalat" w:hAnsi="GHEA Grapalat"/>
          <w:sz w:val="20"/>
          <w:lang w:val="es-ES"/>
        </w:rPr>
        <w:t>պարտադիր</w:t>
      </w:r>
      <w:proofErr w:type="spellEnd"/>
      <w:r>
        <w:rPr>
          <w:rFonts w:ascii="GHEA Grapalat" w:hAnsi="GHEA Grapalat"/>
          <w:sz w:val="20"/>
          <w:lang w:val="es-ES"/>
        </w:rPr>
        <w:t xml:space="preserve"> </w:t>
      </w:r>
      <w:proofErr w:type="spellStart"/>
      <w:r>
        <w:rPr>
          <w:rFonts w:ascii="GHEA Grapalat" w:hAnsi="GHEA Grapalat"/>
          <w:sz w:val="20"/>
          <w:lang w:val="es-ES"/>
        </w:rPr>
        <w:t>լրացվում</w:t>
      </w:r>
      <w:proofErr w:type="spellEnd"/>
      <w:r>
        <w:rPr>
          <w:rFonts w:ascii="GHEA Grapalat" w:hAnsi="GHEA Grapalat"/>
          <w:sz w:val="20"/>
          <w:lang w:val="es-ES"/>
        </w:rPr>
        <w:t xml:space="preserve">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xml:space="preserve">։ </w:t>
      </w:r>
      <w:proofErr w:type="spellStart"/>
      <w:r>
        <w:rPr>
          <w:rFonts w:ascii="GHEA Grapalat" w:hAnsi="GHEA Grapalat"/>
          <w:sz w:val="20"/>
          <w:lang w:val="es-ES"/>
        </w:rPr>
        <w:t>Ընդ</w:t>
      </w:r>
      <w:proofErr w:type="spellEnd"/>
      <w:r>
        <w:rPr>
          <w:rFonts w:ascii="GHEA Grapalat" w:hAnsi="GHEA Grapalat"/>
          <w:sz w:val="20"/>
          <w:lang w:val="es-ES"/>
        </w:rPr>
        <w:t xml:space="preserve"> </w:t>
      </w:r>
      <w:proofErr w:type="spellStart"/>
      <w:r>
        <w:rPr>
          <w:rFonts w:ascii="GHEA Grapalat" w:hAnsi="GHEA Grapalat"/>
          <w:sz w:val="20"/>
          <w:lang w:val="es-ES"/>
        </w:rPr>
        <w:t>որում</w:t>
      </w:r>
      <w:proofErr w:type="spellEnd"/>
      <w:r>
        <w:rPr>
          <w:rFonts w:ascii="GHEA Grapalat" w:hAnsi="GHEA Grapalat"/>
          <w:sz w:val="20"/>
          <w:lang w:val="es-ES"/>
        </w:rPr>
        <w:t xml:space="preserve"> </w:t>
      </w:r>
      <w:proofErr w:type="spellStart"/>
      <w:r>
        <w:rPr>
          <w:rFonts w:ascii="GHEA Grapalat" w:hAnsi="GHEA Grapalat"/>
          <w:sz w:val="20"/>
          <w:lang w:val="es-ES"/>
        </w:rPr>
        <w:t>մասնակցից</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պահանջվել</w:t>
      </w:r>
      <w:proofErr w:type="spellEnd"/>
      <w:r>
        <w:rPr>
          <w:rFonts w:ascii="GHEA Grapalat" w:hAnsi="GHEA Grapalat"/>
          <w:sz w:val="20"/>
          <w:lang w:val="es-ES"/>
        </w:rPr>
        <w:t xml:space="preserve">, </w:t>
      </w:r>
      <w:proofErr w:type="spellStart"/>
      <w:r>
        <w:rPr>
          <w:rFonts w:ascii="GHEA Grapalat" w:hAnsi="GHEA Grapalat"/>
          <w:sz w:val="20"/>
          <w:lang w:val="es-ES"/>
        </w:rPr>
        <w:t>որ</w:t>
      </w:r>
      <w:proofErr w:type="spellEnd"/>
      <w:r>
        <w:rPr>
          <w:rFonts w:ascii="GHEA Grapalat" w:hAnsi="GHEA Grapalat"/>
          <w:sz w:val="20"/>
          <w:lang w:val="es-ES"/>
        </w:rPr>
        <w:t xml:space="preserve"> </w:t>
      </w:r>
      <w:proofErr w:type="spellStart"/>
      <w:r>
        <w:rPr>
          <w:rFonts w:ascii="GHEA Grapalat" w:hAnsi="GHEA Grapalat"/>
          <w:sz w:val="20"/>
          <w:lang w:val="es-ES"/>
        </w:rPr>
        <w:t>նա</w:t>
      </w:r>
      <w:proofErr w:type="spellEnd"/>
      <w:r>
        <w:rPr>
          <w:rFonts w:ascii="GHEA Grapalat" w:hAnsi="GHEA Grapalat"/>
          <w:sz w:val="20"/>
          <w:lang w:val="es-ES"/>
        </w:rPr>
        <w:t xml:space="preserve"> </w:t>
      </w:r>
      <w:proofErr w:type="spellStart"/>
      <w:r>
        <w:rPr>
          <w:rFonts w:ascii="GHEA Grapalat" w:hAnsi="GHEA Grapalat"/>
          <w:sz w:val="20"/>
          <w:lang w:val="es-ES"/>
        </w:rPr>
        <w:t>ներկայացնի</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առաջարկի</w:t>
      </w:r>
      <w:proofErr w:type="spellEnd"/>
      <w:r>
        <w:rPr>
          <w:rFonts w:ascii="GHEA Grapalat" w:hAnsi="GHEA Grapalat"/>
          <w:sz w:val="20"/>
          <w:lang w:val="es-ES"/>
        </w:rPr>
        <w:t xml:space="preserve"> </w:t>
      </w:r>
      <w:proofErr w:type="spellStart"/>
      <w:r>
        <w:rPr>
          <w:rFonts w:ascii="GHEA Grapalat" w:hAnsi="GHEA Grapalat"/>
          <w:sz w:val="20"/>
          <w:lang w:val="es-ES"/>
        </w:rPr>
        <w:t>հիմնավորումներ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որևէ</w:t>
      </w:r>
      <w:proofErr w:type="spellEnd"/>
      <w:r>
        <w:rPr>
          <w:rFonts w:ascii="GHEA Grapalat" w:hAnsi="GHEA Grapalat"/>
          <w:sz w:val="20"/>
          <w:lang w:val="es-ES"/>
        </w:rPr>
        <w:t xml:space="preserve"> </w:t>
      </w:r>
      <w:proofErr w:type="spellStart"/>
      <w:r>
        <w:rPr>
          <w:rFonts w:ascii="GHEA Grapalat" w:hAnsi="GHEA Grapalat"/>
          <w:sz w:val="20"/>
          <w:lang w:val="es-ES"/>
        </w:rPr>
        <w:t>այլ</w:t>
      </w:r>
      <w:proofErr w:type="spellEnd"/>
      <w:r>
        <w:rPr>
          <w:rFonts w:ascii="GHEA Grapalat" w:hAnsi="GHEA Grapalat"/>
          <w:sz w:val="20"/>
          <w:lang w:val="es-ES"/>
        </w:rPr>
        <w:t xml:space="preserve"> </w:t>
      </w:r>
      <w:proofErr w:type="spellStart"/>
      <w:r>
        <w:rPr>
          <w:rFonts w:ascii="GHEA Grapalat" w:hAnsi="GHEA Grapalat"/>
          <w:sz w:val="20"/>
          <w:lang w:val="es-ES"/>
        </w:rPr>
        <w:t>տիպի</w:t>
      </w:r>
      <w:proofErr w:type="spellEnd"/>
      <w:r>
        <w:rPr>
          <w:rFonts w:ascii="GHEA Grapalat" w:hAnsi="GHEA Grapalat"/>
          <w:sz w:val="20"/>
          <w:lang w:val="es-ES"/>
        </w:rPr>
        <w:t xml:space="preserve"> </w:t>
      </w:r>
      <w:proofErr w:type="spellStart"/>
      <w:r>
        <w:rPr>
          <w:rFonts w:ascii="GHEA Grapalat" w:hAnsi="GHEA Grapalat"/>
          <w:sz w:val="20"/>
          <w:lang w:val="es-ES"/>
        </w:rPr>
        <w:t>տեղեկություններ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փաստաթղթեր</w:t>
      </w:r>
      <w:proofErr w:type="spellEnd"/>
      <w:r>
        <w:rPr>
          <w:rFonts w:ascii="GHEA Grapalat" w:hAnsi="GHEA Grapalat"/>
          <w:sz w:val="20"/>
          <w:lang w:val="es-ES"/>
        </w:rPr>
        <w:t xml:space="preserve">, </w:t>
      </w:r>
      <w:proofErr w:type="spellStart"/>
      <w:r>
        <w:rPr>
          <w:rFonts w:ascii="GHEA Grapalat" w:hAnsi="GHEA Grapalat"/>
          <w:sz w:val="20"/>
          <w:lang w:val="es-ES"/>
        </w:rPr>
        <w:t>ինչպես</w:t>
      </w:r>
      <w:proofErr w:type="spellEnd"/>
      <w:r>
        <w:rPr>
          <w:rFonts w:ascii="GHEA Grapalat" w:hAnsi="GHEA Grapalat"/>
          <w:sz w:val="20"/>
          <w:lang w:val="es-ES"/>
        </w:rPr>
        <w:t xml:space="preserve"> </w:t>
      </w:r>
      <w:proofErr w:type="spellStart"/>
      <w:r>
        <w:rPr>
          <w:rFonts w:ascii="GHEA Grapalat" w:hAnsi="GHEA Grapalat"/>
          <w:sz w:val="20"/>
          <w:lang w:val="es-ES"/>
        </w:rPr>
        <w:t>նաև</w:t>
      </w:r>
      <w:proofErr w:type="spellEnd"/>
      <w:r>
        <w:rPr>
          <w:rFonts w:ascii="GHEA Grapalat" w:hAnsi="GHEA Grapalat"/>
          <w:sz w:val="20"/>
          <w:lang w:val="es-ES"/>
        </w:rPr>
        <w:t xml:space="preserve"> </w:t>
      </w:r>
      <w:proofErr w:type="spellStart"/>
      <w:r>
        <w:rPr>
          <w:rFonts w:ascii="GHEA Grapalat" w:hAnsi="GHEA Grapalat"/>
          <w:sz w:val="20"/>
          <w:lang w:val="es-ES"/>
        </w:rPr>
        <w:t>մասնակցի</w:t>
      </w:r>
      <w:proofErr w:type="spellEnd"/>
      <w:r>
        <w:rPr>
          <w:rFonts w:ascii="GHEA Grapalat" w:hAnsi="GHEA Grapalat"/>
          <w:sz w:val="20"/>
          <w:lang w:val="es-ES"/>
        </w:rPr>
        <w:t xml:space="preserve"> </w:t>
      </w:r>
      <w:proofErr w:type="spellStart"/>
      <w:r>
        <w:rPr>
          <w:rFonts w:ascii="GHEA Grapalat" w:hAnsi="GHEA Grapalat"/>
          <w:sz w:val="20"/>
          <w:lang w:val="es-ES"/>
        </w:rPr>
        <w:t>շահույթի</w:t>
      </w:r>
      <w:proofErr w:type="spellEnd"/>
      <w:r>
        <w:rPr>
          <w:rFonts w:ascii="GHEA Grapalat" w:hAnsi="GHEA Grapalat"/>
          <w:sz w:val="20"/>
          <w:lang w:val="es-ES"/>
        </w:rPr>
        <w:t xml:space="preserve"> </w:t>
      </w:r>
      <w:proofErr w:type="spellStart"/>
      <w:r>
        <w:rPr>
          <w:rFonts w:ascii="GHEA Grapalat" w:hAnsi="GHEA Grapalat"/>
          <w:sz w:val="20"/>
          <w:lang w:val="es-ES"/>
        </w:rPr>
        <w:t>չափը</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հրավերով</w:t>
      </w:r>
      <w:proofErr w:type="spellEnd"/>
      <w:r>
        <w:rPr>
          <w:rFonts w:ascii="GHEA Grapalat" w:hAnsi="GHEA Grapalat"/>
          <w:sz w:val="20"/>
          <w:lang w:val="es-ES"/>
        </w:rPr>
        <w:t xml:space="preserve"> </w:t>
      </w:r>
      <w:proofErr w:type="spellStart"/>
      <w:r>
        <w:rPr>
          <w:rFonts w:ascii="GHEA Grapalat" w:hAnsi="GHEA Grapalat"/>
          <w:sz w:val="20"/>
          <w:lang w:val="es-ES"/>
        </w:rPr>
        <w:t>սահմանափակվել</w:t>
      </w:r>
      <w:proofErr w:type="spellEnd"/>
      <w:r>
        <w:rPr>
          <w:rFonts w:ascii="GHEA Grapalat" w:hAnsi="GHEA Grapalat"/>
          <w:sz w:val="20"/>
          <w:lang w:val="es-ES"/>
        </w:rPr>
        <w:t>:</w:t>
      </w:r>
    </w:p>
    <w:p w14:paraId="17AF3596" w14:textId="77777777" w:rsidR="004E191A" w:rsidRDefault="004E191A" w:rsidP="004E191A">
      <w:pPr>
        <w:pStyle w:val="norm"/>
        <w:spacing w:line="240" w:lineRule="auto"/>
        <w:ind w:firstLine="567"/>
        <w:rPr>
          <w:rFonts w:ascii="GHEA Grapalat" w:hAnsi="GHEA Grapalat"/>
          <w:b/>
          <w:sz w:val="20"/>
          <w:lang w:val="es-ES"/>
        </w:rPr>
      </w:pPr>
    </w:p>
    <w:p w14:paraId="18DEF8C6" w14:textId="77777777" w:rsidR="004E191A" w:rsidRDefault="004E191A" w:rsidP="004E191A">
      <w:pPr>
        <w:pStyle w:val="norm"/>
        <w:spacing w:line="240" w:lineRule="auto"/>
        <w:ind w:firstLine="567"/>
        <w:rPr>
          <w:rFonts w:ascii="GHEA Grapalat" w:hAnsi="GHEA Grapalat"/>
          <w:b/>
          <w:sz w:val="20"/>
          <w:lang w:val="es-ES"/>
        </w:rPr>
      </w:pPr>
    </w:p>
    <w:p w14:paraId="3CFA9035" w14:textId="77777777" w:rsidR="004E191A" w:rsidRDefault="004E191A" w:rsidP="004E191A">
      <w:pPr>
        <w:pStyle w:val="norm"/>
        <w:spacing w:line="240" w:lineRule="auto"/>
        <w:ind w:firstLine="567"/>
        <w:rPr>
          <w:rFonts w:ascii="GHEA Grapalat" w:hAnsi="GHEA Grapalat"/>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737B17A5" w14:textId="77777777" w:rsidR="004E191A" w:rsidRDefault="004E191A" w:rsidP="004E191A">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5446FF57" w14:textId="77777777" w:rsidR="004E191A" w:rsidRDefault="004E191A" w:rsidP="004E191A">
      <w:pPr>
        <w:pStyle w:val="BodyTextIndent"/>
        <w:spacing w:after="0" w:line="240" w:lineRule="auto"/>
        <w:ind w:firstLine="567"/>
        <w:rPr>
          <w:rFonts w:ascii="GHEA Grapalat" w:hAnsi="GHEA Grapalat" w:cs="Times New Roman"/>
          <w:b/>
          <w:i/>
          <w:sz w:val="20"/>
          <w:lang w:val="af-ZA"/>
        </w:rPr>
      </w:pPr>
    </w:p>
    <w:p w14:paraId="42BE83BF"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Times New Roman"/>
          <w:sz w:val="20"/>
          <w:lang w:val="af-ZA"/>
        </w:rPr>
        <w:t>6.1</w:t>
      </w:r>
      <w:r>
        <w:rPr>
          <w:rFonts w:ascii="GHEA Grapalat" w:hAnsi="GHEA Grapalat" w:cs="Times New Roman"/>
          <w:i/>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14:paraId="21D119BE"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14:paraId="6DD56251" w14:textId="77777777" w:rsidR="004E191A" w:rsidRDefault="004E191A" w:rsidP="004E191A">
      <w:pPr>
        <w:ind w:firstLine="567"/>
        <w:jc w:val="center"/>
        <w:rPr>
          <w:rFonts w:ascii="GHEA Grapalat" w:hAnsi="GHEA Grapalat"/>
          <w:b/>
          <w:sz w:val="20"/>
          <w:lang w:val="af-ZA"/>
        </w:rPr>
      </w:pPr>
    </w:p>
    <w:p w14:paraId="2E29A487"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7. </w:t>
      </w:r>
      <w:r>
        <w:rPr>
          <w:rFonts w:ascii="GHEA Grapalat" w:hAnsi="GHEA Grapalat" w:cs="Sylfaen"/>
          <w:b/>
          <w:sz w:val="20"/>
          <w:lang w:val="es-ES"/>
        </w:rPr>
        <w:t>ՀԱՅՏԻ</w:t>
      </w:r>
      <w:r>
        <w:rPr>
          <w:rFonts w:ascii="GHEA Grapalat" w:hAnsi="GHEA Grapalat" w:cs="Times Armenian"/>
          <w:b/>
          <w:sz w:val="20"/>
          <w:lang w:val="af-ZA"/>
        </w:rPr>
        <w:t xml:space="preserve"> </w:t>
      </w:r>
      <w:r>
        <w:rPr>
          <w:rFonts w:ascii="GHEA Grapalat" w:hAnsi="GHEA Grapalat" w:cs="Sylfaen"/>
          <w:b/>
          <w:sz w:val="20"/>
          <w:lang w:val="es-ES"/>
        </w:rPr>
        <w:t>ԱՊԱՀՈՎՈՒՄԸ</w:t>
      </w:r>
      <w:r>
        <w:rPr>
          <w:rFonts w:ascii="GHEA Grapalat" w:hAnsi="GHEA Grapalat" w:cs="Times Armenian"/>
          <w:b/>
          <w:sz w:val="20"/>
          <w:lang w:val="af-ZA"/>
        </w:rPr>
        <w:t xml:space="preserve"> </w:t>
      </w:r>
    </w:p>
    <w:p w14:paraId="0E99A67D" w14:textId="77777777" w:rsidR="004E191A" w:rsidRDefault="004E191A" w:rsidP="004E191A">
      <w:pPr>
        <w:ind w:firstLine="567"/>
        <w:jc w:val="both"/>
        <w:rPr>
          <w:rFonts w:ascii="GHEA Grapalat" w:hAnsi="GHEA Grapalat"/>
          <w:b/>
          <w:sz w:val="20"/>
          <w:lang w:val="af-ZA"/>
        </w:rPr>
      </w:pPr>
    </w:p>
    <w:p w14:paraId="3794BBEA"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7.1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կարգով </w:t>
      </w:r>
      <w:proofErr w:type="spellStart"/>
      <w:r>
        <w:rPr>
          <w:rFonts w:ascii="GHEA Grapalat" w:hAnsi="GHEA Grapalat" w:cs="Sylfaen"/>
          <w:bCs/>
          <w:sz w:val="20"/>
          <w:szCs w:val="20"/>
        </w:rPr>
        <w:t>ներկայացնում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ապահովում</w:t>
      </w:r>
      <w:proofErr w:type="spellEnd"/>
      <w:r>
        <w:rPr>
          <w:rFonts w:ascii="GHEA Grapalat" w:hAnsi="GHEA Grapalat" w:cs="Sylfaen"/>
          <w:bCs/>
          <w:sz w:val="20"/>
          <w:szCs w:val="20"/>
          <w:lang w:val="af-ZA"/>
        </w:rPr>
        <w:t>:</w:t>
      </w:r>
      <w:r>
        <w:rPr>
          <w:rFonts w:ascii="GHEA Grapalat" w:hAnsi="GHEA Grapalat"/>
          <w:sz w:val="20"/>
          <w:szCs w:val="20"/>
          <w:lang w:val="af-ZA"/>
        </w:rPr>
        <w:t xml:space="preserve"> </w:t>
      </w:r>
    </w:p>
    <w:p w14:paraId="5FF9C3D1" w14:textId="6277678C" w:rsidR="004E191A" w:rsidRDefault="004E191A" w:rsidP="004E191A">
      <w:pPr>
        <w:ind w:firstLine="567"/>
        <w:jc w:val="both"/>
        <w:rPr>
          <w:rFonts w:ascii="GHEA Grapalat" w:hAnsi="GHEA Grapalat" w:cs="Sylfaen"/>
          <w:sz w:val="20"/>
          <w:szCs w:val="20"/>
          <w:lang w:val="af-ZA"/>
        </w:rPr>
      </w:pP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բանկային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երաշխիքի</w:t>
      </w:r>
      <w:proofErr w:type="spellEnd"/>
      <w:r>
        <w:rPr>
          <w:rFonts w:ascii="GHEA Grapalat" w:hAnsi="GHEA Grapalat" w:cs="Sylfaen"/>
          <w:sz w:val="20"/>
          <w:szCs w:val="20"/>
          <w:lang w:val="af-ZA"/>
        </w:rPr>
        <w:t xml:space="preserve"> (հավելված 3) </w:t>
      </w:r>
      <w:proofErr w:type="spellStart"/>
      <w:r>
        <w:rPr>
          <w:rFonts w:ascii="GHEA Grapalat" w:hAnsi="GHEA Grapalat" w:cs="Sylfaen"/>
          <w:sz w:val="20"/>
          <w:szCs w:val="20"/>
        </w:rPr>
        <w:t>կամ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կանխիկ</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փողի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ձևով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հավասար</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003527F4">
        <w:rPr>
          <w:rFonts w:ascii="GHEA Grapalat" w:hAnsi="GHEA Grapalat" w:cs="Sylfaen"/>
          <w:sz w:val="20"/>
          <w:szCs w:val="20"/>
          <w:lang w:val="hy-AM"/>
        </w:rPr>
        <w:t xml:space="preserve"> </w:t>
      </w:r>
      <w:proofErr w:type="spellStart"/>
      <w:r>
        <w:rPr>
          <w:rFonts w:ascii="GHEA Grapalat" w:hAnsi="GHEA Grapalat" w:cs="Sylfaen"/>
          <w:sz w:val="20"/>
          <w:szCs w:val="20"/>
        </w:rPr>
        <w:t>հինգ</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տոկոսին</w:t>
      </w:r>
      <w:proofErr w:type="spellEnd"/>
      <w:r>
        <w:rPr>
          <w:rFonts w:ascii="GHEA Grapalat" w:hAnsi="GHEA Grapalat" w:cs="Sylfaen"/>
          <w:sz w:val="20"/>
          <w:szCs w:val="20"/>
          <w:lang w:val="af-ZA"/>
        </w:rPr>
        <w:t>:</w:t>
      </w:r>
      <w:r>
        <w:rPr>
          <w:rFonts w:ascii="GHEA Grapalat" w:hAnsi="GHEA Grapalat" w:cs="Sylfaen"/>
          <w:bCs/>
          <w:sz w:val="20"/>
          <w:szCs w:val="20"/>
          <w:lang w:val="af-ZA"/>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Ընդ</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եթե</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մասնակիցը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ներկայացրել</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սույն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սահմանված</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չափից</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ավելի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համարվում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հրավերի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պահանջներին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բավարարող</w:t>
      </w:r>
      <w:proofErr w:type="spellEnd"/>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proofErr w:type="spellStart"/>
      <w:r>
        <w:rPr>
          <w:rFonts w:ascii="GHEA Grapalat" w:hAnsi="GHEA Grapalat" w:cs="Sylfaen"/>
          <w:sz w:val="20"/>
          <w:szCs w:val="20"/>
        </w:rPr>
        <w:t>ենթակա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չէ</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մերժման</w:t>
      </w:r>
      <w:proofErr w:type="spellEnd"/>
      <w:r>
        <w:rPr>
          <w:rFonts w:ascii="GHEA Grapalat" w:hAnsi="GHEA Grapalat" w:cs="Sylfaen"/>
          <w:sz w:val="20"/>
          <w:szCs w:val="20"/>
          <w:lang w:val="af-ZA"/>
        </w:rPr>
        <w:t>:</w:t>
      </w:r>
    </w:p>
    <w:p w14:paraId="0BDA1187" w14:textId="77777777" w:rsidR="004E191A" w:rsidRDefault="004E191A" w:rsidP="004E191A">
      <w:pPr>
        <w:ind w:firstLine="567"/>
        <w:jc w:val="both"/>
        <w:rPr>
          <w:rFonts w:ascii="GHEA Grapalat" w:hAnsi="GHEA Grapalat"/>
          <w:sz w:val="20"/>
          <w:szCs w:val="20"/>
          <w:lang w:val="af-ZA"/>
        </w:rPr>
      </w:pPr>
      <w:proofErr w:type="spellStart"/>
      <w:r>
        <w:rPr>
          <w:rFonts w:ascii="GHEA Grapalat" w:hAnsi="GHEA Grapalat"/>
          <w:sz w:val="20"/>
          <w:szCs w:val="20"/>
        </w:rPr>
        <w:t>Կանխիկ</w:t>
      </w:r>
      <w:proofErr w:type="spellEnd"/>
      <w:r>
        <w:rPr>
          <w:rFonts w:ascii="GHEA Grapalat" w:hAnsi="GHEA Grapalat"/>
          <w:sz w:val="20"/>
          <w:szCs w:val="20"/>
          <w:lang w:val="af-ZA"/>
        </w:rPr>
        <w:t xml:space="preserve"> </w:t>
      </w:r>
      <w:proofErr w:type="spellStart"/>
      <w:r>
        <w:rPr>
          <w:rFonts w:ascii="GHEA Grapalat" w:hAnsi="GHEA Grapalat"/>
          <w:sz w:val="20"/>
          <w:szCs w:val="20"/>
        </w:rPr>
        <w:t>փողի</w:t>
      </w:r>
      <w:proofErr w:type="spellEnd"/>
      <w:r>
        <w:rPr>
          <w:rFonts w:ascii="GHEA Grapalat" w:hAnsi="GHEA Grapalat"/>
          <w:sz w:val="20"/>
          <w:szCs w:val="20"/>
          <w:lang w:val="af-ZA"/>
        </w:rPr>
        <w:t xml:space="preserve"> </w:t>
      </w:r>
      <w:proofErr w:type="spellStart"/>
      <w:r>
        <w:rPr>
          <w:rFonts w:ascii="GHEA Grapalat" w:hAnsi="GHEA Grapalat"/>
          <w:sz w:val="20"/>
          <w:szCs w:val="20"/>
        </w:rPr>
        <w:t>ձևով</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պետք</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փոխանցվի</w:t>
      </w:r>
      <w:proofErr w:type="spellEnd"/>
      <w:r>
        <w:rPr>
          <w:rFonts w:ascii="GHEA Grapalat" w:hAnsi="GHEA Grapalat"/>
          <w:sz w:val="20"/>
          <w:szCs w:val="20"/>
          <w:lang w:val="af-ZA"/>
        </w:rPr>
        <w:t xml:space="preserve"> </w:t>
      </w:r>
      <w:proofErr w:type="spellStart"/>
      <w:r>
        <w:rPr>
          <w:rFonts w:ascii="GHEA Grapalat" w:hAnsi="GHEA Grapalat"/>
          <w:sz w:val="20"/>
          <w:szCs w:val="20"/>
        </w:rPr>
        <w:t>Կենտրոնական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գանձապետարանում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af-ZA"/>
        </w:rPr>
        <w:t xml:space="preserve"> </w:t>
      </w:r>
      <w:proofErr w:type="spellStart"/>
      <w:r>
        <w:rPr>
          <w:rFonts w:ascii="GHEA Grapalat" w:hAnsi="GHEA Grapalat"/>
          <w:sz w:val="20"/>
          <w:szCs w:val="20"/>
        </w:rPr>
        <w:t>մարմնի</w:t>
      </w:r>
      <w:proofErr w:type="spellEnd"/>
      <w:r>
        <w:rPr>
          <w:rFonts w:ascii="GHEA Grapalat" w:hAnsi="GHEA Grapalat"/>
          <w:sz w:val="20"/>
          <w:szCs w:val="20"/>
          <w:lang w:val="af-ZA"/>
        </w:rPr>
        <w:t xml:space="preserve"> </w:t>
      </w:r>
      <w:proofErr w:type="spellStart"/>
      <w:r>
        <w:rPr>
          <w:rFonts w:ascii="GHEA Grapalat" w:hAnsi="GHEA Grapalat"/>
          <w:sz w:val="20"/>
          <w:szCs w:val="20"/>
        </w:rPr>
        <w:t>անվամբ</w:t>
      </w:r>
      <w:proofErr w:type="spellEnd"/>
      <w:r>
        <w:rPr>
          <w:rFonts w:ascii="GHEA Grapalat" w:hAnsi="GHEA Grapalat"/>
          <w:sz w:val="20"/>
          <w:szCs w:val="20"/>
          <w:lang w:val="af-ZA"/>
        </w:rPr>
        <w:t xml:space="preserve"> </w:t>
      </w:r>
      <w:proofErr w:type="spellStart"/>
      <w:r>
        <w:rPr>
          <w:rFonts w:ascii="GHEA Grapalat" w:hAnsi="GHEA Grapalat"/>
          <w:sz w:val="20"/>
          <w:szCs w:val="20"/>
        </w:rPr>
        <w:t>բացված</w:t>
      </w:r>
      <w:proofErr w:type="spellEnd"/>
      <w:r>
        <w:rPr>
          <w:rFonts w:ascii="GHEA Grapalat" w:hAnsi="GHEA Grapalat"/>
          <w:sz w:val="20"/>
          <w:szCs w:val="20"/>
          <w:lang w:val="af-ZA"/>
        </w:rPr>
        <w:t xml:space="preserve"> </w:t>
      </w:r>
      <w:r>
        <w:rPr>
          <w:rFonts w:ascii="GHEA Grapalat" w:hAnsi="GHEA Grapalat"/>
          <w:lang w:val="af-ZA"/>
        </w:rPr>
        <w:t>«</w:t>
      </w:r>
      <w:r>
        <w:rPr>
          <w:rFonts w:ascii="GHEA Grapalat" w:hAnsi="GHEA Grapalat"/>
          <w:sz w:val="20"/>
          <w:szCs w:val="20"/>
          <w:lang w:val="af-ZA"/>
        </w:rPr>
        <w:t>900008000466</w:t>
      </w:r>
      <w:r>
        <w:rPr>
          <w:rFonts w:ascii="GHEA Grapalat" w:hAnsi="GHEA Grapalat"/>
          <w:lang w:val="af-ZA"/>
        </w:rPr>
        <w:t>»</w:t>
      </w:r>
      <w:r>
        <w:rPr>
          <w:rFonts w:ascii="GHEA Grapalat" w:hAnsi="GHEA Grapalat"/>
          <w:sz w:val="20"/>
          <w:szCs w:val="20"/>
          <w:lang w:val="af-ZA"/>
        </w:rPr>
        <w:t xml:space="preserve"> </w:t>
      </w:r>
      <w:proofErr w:type="spellStart"/>
      <w:r>
        <w:rPr>
          <w:rFonts w:ascii="GHEA Grapalat" w:hAnsi="GHEA Grapalat"/>
          <w:sz w:val="20"/>
          <w:szCs w:val="20"/>
        </w:rPr>
        <w:t>գանձապետական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հաշվին</w:t>
      </w:r>
      <w:proofErr w:type="spellEnd"/>
      <w:r>
        <w:rPr>
          <w:rFonts w:ascii="GHEA Grapalat" w:hAnsi="GHEA Grapalat"/>
          <w:sz w:val="20"/>
          <w:szCs w:val="20"/>
          <w:lang w:val="af-ZA"/>
        </w:rPr>
        <w:t xml:space="preserve">, </w:t>
      </w:r>
      <w:proofErr w:type="spellStart"/>
      <w:r>
        <w:rPr>
          <w:rFonts w:ascii="GHEA Grapalat" w:hAnsi="GHEA Grapalat"/>
          <w:sz w:val="20"/>
          <w:szCs w:val="20"/>
        </w:rPr>
        <w:t>որը</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ենթակա</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վերադարձման</w:t>
      </w:r>
      <w:proofErr w:type="spellEnd"/>
      <w:r>
        <w:rPr>
          <w:rFonts w:ascii="GHEA Grapalat" w:hAnsi="GHEA Grapalat"/>
          <w:sz w:val="20"/>
          <w:szCs w:val="20"/>
          <w:lang w:val="af-ZA"/>
        </w:rPr>
        <w:t xml:space="preserve"> </w:t>
      </w:r>
      <w:proofErr w:type="spellStart"/>
      <w:r>
        <w:rPr>
          <w:rFonts w:ascii="GHEA Grapalat" w:hAnsi="GHEA Grapalat"/>
          <w:sz w:val="20"/>
          <w:szCs w:val="20"/>
        </w:rPr>
        <w:t>այն</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ներկայացրած</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մասնակցին</w:t>
      </w:r>
      <w:proofErr w:type="spellEnd"/>
      <w:r>
        <w:rPr>
          <w:rFonts w:ascii="GHEA Grapalat" w:hAnsi="GHEA Grapalat"/>
          <w:sz w:val="20"/>
          <w:szCs w:val="20"/>
          <w:lang w:val="af-ZA"/>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af-ZA"/>
        </w:rPr>
        <w:t xml:space="preserve">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հրավերի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7.3 </w:t>
      </w:r>
      <w:proofErr w:type="spellStart"/>
      <w:r>
        <w:rPr>
          <w:rFonts w:ascii="GHEA Grapalat" w:hAnsi="GHEA Grapalat"/>
          <w:sz w:val="20"/>
          <w:szCs w:val="20"/>
        </w:rPr>
        <w:t>կետով</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դեպքերի</w:t>
      </w:r>
      <w:proofErr w:type="spellEnd"/>
      <w:r>
        <w:rPr>
          <w:rFonts w:ascii="GHEA Grapalat" w:hAnsi="GHEA Grapalat"/>
          <w:sz w:val="20"/>
          <w:szCs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ժամկետն</w:t>
      </w:r>
      <w:proofErr w:type="spellEnd"/>
      <w:r>
        <w:rPr>
          <w:rFonts w:ascii="GHEA Grapalat" w:hAnsi="GHEA Grapalat"/>
          <w:sz w:val="20"/>
          <w:szCs w:val="20"/>
          <w:lang w:val="af-ZA"/>
        </w:rPr>
        <w:t xml:space="preserve"> </w:t>
      </w:r>
      <w:proofErr w:type="spellStart"/>
      <w:r>
        <w:rPr>
          <w:rFonts w:ascii="GHEA Grapalat" w:hAnsi="GHEA Grapalat"/>
          <w:sz w:val="20"/>
          <w:szCs w:val="20"/>
        </w:rPr>
        <w:t>ավարտվելուն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af-ZA"/>
        </w:rPr>
        <w:t xml:space="preserve"> </w:t>
      </w:r>
      <w:proofErr w:type="spellStart"/>
      <w:r>
        <w:rPr>
          <w:rFonts w:ascii="GHEA Grapalat" w:hAnsi="GHEA Grapalat"/>
          <w:sz w:val="20"/>
          <w:szCs w:val="20"/>
        </w:rPr>
        <w:t>արդյունքները</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բողոքարկված</w:t>
      </w:r>
      <w:proofErr w:type="spellEnd"/>
      <w:r>
        <w:rPr>
          <w:rFonts w:ascii="GHEA Grapalat" w:hAnsi="GHEA Grapalat"/>
          <w:sz w:val="20"/>
          <w:szCs w:val="20"/>
          <w:lang w:val="af-ZA"/>
        </w:rPr>
        <w:t xml:space="preserve"> </w:t>
      </w:r>
      <w:proofErr w:type="spellStart"/>
      <w:r>
        <w:rPr>
          <w:rFonts w:ascii="GHEA Grapalat" w:hAnsi="GHEA Grapalat"/>
          <w:sz w:val="20"/>
          <w:szCs w:val="20"/>
        </w:rPr>
        <w:t>չեն</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Բողոքի</w:t>
      </w:r>
      <w:proofErr w:type="spellEnd"/>
      <w:r>
        <w:rPr>
          <w:rFonts w:ascii="GHEA Grapalat" w:hAnsi="GHEA Grapalat"/>
          <w:sz w:val="20"/>
          <w:szCs w:val="20"/>
          <w:lang w:val="af-ZA"/>
        </w:rPr>
        <w:t xml:space="preserve"> </w:t>
      </w:r>
      <w:proofErr w:type="spellStart"/>
      <w:r>
        <w:rPr>
          <w:rFonts w:ascii="GHEA Grapalat" w:hAnsi="GHEA Grapalat"/>
          <w:sz w:val="20"/>
          <w:szCs w:val="20"/>
        </w:rPr>
        <w:t>առկայության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af-ZA"/>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af-ZA"/>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af-ZA"/>
        </w:rPr>
        <w:t xml:space="preserve"> </w:t>
      </w:r>
      <w:proofErr w:type="spellStart"/>
      <w:r>
        <w:rPr>
          <w:rFonts w:ascii="GHEA Grapalat" w:hAnsi="GHEA Grapalat"/>
          <w:sz w:val="20"/>
          <w:szCs w:val="20"/>
        </w:rPr>
        <w:t>անփոփոխ</w:t>
      </w:r>
      <w:proofErr w:type="spellEnd"/>
      <w:r>
        <w:rPr>
          <w:rFonts w:ascii="GHEA Grapalat" w:hAnsi="GHEA Grapalat"/>
          <w:sz w:val="20"/>
          <w:szCs w:val="20"/>
          <w:lang w:val="af-ZA"/>
        </w:rPr>
        <w:t xml:space="preserve"> </w:t>
      </w:r>
      <w:proofErr w:type="spellStart"/>
      <w:r>
        <w:rPr>
          <w:rFonts w:ascii="GHEA Grapalat" w:hAnsi="GHEA Grapalat"/>
          <w:sz w:val="20"/>
          <w:szCs w:val="20"/>
        </w:rPr>
        <w:t>թողնելու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af-ZA"/>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af-ZA"/>
        </w:rPr>
        <w:t xml:space="preserve"> </w:t>
      </w:r>
      <w:proofErr w:type="spellStart"/>
      <w:r>
        <w:rPr>
          <w:rFonts w:ascii="GHEA Grapalat" w:hAnsi="GHEA Grapalat"/>
          <w:sz w:val="20"/>
          <w:szCs w:val="20"/>
        </w:rPr>
        <w:t>դատական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ակտն</w:t>
      </w:r>
      <w:proofErr w:type="spellEnd"/>
      <w:r>
        <w:rPr>
          <w:rFonts w:ascii="GHEA Grapalat" w:hAnsi="GHEA Grapalat"/>
          <w:sz w:val="20"/>
          <w:szCs w:val="20"/>
          <w:lang w:val="af-ZA"/>
        </w:rPr>
        <w:t xml:space="preserve"> </w:t>
      </w:r>
      <w:proofErr w:type="spellStart"/>
      <w:r>
        <w:rPr>
          <w:rFonts w:ascii="GHEA Grapalat" w:hAnsi="GHEA Grapalat"/>
          <w:sz w:val="20"/>
          <w:szCs w:val="20"/>
        </w:rPr>
        <w:t>օրինական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ուժի</w:t>
      </w:r>
      <w:proofErr w:type="spellEnd"/>
      <w:r>
        <w:rPr>
          <w:rFonts w:ascii="GHEA Grapalat" w:hAnsi="GHEA Grapalat"/>
          <w:sz w:val="20"/>
          <w:szCs w:val="20"/>
          <w:lang w:val="af-ZA"/>
        </w:rPr>
        <w:t xml:space="preserve"> </w:t>
      </w:r>
      <w:proofErr w:type="spellStart"/>
      <w:r>
        <w:rPr>
          <w:rFonts w:ascii="GHEA Grapalat" w:hAnsi="GHEA Grapalat"/>
          <w:sz w:val="20"/>
          <w:szCs w:val="20"/>
        </w:rPr>
        <w:t>մեջ</w:t>
      </w:r>
      <w:proofErr w:type="spellEnd"/>
      <w:r>
        <w:rPr>
          <w:rFonts w:ascii="GHEA Grapalat" w:hAnsi="GHEA Grapalat"/>
          <w:sz w:val="20"/>
          <w:szCs w:val="20"/>
          <w:lang w:val="af-ZA"/>
        </w:rPr>
        <w:t xml:space="preserve"> </w:t>
      </w:r>
      <w:proofErr w:type="spellStart"/>
      <w:r>
        <w:rPr>
          <w:rFonts w:ascii="GHEA Grapalat" w:hAnsi="GHEA Grapalat"/>
          <w:sz w:val="20"/>
          <w:szCs w:val="20"/>
        </w:rPr>
        <w:t>մտնելու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w:t>
      </w:r>
    </w:p>
    <w:p w14:paraId="5876E939"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af-ZA"/>
        </w:rPr>
        <w:t xml:space="preserve">Պատվիրատուի ղեկավարը հայտի ապահովման </w:t>
      </w:r>
      <w:r>
        <w:rPr>
          <w:rFonts w:ascii="GHEA Grapalat" w:hAnsi="GHEA Grapalat" w:cs="Sylfaen"/>
          <w:sz w:val="20"/>
          <w:lang w:val="hy-AM"/>
        </w:rPr>
        <w:t>վերադարձման մասին սույն կետով նախատեսված ժամկետներում գրավոր տեղեկացնում է՝</w:t>
      </w:r>
    </w:p>
    <w:p w14:paraId="64DE215F"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38B32868"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D286BD0" w14:textId="77777777" w:rsidR="004E191A" w:rsidRDefault="004E191A" w:rsidP="002F6783">
      <w:pPr>
        <w:ind w:firstLine="567"/>
        <w:jc w:val="both"/>
        <w:rPr>
          <w:rFonts w:ascii="GHEA Grapalat" w:hAnsi="GHEA Grapalat"/>
          <w:sz w:val="20"/>
          <w:szCs w:val="20"/>
          <w:lang w:val="af-ZA"/>
        </w:rPr>
      </w:pPr>
      <w:r>
        <w:rPr>
          <w:rFonts w:ascii="GHEA Grapalat" w:hAnsi="GHEA Grapalat" w:cs="Sylfaen"/>
          <w:sz w:val="20"/>
          <w:szCs w:val="20"/>
          <w:lang w:val="af-ZA"/>
        </w:rPr>
        <w:t xml:space="preserve">7.2 </w:t>
      </w:r>
      <w:r>
        <w:rPr>
          <w:rFonts w:ascii="GHEA Grapalat" w:hAnsi="GHEA Grapalat"/>
          <w:sz w:val="20"/>
          <w:szCs w:val="20"/>
          <w:lang w:val="hy-AM"/>
        </w:rPr>
        <w:t>Գնման</w:t>
      </w:r>
      <w:r>
        <w:rPr>
          <w:rFonts w:ascii="GHEA Grapalat" w:hAnsi="GHEA Grapalat"/>
          <w:sz w:val="20"/>
          <w:szCs w:val="20"/>
          <w:lang w:val="af-ZA"/>
        </w:rPr>
        <w:t xml:space="preserve"> </w:t>
      </w:r>
      <w:r>
        <w:rPr>
          <w:rFonts w:ascii="GHEA Grapalat" w:hAnsi="GHEA Grapalat"/>
          <w:sz w:val="20"/>
          <w:szCs w:val="20"/>
          <w:lang w:val="hy-AM"/>
        </w:rPr>
        <w:t>ընթացակարգը</w:t>
      </w:r>
      <w:r>
        <w:rPr>
          <w:rFonts w:ascii="GHEA Grapalat" w:hAnsi="GHEA Grapalat"/>
          <w:sz w:val="20"/>
          <w:szCs w:val="20"/>
          <w:lang w:val="af-ZA"/>
        </w:rPr>
        <w:t xml:space="preserve"> </w:t>
      </w:r>
      <w:r>
        <w:rPr>
          <w:rFonts w:ascii="GHEA Grapalat" w:hAnsi="GHEA Grapalat"/>
          <w:sz w:val="20"/>
          <w:szCs w:val="20"/>
          <w:lang w:val="hy-AM"/>
        </w:rPr>
        <w:t>չափաբաժիններով</w:t>
      </w:r>
      <w:r>
        <w:rPr>
          <w:rFonts w:ascii="GHEA Grapalat" w:hAnsi="GHEA Grapalat"/>
          <w:sz w:val="20"/>
          <w:szCs w:val="20"/>
          <w:lang w:val="af-ZA"/>
        </w:rPr>
        <w:t xml:space="preserve"> </w:t>
      </w:r>
      <w:r>
        <w:rPr>
          <w:rFonts w:ascii="GHEA Grapalat" w:hAnsi="GHEA Grapalat"/>
          <w:sz w:val="20"/>
          <w:szCs w:val="20"/>
          <w:lang w:val="hy-AM"/>
        </w:rPr>
        <w:t>կազմակերպվելու</w:t>
      </w:r>
      <w:r>
        <w:rPr>
          <w:rFonts w:ascii="GHEA Grapalat" w:hAnsi="GHEA Grapalat"/>
          <w:sz w:val="20"/>
          <w:szCs w:val="20"/>
          <w:lang w:val="af-ZA"/>
        </w:rPr>
        <w:t xml:space="preserve"> </w:t>
      </w:r>
      <w:r>
        <w:rPr>
          <w:rFonts w:ascii="GHEA Grapalat" w:hAnsi="GHEA Grapalat"/>
          <w:sz w:val="20"/>
          <w:szCs w:val="20"/>
          <w:lang w:val="hy-AM"/>
        </w:rPr>
        <w:t>դեպքում</w:t>
      </w:r>
      <w:r>
        <w:rPr>
          <w:rFonts w:ascii="GHEA Grapalat" w:hAnsi="GHEA Grapalat"/>
          <w:sz w:val="20"/>
          <w:szCs w:val="20"/>
          <w:lang w:val="af-ZA"/>
        </w:rPr>
        <w:t xml:space="preserve">, </w:t>
      </w:r>
      <w:r>
        <w:rPr>
          <w:rFonts w:ascii="GHEA Grapalat" w:hAnsi="GHEA Grapalat"/>
          <w:sz w:val="20"/>
          <w:szCs w:val="20"/>
          <w:lang w:val="hy-AM"/>
        </w:rPr>
        <w:t>եթե</w:t>
      </w:r>
      <w:r>
        <w:rPr>
          <w:rFonts w:ascii="GHEA Grapalat" w:hAnsi="GHEA Grapalat"/>
          <w:sz w:val="20"/>
          <w:szCs w:val="20"/>
          <w:lang w:val="af-ZA"/>
        </w:rPr>
        <w:t xml:space="preserve">`  </w:t>
      </w:r>
    </w:p>
    <w:p w14:paraId="22BCF556" w14:textId="77777777" w:rsidR="004E191A" w:rsidRDefault="004E191A" w:rsidP="004E191A">
      <w:pPr>
        <w:ind w:firstLine="567"/>
        <w:jc w:val="both"/>
        <w:rPr>
          <w:rFonts w:ascii="GHEA Grapalat" w:hAnsi="GHEA Grapalat"/>
          <w:sz w:val="20"/>
          <w:szCs w:val="20"/>
          <w:lang w:val="af-ZA"/>
        </w:rPr>
      </w:pPr>
      <w:r>
        <w:rPr>
          <w:rFonts w:ascii="GHEA Grapalat" w:hAnsi="GHEA Grapalat"/>
          <w:sz w:val="20"/>
          <w:szCs w:val="20"/>
          <w:lang w:val="hy-AM"/>
        </w:rPr>
        <w:lastRenderedPageBreak/>
        <w:t>ա.</w:t>
      </w:r>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հայտ</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մեկից</w:t>
      </w:r>
      <w:proofErr w:type="spellEnd"/>
      <w:r>
        <w:rPr>
          <w:rFonts w:ascii="GHEA Grapalat" w:hAnsi="GHEA Grapalat"/>
          <w:sz w:val="20"/>
          <w:szCs w:val="20"/>
          <w:lang w:val="af-ZA"/>
        </w:rPr>
        <w:t xml:space="preserve"> </w:t>
      </w:r>
      <w:proofErr w:type="spellStart"/>
      <w:r>
        <w:rPr>
          <w:rFonts w:ascii="GHEA Grapalat" w:hAnsi="GHEA Grapalat"/>
          <w:sz w:val="20"/>
          <w:szCs w:val="20"/>
        </w:rPr>
        <w:t>ավել</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ապա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կարող</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af-ZA"/>
        </w:rPr>
        <w:t xml:space="preserve"> </w:t>
      </w:r>
      <w:proofErr w:type="spellStart"/>
      <w:r>
        <w:rPr>
          <w:rFonts w:ascii="GHEA Grapalat" w:hAnsi="GHEA Grapalat"/>
          <w:sz w:val="20"/>
          <w:szCs w:val="20"/>
        </w:rPr>
        <w:t>ինչպես</w:t>
      </w:r>
      <w:proofErr w:type="spellEnd"/>
      <w:r>
        <w:rPr>
          <w:rFonts w:ascii="GHEA Grapalat" w:hAnsi="GHEA Grapalat"/>
          <w:sz w:val="20"/>
          <w:szCs w:val="20"/>
          <w:lang w:val="af-ZA"/>
        </w:rPr>
        <w:t xml:space="preserve"> </w:t>
      </w:r>
      <w:proofErr w:type="spellStart"/>
      <w:r>
        <w:rPr>
          <w:rFonts w:ascii="GHEA Grapalat" w:hAnsi="GHEA Grapalat"/>
          <w:sz w:val="20"/>
          <w:szCs w:val="20"/>
        </w:rPr>
        <w:t>յուրաքանչյուր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չափաբաժնի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առանձին</w:t>
      </w:r>
      <w:proofErr w:type="spellEnd"/>
      <w:r>
        <w:rPr>
          <w:rFonts w:ascii="GHEA Grapalat" w:hAnsi="GHEA Grapalat"/>
          <w:sz w:val="20"/>
          <w:szCs w:val="20"/>
          <w:lang w:val="af-ZA"/>
        </w:rPr>
        <w:t xml:space="preserve">, </w:t>
      </w:r>
      <w:proofErr w:type="spellStart"/>
      <w:r>
        <w:rPr>
          <w:rFonts w:ascii="GHEA Grapalat" w:hAnsi="GHEA Grapalat"/>
          <w:sz w:val="20"/>
          <w:szCs w:val="20"/>
        </w:rPr>
        <w:t>այնպես</w:t>
      </w:r>
      <w:proofErr w:type="spellEnd"/>
      <w:r>
        <w:rPr>
          <w:rFonts w:ascii="GHEA Grapalat" w:hAnsi="GHEA Grapalat"/>
          <w:sz w:val="20"/>
          <w:szCs w:val="20"/>
          <w:lang w:val="af-ZA"/>
        </w:rPr>
        <w:t xml:space="preserve"> </w:t>
      </w:r>
      <w:proofErr w:type="spellStart"/>
      <w:r>
        <w:rPr>
          <w:rFonts w:ascii="GHEA Grapalat" w:hAnsi="GHEA Grapalat"/>
          <w:sz w:val="20"/>
          <w:szCs w:val="20"/>
        </w:rPr>
        <w:t>էլ</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բոլոր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դրա</w:t>
      </w:r>
      <w:proofErr w:type="spellEnd"/>
      <w:r>
        <w:rPr>
          <w:rFonts w:ascii="GHEA Grapalat" w:hAnsi="GHEA Grapalat"/>
          <w:sz w:val="20"/>
          <w:szCs w:val="20"/>
          <w:lang w:val="af-ZA"/>
        </w:rPr>
        <w:t xml:space="preserve"> </w:t>
      </w:r>
      <w:proofErr w:type="spellStart"/>
      <w:r>
        <w:rPr>
          <w:rFonts w:ascii="GHEA Grapalat" w:hAnsi="GHEA Grapalat"/>
          <w:sz w:val="20"/>
          <w:szCs w:val="20"/>
        </w:rPr>
        <w:t>գումարը</w:t>
      </w:r>
      <w:proofErr w:type="spellEnd"/>
      <w:r>
        <w:rPr>
          <w:rFonts w:ascii="GHEA Grapalat" w:hAnsi="GHEA Grapalat"/>
          <w:sz w:val="20"/>
          <w:szCs w:val="20"/>
          <w:lang w:val="af-ZA"/>
        </w:rPr>
        <w:t xml:space="preserve"> </w:t>
      </w:r>
      <w:proofErr w:type="spellStart"/>
      <w:r>
        <w:rPr>
          <w:rFonts w:ascii="GHEA Grapalat" w:hAnsi="GHEA Grapalat"/>
          <w:sz w:val="20"/>
          <w:szCs w:val="20"/>
        </w:rPr>
        <w:t>հաշվարկվում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r>
        <w:rPr>
          <w:rFonts w:ascii="GHEA Grapalat" w:hAnsi="GHEA Grapalat"/>
          <w:sz w:val="20"/>
          <w:szCs w:val="20"/>
          <w:lang w:val="hy-AM"/>
        </w:rPr>
        <w:t>գնման գների</w:t>
      </w:r>
      <w:r>
        <w:rPr>
          <w:rFonts w:ascii="GHEA Grapalat" w:hAnsi="GHEA Grapalat"/>
          <w:sz w:val="20"/>
          <w:szCs w:val="20"/>
          <w:lang w:val="af-ZA"/>
        </w:rPr>
        <w:t xml:space="preserve"> </w:t>
      </w:r>
      <w:proofErr w:type="spellStart"/>
      <w:r>
        <w:rPr>
          <w:rFonts w:ascii="GHEA Grapalat" w:hAnsi="GHEA Grapalat"/>
          <w:sz w:val="20"/>
          <w:szCs w:val="20"/>
        </w:rPr>
        <w:t>իսկ</w:t>
      </w:r>
      <w:proofErr w:type="spellEnd"/>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գները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գերազանցելու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հանրագումարի</w:t>
      </w:r>
      <w:proofErr w:type="spellEnd"/>
      <w:r>
        <w:rPr>
          <w:rFonts w:ascii="GHEA Grapalat" w:hAnsi="GHEA Grapalat"/>
          <w:sz w:val="20"/>
          <w:szCs w:val="20"/>
          <w:lang w:val="af-ZA"/>
        </w:rPr>
        <w:t xml:space="preserve"> </w:t>
      </w:r>
      <w:proofErr w:type="spellStart"/>
      <w:r>
        <w:rPr>
          <w:rFonts w:ascii="GHEA Grapalat" w:hAnsi="GHEA Grapalat"/>
          <w:sz w:val="20"/>
          <w:szCs w:val="20"/>
        </w:rPr>
        <w:t>նկատմամբ</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հաշվի</w:t>
      </w:r>
      <w:proofErr w:type="spellEnd"/>
      <w:r>
        <w:rPr>
          <w:rFonts w:ascii="GHEA Grapalat" w:hAnsi="GHEA Grapalat"/>
          <w:sz w:val="20"/>
          <w:szCs w:val="20"/>
          <w:lang w:val="af-ZA"/>
        </w:rPr>
        <w:t xml:space="preserve"> </w:t>
      </w:r>
      <w:proofErr w:type="spellStart"/>
      <w:r>
        <w:rPr>
          <w:rFonts w:ascii="GHEA Grapalat" w:hAnsi="GHEA Grapalat"/>
          <w:sz w:val="20"/>
          <w:szCs w:val="20"/>
        </w:rPr>
        <w:t>առնելով</w:t>
      </w:r>
      <w:proofErr w:type="spellEnd"/>
      <w:r>
        <w:rPr>
          <w:rFonts w:ascii="GHEA Grapalat" w:hAnsi="GHEA Grapalat"/>
          <w:sz w:val="20"/>
          <w:szCs w:val="20"/>
          <w:lang w:val="af-ZA"/>
        </w:rPr>
        <w:t xml:space="preserve"> </w:t>
      </w:r>
      <w:proofErr w:type="spellStart"/>
      <w:r>
        <w:rPr>
          <w:rFonts w:ascii="GHEA Grapalat" w:hAnsi="GHEA Grapalat"/>
          <w:sz w:val="20"/>
          <w:szCs w:val="20"/>
        </w:rPr>
        <w:t>Կարգի</w:t>
      </w:r>
      <w:proofErr w:type="spellEnd"/>
      <w:r>
        <w:rPr>
          <w:rFonts w:ascii="GHEA Grapalat" w:hAnsi="GHEA Grapalat"/>
          <w:sz w:val="20"/>
          <w:szCs w:val="20"/>
          <w:lang w:val="af-ZA"/>
        </w:rPr>
        <w:t xml:space="preserve"> 32-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կետի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ենթակետի</w:t>
      </w:r>
      <w:proofErr w:type="spellEnd"/>
      <w:r>
        <w:rPr>
          <w:rFonts w:ascii="GHEA Grapalat" w:hAnsi="GHEA Grapalat"/>
          <w:sz w:val="20"/>
          <w:szCs w:val="20"/>
          <w:lang w:val="af-ZA"/>
        </w:rPr>
        <w:t xml:space="preserve"> «</w:t>
      </w:r>
      <w:r>
        <w:rPr>
          <w:rFonts w:ascii="GHEA Grapalat" w:hAnsi="GHEA Grapalat"/>
          <w:sz w:val="20"/>
          <w:szCs w:val="20"/>
          <w:lang w:val="hy-AM"/>
        </w:rPr>
        <w:t>ե</w:t>
      </w:r>
      <w:r>
        <w:rPr>
          <w:rFonts w:ascii="GHEA Grapalat" w:hAnsi="GHEA Grapalat"/>
          <w:sz w:val="20"/>
          <w:szCs w:val="20"/>
          <w:lang w:val="af-ZA"/>
        </w:rPr>
        <w:t xml:space="preserve">» </w:t>
      </w:r>
      <w:proofErr w:type="spellStart"/>
      <w:r>
        <w:rPr>
          <w:rFonts w:ascii="GHEA Grapalat" w:hAnsi="GHEA Grapalat"/>
          <w:sz w:val="20"/>
          <w:szCs w:val="20"/>
        </w:rPr>
        <w:t>պարբերության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hy-AM"/>
        </w:rPr>
        <w:t>:</w:t>
      </w:r>
    </w:p>
    <w:p w14:paraId="56C66809"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7.3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վճարում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ապահովումը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նա</w:t>
      </w:r>
      <w:r>
        <w:rPr>
          <w:rFonts w:ascii="GHEA Grapalat" w:hAnsi="GHEA Grapalat" w:cs="Sylfaen"/>
          <w:sz w:val="20"/>
          <w:lang w:val="af-ZA"/>
        </w:rPr>
        <w:t>`</w:t>
      </w:r>
    </w:p>
    <w:p w14:paraId="1491F771"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w:t>
      </w:r>
      <w:r>
        <w:rPr>
          <w:rFonts w:ascii="GHEA Grapalat" w:hAnsi="GHEA Grapalat" w:cs="Sylfaen"/>
          <w:sz w:val="20"/>
          <w:lang w:val="af-ZA"/>
        </w:rPr>
        <w:t xml:space="preserve">, </w:t>
      </w:r>
      <w:r>
        <w:rPr>
          <w:rFonts w:ascii="GHEA Grapalat" w:hAnsi="GHEA Grapalat" w:cs="Sylfaen"/>
          <w:sz w:val="20"/>
          <w:lang w:val="ru-RU"/>
        </w:rPr>
        <w:t>սակայն</w:t>
      </w:r>
      <w:r>
        <w:rPr>
          <w:rFonts w:ascii="GHEA Grapalat" w:hAnsi="GHEA Grapalat" w:cs="Sylfaen"/>
          <w:sz w:val="20"/>
          <w:lang w:val="af-ZA"/>
        </w:rPr>
        <w:t xml:space="preserve"> </w:t>
      </w:r>
      <w:r>
        <w:rPr>
          <w:rFonts w:ascii="GHEA Grapalat" w:hAnsi="GHEA Grapalat" w:cs="Sylfaen"/>
          <w:sz w:val="20"/>
          <w:lang w:val="ru-RU"/>
        </w:rPr>
        <w:t>հրաժարվում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զրկվում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իրավունքից</w:t>
      </w:r>
      <w:r>
        <w:rPr>
          <w:rFonts w:ascii="GHEA Grapalat" w:hAnsi="GHEA Grapalat" w:cs="Sylfaen"/>
          <w:sz w:val="20"/>
          <w:lang w:val="af-ZA"/>
        </w:rPr>
        <w:t>.</w:t>
      </w:r>
    </w:p>
    <w:p w14:paraId="3ECE592E"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2) </w:t>
      </w:r>
      <w:r>
        <w:rPr>
          <w:rFonts w:ascii="GHEA Grapalat" w:hAnsi="GHEA Grapalat" w:cs="Sylfaen"/>
          <w:sz w:val="20"/>
          <w:lang w:val="ru-RU"/>
        </w:rPr>
        <w:t>խախտել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գործընթացի</w:t>
      </w:r>
      <w:r>
        <w:rPr>
          <w:rFonts w:ascii="GHEA Grapalat" w:hAnsi="GHEA Grapalat" w:cs="Sylfaen"/>
          <w:sz w:val="20"/>
          <w:lang w:val="af-ZA"/>
        </w:rPr>
        <w:t xml:space="preserve"> </w:t>
      </w:r>
      <w:r>
        <w:rPr>
          <w:rFonts w:ascii="GHEA Grapalat" w:hAnsi="GHEA Grapalat" w:cs="Sylfaen"/>
          <w:sz w:val="20"/>
          <w:lang w:val="ru-RU"/>
        </w:rPr>
        <w:t>շրջանակում</w:t>
      </w:r>
      <w:r>
        <w:rPr>
          <w:rFonts w:ascii="GHEA Grapalat" w:hAnsi="GHEA Grapalat" w:cs="Sylfaen"/>
          <w:sz w:val="20"/>
          <w:lang w:val="af-ZA"/>
        </w:rPr>
        <w:t xml:space="preserve"> </w:t>
      </w:r>
      <w:r>
        <w:rPr>
          <w:rFonts w:ascii="GHEA Grapalat" w:hAnsi="GHEA Grapalat" w:cs="Sylfaen"/>
          <w:sz w:val="20"/>
          <w:lang w:val="ru-RU"/>
        </w:rPr>
        <w:t>ստանձնած</w:t>
      </w:r>
      <w:r>
        <w:rPr>
          <w:rFonts w:ascii="GHEA Grapalat" w:hAnsi="GHEA Grapalat" w:cs="Sylfaen"/>
          <w:sz w:val="20"/>
          <w:lang w:val="af-ZA"/>
        </w:rPr>
        <w:t xml:space="preserve"> </w:t>
      </w:r>
      <w:r>
        <w:rPr>
          <w:rFonts w:ascii="GHEA Grapalat" w:hAnsi="GHEA Grapalat" w:cs="Sylfaen"/>
          <w:sz w:val="20"/>
          <w:lang w:val="ru-RU"/>
        </w:rPr>
        <w:t>պարտավորություն</w:t>
      </w:r>
      <w:r>
        <w:rPr>
          <w:rFonts w:ascii="GHEA Grapalat" w:hAnsi="GHEA Grapalat" w:cs="Sylfaen"/>
          <w:sz w:val="20"/>
          <w:lang w:val="af-ZA"/>
        </w:rPr>
        <w:t xml:space="preserve">, </w:t>
      </w:r>
      <w:r>
        <w:rPr>
          <w:rFonts w:ascii="GHEA Grapalat" w:hAnsi="GHEA Grapalat" w:cs="Sylfaen"/>
          <w:sz w:val="20"/>
          <w:lang w:val="ru-RU"/>
        </w:rPr>
        <w:t>որը</w:t>
      </w:r>
      <w:r>
        <w:rPr>
          <w:rFonts w:ascii="GHEA Grapalat" w:hAnsi="GHEA Grapalat" w:cs="Sylfaen"/>
          <w:sz w:val="20"/>
          <w:lang w:val="af-ZA"/>
        </w:rPr>
        <w:t xml:space="preserve"> </w:t>
      </w:r>
      <w:r>
        <w:rPr>
          <w:rFonts w:ascii="GHEA Grapalat" w:hAnsi="GHEA Grapalat" w:cs="Sylfaen"/>
          <w:sz w:val="20"/>
          <w:lang w:val="ru-RU"/>
        </w:rPr>
        <w:t>հանգեցրել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w:t>
      </w:r>
      <w:r>
        <w:rPr>
          <w:rFonts w:ascii="GHEA Grapalat" w:hAnsi="GHEA Grapalat" w:cs="Sylfaen"/>
          <w:sz w:val="20"/>
          <w:lang w:val="af-ZA"/>
        </w:rPr>
        <w:t xml:space="preserve"> </w:t>
      </w:r>
      <w:r>
        <w:rPr>
          <w:rFonts w:ascii="GHEA Grapalat" w:hAnsi="GHEA Grapalat" w:cs="Sylfaen"/>
          <w:sz w:val="20"/>
          <w:lang w:val="ru-RU"/>
        </w:rPr>
        <w:t>հետագա</w:t>
      </w:r>
      <w:r>
        <w:rPr>
          <w:rFonts w:ascii="GHEA Grapalat" w:hAnsi="GHEA Grapalat" w:cs="Sylfaen"/>
          <w:sz w:val="20"/>
          <w:lang w:val="af-ZA"/>
        </w:rPr>
        <w:t xml:space="preserve"> </w:t>
      </w:r>
      <w:r>
        <w:rPr>
          <w:rFonts w:ascii="GHEA Grapalat" w:hAnsi="GHEA Grapalat" w:cs="Sylfaen"/>
          <w:sz w:val="20"/>
          <w:lang w:val="ru-RU"/>
        </w:rPr>
        <w:t>մասնակցության</w:t>
      </w:r>
      <w:r>
        <w:rPr>
          <w:rFonts w:ascii="GHEA Grapalat" w:hAnsi="GHEA Grapalat" w:cs="Sylfaen"/>
          <w:sz w:val="20"/>
          <w:lang w:val="af-ZA"/>
        </w:rPr>
        <w:t xml:space="preserve"> </w:t>
      </w:r>
      <w:r>
        <w:rPr>
          <w:rFonts w:ascii="GHEA Grapalat" w:hAnsi="GHEA Grapalat" w:cs="Sylfaen"/>
          <w:sz w:val="20"/>
          <w:lang w:val="ru-RU"/>
        </w:rPr>
        <w:t>դադարեցմանը</w:t>
      </w:r>
      <w:r>
        <w:rPr>
          <w:rFonts w:ascii="GHEA Grapalat" w:hAnsi="GHEA Grapalat" w:cs="Sylfaen"/>
          <w:sz w:val="20"/>
          <w:lang w:val="af-ZA"/>
        </w:rPr>
        <w:t>.</w:t>
      </w:r>
    </w:p>
    <w:p w14:paraId="0D401D38" w14:textId="12623889" w:rsidR="004E191A" w:rsidRDefault="004E191A" w:rsidP="00955889">
      <w:pPr>
        <w:ind w:firstLine="567"/>
        <w:jc w:val="both"/>
        <w:rPr>
          <w:rFonts w:ascii="GHEA Grapalat" w:hAnsi="GHEA Grapalat" w:cs="Sylfaen"/>
          <w:sz w:val="20"/>
          <w:szCs w:val="20"/>
          <w:lang w:val="af-ZA"/>
        </w:rPr>
      </w:pPr>
      <w:r>
        <w:rPr>
          <w:rFonts w:ascii="GHEA Grapalat" w:hAnsi="GHEA Grapalat"/>
          <w:sz w:val="20"/>
          <w:lang w:val="af-ZA"/>
        </w:rPr>
        <w:t>7.4</w:t>
      </w:r>
      <w:r>
        <w:rPr>
          <w:rFonts w:ascii="GHEA Grapalat" w:hAnsi="GHEA Grapalat"/>
          <w:sz w:val="20"/>
          <w:lang w:val="af-ZA"/>
        </w:rPr>
        <w:tab/>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w:t>
      </w:r>
      <w:proofErr w:type="spellStart"/>
      <w:r>
        <w:rPr>
          <w:rFonts w:ascii="GHEA Grapalat" w:hAnsi="GHEA Grapalat" w:cs="Sylfaen"/>
          <w:sz w:val="20"/>
        </w:rPr>
        <w:t>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r>
        <w:rPr>
          <w:rFonts w:ascii="GHEA Grapalat" w:hAnsi="GHEA Grapalat" w:cs="Sylfaen"/>
          <w:sz w:val="20"/>
          <w:lang w:val="hy-AM"/>
        </w:rPr>
        <w:t xml:space="preserve"> հայտերի ներկայացման վերջնաժամկետը</w:t>
      </w:r>
      <w:r>
        <w:rPr>
          <w:rFonts w:ascii="GHEA Grapalat" w:hAnsi="GHEA Grapalat" w:cs="Sylfaen"/>
          <w:sz w:val="20"/>
          <w:lang w:val="af-ZA"/>
        </w:rPr>
        <w:t xml:space="preserve"> </w:t>
      </w:r>
      <w:r>
        <w:rPr>
          <w:rFonts w:ascii="GHEA Grapalat" w:hAnsi="GHEA Grapalat" w:cs="Sylfaen"/>
          <w:sz w:val="20"/>
          <w:lang w:val="hy-AM"/>
        </w:rPr>
        <w:t xml:space="preserve">լրանալու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w:t>
      </w:r>
      <w:r w:rsidR="00C22CDF" w:rsidRPr="00C22CDF">
        <w:rPr>
          <w:rFonts w:ascii="GHEA Grapalat" w:hAnsi="GHEA Grapalat" w:cs="Sylfaen"/>
          <w:b/>
          <w:bCs/>
          <w:sz w:val="20"/>
          <w:lang w:val="af-ZA"/>
        </w:rPr>
        <w:t>120</w:t>
      </w:r>
      <w:r w:rsidRPr="00C22CDF">
        <w:rPr>
          <w:rFonts w:ascii="GHEA Grapalat" w:hAnsi="GHEA Grapalat" w:cs="Sylfaen"/>
          <w:b/>
          <w:bCs/>
          <w:sz w:val="20"/>
          <w:lang w:val="hy-AM"/>
        </w:rPr>
        <w:t xml:space="preserve"> </w:t>
      </w:r>
      <w:r w:rsidRPr="00C22CDF">
        <w:rPr>
          <w:rFonts w:ascii="GHEA Grapalat" w:hAnsi="GHEA Grapalat" w:cs="Sylfaen"/>
          <w:b/>
          <w:bCs/>
          <w:sz w:val="20"/>
          <w:lang w:val="af-ZA"/>
        </w:rPr>
        <w:t>(</w:t>
      </w:r>
      <w:r w:rsidR="00C22CDF" w:rsidRPr="00C22CDF">
        <w:rPr>
          <w:rFonts w:ascii="GHEA Grapalat" w:hAnsi="GHEA Grapalat" w:cs="Sylfaen"/>
          <w:b/>
          <w:bCs/>
          <w:sz w:val="20"/>
          <w:lang w:val="af-ZA"/>
        </w:rPr>
        <w:t>մեկ հարյուր քսան</w:t>
      </w:r>
      <w:r w:rsidRPr="00A64162">
        <w:rPr>
          <w:rFonts w:ascii="GHEA Grapalat" w:hAnsi="GHEA Grapalat" w:cs="Sylfaen"/>
          <w:b/>
          <w:bCs/>
          <w:sz w:val="20"/>
          <w:lang w:val="af-ZA"/>
        </w:rPr>
        <w:t>)</w:t>
      </w:r>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w:t>
      </w:r>
      <w:proofErr w:type="spellEnd"/>
      <w:r>
        <w:rPr>
          <w:rFonts w:ascii="GHEA Grapalat" w:hAnsi="GHEA Grapalat"/>
          <w:sz w:val="20"/>
          <w:szCs w:val="20"/>
          <w:lang w:val="af-ZA"/>
        </w:rPr>
        <w:t>:</w:t>
      </w:r>
      <w:r>
        <w:rPr>
          <w:rStyle w:val="FootnoteReference"/>
          <w:rFonts w:ascii="GHEA Grapalat" w:hAnsi="GHEA Grapalat"/>
          <w:sz w:val="20"/>
          <w:szCs w:val="20"/>
          <w:lang w:val="af-ZA"/>
        </w:rPr>
        <w:footnoteReference w:id="5"/>
      </w:r>
      <w:r>
        <w:rPr>
          <w:rFonts w:ascii="GHEA Grapalat" w:hAnsi="GHEA Grapalat"/>
          <w:sz w:val="20"/>
          <w:szCs w:val="20"/>
          <w:lang w:val="af-ZA"/>
        </w:rPr>
        <w:t xml:space="preserve"> </w:t>
      </w:r>
    </w:p>
    <w:p w14:paraId="6FADA935" w14:textId="6E934200" w:rsidR="004E191A" w:rsidRDefault="004E191A" w:rsidP="0015595A">
      <w:pPr>
        <w:pStyle w:val="NormalWeb"/>
      </w:pPr>
      <w:r>
        <w:t xml:space="preserve">   </w:t>
      </w:r>
      <w:r w:rsidR="00AC63BC">
        <w:t xml:space="preserve">       </w:t>
      </w:r>
      <w:r>
        <w:t xml:space="preserve">7.5 Պատվիրատուի ղեկավարը հայտի ապահովման վճարման պահանջը բանկին, իսկ կանխիկ փողի ձևով ներկայացված ապահովման դեպքում՝ 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w:t>
      </w:r>
    </w:p>
    <w:p w14:paraId="74415B79" w14:textId="77777777" w:rsidR="004E191A" w:rsidRDefault="004E191A" w:rsidP="00715195">
      <w:pPr>
        <w:ind w:firstLine="567"/>
        <w:jc w:val="both"/>
        <w:rPr>
          <w:rFonts w:ascii="GHEA Grapalat" w:hAnsi="GHEA Grapalat" w:cs="Sylfaen"/>
          <w:sz w:val="20"/>
          <w:lang w:val="af-ZA"/>
        </w:rPr>
      </w:pPr>
      <w:r>
        <w:rPr>
          <w:rFonts w:ascii="GHEA Grapalat" w:hAnsi="GHEA Grapalat" w:cs="Sylfaen"/>
          <w:sz w:val="20"/>
          <w:lang w:val="af-ZA"/>
        </w:rPr>
        <w:t>7</w:t>
      </w:r>
      <w:r>
        <w:rPr>
          <w:rFonts w:ascii="Cambria Math" w:hAnsi="Cambria Math" w:cs="Cambria Math"/>
          <w:sz w:val="20"/>
          <w:lang w:val="af-ZA"/>
        </w:rPr>
        <w:t>․</w:t>
      </w:r>
      <w:r>
        <w:rPr>
          <w:rFonts w:ascii="GHEA Grapalat" w:hAnsi="GHEA Grapalat" w:cs="Sylfaen"/>
          <w:sz w:val="20"/>
          <w:lang w:val="hy-AM"/>
        </w:rPr>
        <w:t>6</w:t>
      </w:r>
      <w:r>
        <w:rPr>
          <w:rFonts w:ascii="GHEA Grapalat" w:hAnsi="GHEA Grapalat" w:cs="Sylfaen"/>
          <w:sz w:val="20"/>
          <w:lang w:val="af-ZA"/>
        </w:rPr>
        <w:t xml:space="preserve"> </w:t>
      </w:r>
      <w:r w:rsidRPr="00C45E14">
        <w:rPr>
          <w:rFonts w:ascii="GHEA Grapalat" w:hAnsi="GHEA Grapalat" w:cs="Sylfaen"/>
          <w:sz w:val="20"/>
          <w:lang w:val="hy-AM"/>
        </w:rPr>
        <w:t>Մասնակցի</w:t>
      </w:r>
      <w:r>
        <w:rPr>
          <w:rFonts w:ascii="GHEA Grapalat" w:hAnsi="GHEA Grapalat" w:cs="Sylfaen"/>
          <w:sz w:val="20"/>
          <w:lang w:val="af-ZA"/>
        </w:rPr>
        <w:t xml:space="preserve"> </w:t>
      </w:r>
      <w:r w:rsidRPr="00C45E14">
        <w:rPr>
          <w:rFonts w:ascii="GHEA Grapalat" w:hAnsi="GHEA Grapalat" w:cs="Sylfaen"/>
          <w:sz w:val="20"/>
          <w:lang w:val="hy-AM"/>
        </w:rPr>
        <w:t>հայտը</w:t>
      </w:r>
      <w:r>
        <w:rPr>
          <w:rFonts w:ascii="GHEA Grapalat" w:hAnsi="GHEA Grapalat" w:cs="Sylfaen"/>
          <w:sz w:val="20"/>
          <w:lang w:val="af-ZA"/>
        </w:rPr>
        <w:t xml:space="preserve"> </w:t>
      </w:r>
      <w:r w:rsidRPr="00C45E14">
        <w:rPr>
          <w:rFonts w:ascii="GHEA Grapalat" w:hAnsi="GHEA Grapalat" w:cs="Sylfaen"/>
          <w:sz w:val="20"/>
          <w:lang w:val="hy-AM"/>
        </w:rPr>
        <w:t>ենթակա</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մերժման</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դրանում</w:t>
      </w:r>
      <w:r>
        <w:rPr>
          <w:rFonts w:ascii="GHEA Grapalat" w:hAnsi="GHEA Grapalat" w:cs="Sylfaen"/>
          <w:sz w:val="20"/>
          <w:lang w:val="af-ZA"/>
        </w:rPr>
        <w:t xml:space="preserve"> </w:t>
      </w:r>
      <w:r w:rsidRPr="00C45E14">
        <w:rPr>
          <w:rFonts w:ascii="GHEA Grapalat" w:hAnsi="GHEA Grapalat" w:cs="Sylfaen"/>
          <w:sz w:val="20"/>
          <w:lang w:val="hy-AM"/>
        </w:rPr>
        <w:t>բացակայում</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հայտի</w:t>
      </w:r>
      <w:r>
        <w:rPr>
          <w:rFonts w:ascii="GHEA Grapalat" w:hAnsi="GHEA Grapalat" w:cs="Sylfaen"/>
          <w:sz w:val="20"/>
          <w:lang w:val="af-ZA"/>
        </w:rPr>
        <w:t xml:space="preserve"> </w:t>
      </w:r>
      <w:r w:rsidRPr="00C45E14">
        <w:rPr>
          <w:rFonts w:ascii="GHEA Grapalat" w:hAnsi="GHEA Grapalat" w:cs="Sylfaen"/>
          <w:sz w:val="20"/>
          <w:lang w:val="hy-AM"/>
        </w:rPr>
        <w:t>ապահովումը</w:t>
      </w:r>
      <w:r>
        <w:rPr>
          <w:rFonts w:ascii="GHEA Grapalat" w:hAnsi="GHEA Grapalat" w:cs="Sylfaen"/>
          <w:sz w:val="20"/>
          <w:lang w:val="af-ZA"/>
        </w:rPr>
        <w:t xml:space="preserve">, </w:t>
      </w:r>
      <w:r w:rsidRPr="00C45E14">
        <w:rPr>
          <w:rFonts w:ascii="GHEA Grapalat" w:hAnsi="GHEA Grapalat" w:cs="Sylfaen"/>
          <w:sz w:val="20"/>
          <w:lang w:val="hy-AM"/>
        </w:rPr>
        <w:t>կամ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ներկայացված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հրավերի</w:t>
      </w:r>
      <w:r>
        <w:rPr>
          <w:rFonts w:ascii="GHEA Grapalat" w:hAnsi="GHEA Grapalat" w:cs="Sylfaen"/>
          <w:sz w:val="20"/>
          <w:lang w:val="af-ZA"/>
        </w:rPr>
        <w:t xml:space="preserve"> </w:t>
      </w:r>
      <w:r w:rsidRPr="00C45E14">
        <w:rPr>
          <w:rFonts w:ascii="GHEA Grapalat" w:hAnsi="GHEA Grapalat" w:cs="Sylfaen"/>
          <w:sz w:val="20"/>
          <w:lang w:val="hy-AM"/>
        </w:rPr>
        <w:t>պահանջներին</w:t>
      </w:r>
      <w:r>
        <w:rPr>
          <w:rFonts w:ascii="GHEA Grapalat" w:hAnsi="GHEA Grapalat" w:cs="Sylfaen"/>
          <w:sz w:val="20"/>
          <w:lang w:val="af-ZA"/>
        </w:rPr>
        <w:t xml:space="preserve"> </w:t>
      </w:r>
      <w:r w:rsidRPr="00C45E14">
        <w:rPr>
          <w:rFonts w:ascii="GHEA Grapalat" w:hAnsi="GHEA Grapalat" w:cs="Sylfaen"/>
          <w:sz w:val="20"/>
          <w:lang w:val="hy-AM"/>
        </w:rPr>
        <w:t>անհամապատասխան</w:t>
      </w:r>
      <w:r>
        <w:rPr>
          <w:rFonts w:ascii="GHEA Grapalat" w:hAnsi="GHEA Grapalat" w:cs="Sylfaen"/>
          <w:sz w:val="20"/>
          <w:lang w:val="af-ZA"/>
        </w:rPr>
        <w:t>:</w:t>
      </w:r>
    </w:p>
    <w:p w14:paraId="0A5F2FAA" w14:textId="77777777" w:rsidR="004E191A" w:rsidRDefault="004E191A" w:rsidP="004E191A">
      <w:pPr>
        <w:ind w:firstLine="567"/>
        <w:jc w:val="both"/>
        <w:rPr>
          <w:rFonts w:ascii="GHEA Grapalat" w:hAnsi="GHEA Grapalat" w:cs="Sylfaen"/>
          <w:sz w:val="20"/>
          <w:szCs w:val="20"/>
          <w:lang w:val="af-ZA"/>
        </w:rPr>
      </w:pPr>
    </w:p>
    <w:p w14:paraId="058C5F3E" w14:textId="77777777" w:rsidR="004E191A" w:rsidRDefault="004E191A" w:rsidP="004E191A">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752E787E"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12D16D5A" w14:textId="77777777" w:rsidR="004E191A" w:rsidRDefault="004E191A" w:rsidP="004E191A">
      <w:pPr>
        <w:ind w:firstLine="567"/>
        <w:jc w:val="both"/>
        <w:rPr>
          <w:rFonts w:ascii="GHEA Grapalat" w:hAnsi="GHEA Grapalat"/>
          <w:b/>
          <w:sz w:val="20"/>
          <w:lang w:val="af-ZA"/>
        </w:rPr>
      </w:pPr>
    </w:p>
    <w:p w14:paraId="075CE366" w14:textId="72160F34" w:rsidR="004E191A" w:rsidRDefault="002F6783" w:rsidP="0015595A">
      <w:pPr>
        <w:pStyle w:val="NormalWeb"/>
        <w:rPr>
          <w:rFonts w:cs="Tahoma"/>
          <w:lang w:val="af-ZA"/>
        </w:rPr>
      </w:pPr>
      <w:r>
        <w:t xml:space="preserve">       </w:t>
      </w:r>
      <w:r w:rsidR="007144EF" w:rsidRPr="007144EF">
        <w:rPr>
          <w:lang w:val="af-ZA"/>
        </w:rPr>
        <w:t xml:space="preserve">   </w:t>
      </w:r>
      <w:r w:rsidR="004E191A">
        <w:rPr>
          <w:lang w:val="af-ZA"/>
        </w:rPr>
        <w:t xml:space="preserve">8.1 </w:t>
      </w:r>
      <w:r w:rsidR="004E191A">
        <w:t>Հայտերի</w:t>
      </w:r>
      <w:r w:rsidR="004E191A" w:rsidRPr="00036665">
        <w:rPr>
          <w:lang w:val="af-ZA"/>
        </w:rPr>
        <w:t xml:space="preserve"> </w:t>
      </w:r>
      <w:r w:rsidR="004E191A">
        <w:t>բացումը</w:t>
      </w:r>
      <w:r w:rsidR="004E191A" w:rsidRPr="00036665">
        <w:rPr>
          <w:lang w:val="af-ZA"/>
        </w:rPr>
        <w:t xml:space="preserve"> </w:t>
      </w:r>
      <w:r w:rsidR="004E191A">
        <w:t>կկատարվի</w:t>
      </w:r>
      <w:r w:rsidR="004E191A" w:rsidRPr="00036665">
        <w:rPr>
          <w:lang w:val="af-ZA"/>
        </w:rPr>
        <w:t xml:space="preserve"> </w:t>
      </w:r>
      <w:r w:rsidR="004E191A" w:rsidRPr="00C45E14">
        <w:t>համակարգի</w:t>
      </w:r>
      <w:r w:rsidR="004E191A">
        <w:rPr>
          <w:lang w:val="af-ZA"/>
        </w:rPr>
        <w:t xml:space="preserve"> </w:t>
      </w:r>
      <w:r w:rsidR="004E191A" w:rsidRPr="00C45E14">
        <w:t>միջոցով</w:t>
      </w:r>
      <w:r w:rsidR="004E191A">
        <w:rPr>
          <w:lang w:val="af-ZA"/>
        </w:rPr>
        <w:t xml:space="preserve">`  </w:t>
      </w:r>
      <w:r w:rsidR="004E191A">
        <w:t>սույն</w:t>
      </w:r>
      <w:r w:rsidR="004E191A" w:rsidRPr="00036665">
        <w:rPr>
          <w:lang w:val="af-ZA"/>
        </w:rPr>
        <w:t xml:space="preserve"> </w:t>
      </w:r>
      <w:r w:rsidR="004E191A">
        <w:t>ընթացակարգի</w:t>
      </w:r>
      <w:r w:rsidR="004E191A" w:rsidRPr="00036665">
        <w:rPr>
          <w:lang w:val="af-ZA"/>
        </w:rPr>
        <w:t xml:space="preserve"> </w:t>
      </w:r>
      <w:r w:rsidR="004E191A">
        <w:t>հայտարարությունը</w:t>
      </w:r>
      <w:r w:rsidR="004E191A" w:rsidRPr="00036665">
        <w:rPr>
          <w:lang w:val="af-ZA"/>
        </w:rPr>
        <w:t xml:space="preserve"> </w:t>
      </w:r>
      <w:r w:rsidR="004E191A">
        <w:t>և</w:t>
      </w:r>
      <w:r w:rsidR="004E191A" w:rsidRPr="00036665">
        <w:rPr>
          <w:lang w:val="af-ZA"/>
        </w:rPr>
        <w:t xml:space="preserve"> </w:t>
      </w:r>
      <w:r w:rsidR="004E191A">
        <w:t>հրավերը</w:t>
      </w:r>
      <w:r w:rsidR="004E191A" w:rsidRPr="00036665">
        <w:rPr>
          <w:lang w:val="af-ZA"/>
        </w:rPr>
        <w:t xml:space="preserve"> </w:t>
      </w:r>
      <w:r w:rsidR="004E191A">
        <w:t>համակարգում</w:t>
      </w:r>
      <w:r w:rsidR="004E191A" w:rsidRPr="00036665">
        <w:rPr>
          <w:lang w:val="af-ZA"/>
        </w:rPr>
        <w:t xml:space="preserve"> </w:t>
      </w:r>
      <w:r w:rsidR="004E191A" w:rsidRPr="00C45E14">
        <w:t>հ</w:t>
      </w:r>
      <w:r w:rsidR="004E191A">
        <w:t>րապարակվելու</w:t>
      </w:r>
      <w:r w:rsidR="004E191A" w:rsidRPr="00036665">
        <w:rPr>
          <w:lang w:val="af-ZA"/>
        </w:rPr>
        <w:t xml:space="preserve"> </w:t>
      </w:r>
      <w:r w:rsidR="004E191A" w:rsidRPr="00C45E14">
        <w:t>օրվանից</w:t>
      </w:r>
      <w:r w:rsidR="004E191A">
        <w:rPr>
          <w:lang w:val="af-ZA"/>
        </w:rPr>
        <w:t xml:space="preserve"> </w:t>
      </w:r>
      <w:r w:rsidR="004E191A">
        <w:t>հաշված</w:t>
      </w:r>
      <w:r w:rsidR="00EA7DDC">
        <w:t>՝</w:t>
      </w:r>
      <w:r w:rsidR="004E191A">
        <w:rPr>
          <w:lang w:val="af-ZA"/>
        </w:rPr>
        <w:t xml:space="preserve"> </w:t>
      </w:r>
      <w:r w:rsidR="00EA7DDC" w:rsidRPr="00AF2DC5">
        <w:rPr>
          <w:b/>
          <w:bCs/>
        </w:rPr>
        <w:t>ապրիլի</w:t>
      </w:r>
      <w:r w:rsidR="004E191A" w:rsidRPr="00AF2DC5">
        <w:rPr>
          <w:b/>
          <w:bCs/>
          <w:lang w:val="af-ZA"/>
        </w:rPr>
        <w:t xml:space="preserve"> </w:t>
      </w:r>
      <w:r w:rsidR="0060336E">
        <w:rPr>
          <w:b/>
          <w:bCs/>
          <w:lang w:val="af-ZA"/>
        </w:rPr>
        <w:t>26</w:t>
      </w:r>
      <w:r w:rsidR="00EA7DDC" w:rsidRPr="00AF2DC5">
        <w:rPr>
          <w:b/>
          <w:bCs/>
        </w:rPr>
        <w:t>-ին</w:t>
      </w:r>
      <w:r w:rsidR="004E191A" w:rsidRPr="00AF2DC5">
        <w:rPr>
          <w:b/>
          <w:bCs/>
          <w:lang w:val="af-ZA"/>
        </w:rPr>
        <w:t xml:space="preserve"> </w:t>
      </w:r>
      <w:r w:rsidR="004E191A" w:rsidRPr="00AF2DC5">
        <w:rPr>
          <w:b/>
          <w:bCs/>
        </w:rPr>
        <w:t>ժամը</w:t>
      </w:r>
      <w:r w:rsidR="004E191A" w:rsidRPr="00AF2DC5">
        <w:rPr>
          <w:b/>
          <w:bCs/>
          <w:lang w:val="af-ZA"/>
        </w:rPr>
        <w:t xml:space="preserve"> «</w:t>
      </w:r>
      <w:r w:rsidR="00EA7DDC" w:rsidRPr="00AF2DC5">
        <w:rPr>
          <w:b/>
          <w:bCs/>
        </w:rPr>
        <w:t>11:00</w:t>
      </w:r>
      <w:r w:rsidR="004E191A" w:rsidRPr="00AF2DC5">
        <w:rPr>
          <w:b/>
          <w:bCs/>
          <w:lang w:val="af-ZA"/>
        </w:rPr>
        <w:t>»-</w:t>
      </w:r>
      <w:r w:rsidR="004E191A" w:rsidRPr="00AF2DC5">
        <w:rPr>
          <w:b/>
          <w:bCs/>
        </w:rPr>
        <w:t>ին</w:t>
      </w:r>
      <w:r w:rsidR="004E191A">
        <w:t>։</w:t>
      </w:r>
      <w:r w:rsidR="004E191A" w:rsidRPr="00036665">
        <w:rPr>
          <w:lang w:val="af-ZA"/>
        </w:rPr>
        <w:t xml:space="preserve"> </w:t>
      </w:r>
    </w:p>
    <w:p w14:paraId="118C8165" w14:textId="77777777" w:rsidR="004E191A" w:rsidRDefault="004E191A" w:rsidP="00EA7DDC">
      <w:pPr>
        <w:ind w:firstLine="567"/>
        <w:jc w:val="both"/>
        <w:rPr>
          <w:rFonts w:ascii="GHEA Grapalat" w:hAnsi="GHEA Grapalat" w:cs="Sylfaen"/>
          <w:sz w:val="20"/>
          <w:lang w:val="hy-AM"/>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lang w:val="af-ZA"/>
        </w:rPr>
        <w:t xml:space="preserve"> </w:t>
      </w:r>
      <w:proofErr w:type="spellStart"/>
      <w:r>
        <w:rPr>
          <w:rFonts w:ascii="GHEA Grapalat" w:hAnsi="GHEA Grapalat" w:cs="Sylfaen"/>
          <w:sz w:val="20"/>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rPr>
        <w:t>նախագահը</w:t>
      </w:r>
      <w:proofErr w:type="spellEnd"/>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գնվելիք</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աշխատանքների</w:t>
      </w:r>
      <w:proofErr w:type="spellEnd"/>
      <w:r>
        <w:rPr>
          <w:rFonts w:ascii="GHEA Grapalat" w:hAnsi="GHEA Grapalat" w:cs="Sylfaen"/>
          <w:sz w:val="20"/>
          <w:lang w:val="af-ZA"/>
        </w:rPr>
        <w:t xml:space="preserve"> </w:t>
      </w:r>
      <w:r>
        <w:rPr>
          <w:rFonts w:ascii="GHEA Grapalat" w:hAnsi="GHEA Grapalat" w:cs="Sylfaen"/>
          <w:sz w:val="20"/>
          <w:lang w:val="hy-AM"/>
        </w:rPr>
        <w:t>գնման 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proofErr w:type="spellStart"/>
      <w:r>
        <w:rPr>
          <w:rFonts w:ascii="GHEA Grapalat" w:hAnsi="GHEA Grapalat" w:cs="Sylfaen"/>
          <w:sz w:val="20"/>
        </w:rPr>
        <w:t>ինչպես</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564CC227" w14:textId="77777777" w:rsidR="004E191A" w:rsidRDefault="004E191A" w:rsidP="00EA7DDC">
      <w:pPr>
        <w:ind w:firstLine="567"/>
        <w:jc w:val="both"/>
        <w:rPr>
          <w:rFonts w:ascii="GHEA Grapalat" w:hAnsi="GHEA Grapalat" w:cs="Sylfaen"/>
          <w:sz w:val="20"/>
          <w:lang w:val="af-ZA"/>
        </w:rPr>
      </w:pPr>
      <w:r>
        <w:rPr>
          <w:rFonts w:ascii="GHEA Grapalat" w:hAnsi="GHEA Grapalat"/>
          <w:sz w:val="20"/>
          <w:lang w:val="hy-AM"/>
        </w:rPr>
        <w:t>Համակարգում հանձնաժողովի բացող անդամների գործառույթներն աստիճա</w:t>
      </w:r>
      <w:r>
        <w:rPr>
          <w:rFonts w:ascii="GHEA Grapalat" w:hAnsi="GHEA Grapalat"/>
          <w:sz w:val="20"/>
          <w:lang w:val="hy-AM"/>
        </w:rPr>
        <w:softHyphen/>
        <w:t>նա</w:t>
      </w:r>
      <w:r>
        <w:rPr>
          <w:rFonts w:ascii="GHEA Grapalat" w:hAnsi="GHEA Grapalat"/>
          <w:sz w:val="20"/>
          <w:lang w:val="hy-AM"/>
        </w:rPr>
        <w:softHyphen/>
        <w:t>կարգված են: Աստիճանակարգումը որոշվում է հանձնաժողովի նախա</w:t>
      </w:r>
      <w:r>
        <w:rPr>
          <w:rFonts w:ascii="GHEA Grapalat" w:hAnsi="GHEA Grapalat"/>
          <w:sz w:val="20"/>
          <w:lang w:val="hy-AM"/>
        </w:rPr>
        <w:softHyphen/>
        <w:t>գահի կողմից: Հանձնաժողովի</w:t>
      </w:r>
      <w:r>
        <w:rPr>
          <w:rFonts w:ascii="GHEA Grapalat" w:hAnsi="GHEA Grapalat"/>
          <w:sz w:val="20"/>
          <w:lang w:val="af-ZA"/>
        </w:rPr>
        <w:t xml:space="preserve"> </w:t>
      </w:r>
      <w:r>
        <w:rPr>
          <w:rFonts w:ascii="GHEA Grapalat" w:hAnsi="GHEA Grapalat"/>
          <w:sz w:val="20"/>
          <w:lang w:val="hy-AM"/>
        </w:rPr>
        <w:t>առաջին</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անդամն</w:t>
      </w:r>
      <w:r>
        <w:rPr>
          <w:rFonts w:ascii="GHEA Grapalat" w:hAnsi="GHEA Grapalat"/>
          <w:sz w:val="20"/>
          <w:lang w:val="af-ZA"/>
        </w:rPr>
        <w:t xml:space="preserve"> </w:t>
      </w:r>
      <w:r>
        <w:rPr>
          <w:rFonts w:ascii="GHEA Grapalat" w:hAnsi="GHEA Grapalat"/>
          <w:sz w:val="20"/>
          <w:lang w:val="hy-AM"/>
        </w:rPr>
        <w:t>իր</w:t>
      </w:r>
      <w:r>
        <w:rPr>
          <w:rFonts w:ascii="GHEA Grapalat" w:hAnsi="GHEA Grapalat"/>
          <w:sz w:val="20"/>
          <w:lang w:val="af-ZA"/>
        </w:rPr>
        <w:t xml:space="preserve"> </w:t>
      </w:r>
      <w:r>
        <w:rPr>
          <w:rFonts w:ascii="GHEA Grapalat" w:hAnsi="GHEA Grapalat"/>
          <w:sz w:val="20"/>
          <w:lang w:val="hy-AM"/>
        </w:rPr>
        <w:t>կատարած</w:t>
      </w:r>
      <w:r>
        <w:rPr>
          <w:rFonts w:ascii="GHEA Grapalat" w:hAnsi="GHEA Grapalat"/>
          <w:sz w:val="20"/>
          <w:lang w:val="af-ZA"/>
        </w:rPr>
        <w:t xml:space="preserve"> </w:t>
      </w:r>
      <w:r>
        <w:rPr>
          <w:rFonts w:ascii="GHEA Grapalat" w:hAnsi="GHEA Grapalat"/>
          <w:sz w:val="20"/>
          <w:lang w:val="hy-AM"/>
        </w:rPr>
        <w:t>նշումներով</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անդամի</w:t>
      </w:r>
      <w:r>
        <w:rPr>
          <w:rFonts w:ascii="GHEA Grapalat" w:hAnsi="GHEA Grapalat"/>
          <w:sz w:val="20"/>
          <w:lang w:val="af-ZA"/>
        </w:rPr>
        <w:t xml:space="preserve"> </w:t>
      </w:r>
      <w:r>
        <w:rPr>
          <w:rFonts w:ascii="GHEA Grapalat" w:hAnsi="GHEA Grapalat"/>
          <w:sz w:val="20"/>
          <w:lang w:val="hy-AM"/>
        </w:rPr>
        <w:t>դիտարկմանն</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ներկայացնում</w:t>
      </w:r>
      <w:r>
        <w:rPr>
          <w:rFonts w:ascii="GHEA Grapalat" w:hAnsi="GHEA Grapalat"/>
          <w:sz w:val="20"/>
          <w:lang w:val="af-ZA"/>
        </w:rPr>
        <w:t xml:space="preserve"> </w:t>
      </w:r>
      <w:r>
        <w:rPr>
          <w:rFonts w:ascii="GHEA Grapalat" w:hAnsi="GHEA Grapalat"/>
          <w:sz w:val="20"/>
          <w:lang w:val="hy-AM"/>
        </w:rPr>
        <w:t>բացման</w:t>
      </w:r>
      <w:r>
        <w:rPr>
          <w:rFonts w:ascii="GHEA Grapalat" w:hAnsi="GHEA Grapalat"/>
          <w:sz w:val="20"/>
          <w:lang w:val="af-ZA"/>
        </w:rPr>
        <w:t xml:space="preserve"> </w:t>
      </w:r>
      <w:r>
        <w:rPr>
          <w:rFonts w:ascii="GHEA Grapalat" w:hAnsi="GHEA Grapalat"/>
          <w:sz w:val="20"/>
          <w:lang w:val="hy-AM"/>
        </w:rPr>
        <w:t>ենթակա</w:t>
      </w:r>
      <w:r>
        <w:rPr>
          <w:rFonts w:ascii="GHEA Grapalat" w:hAnsi="GHEA Grapalat"/>
          <w:sz w:val="20"/>
          <w:lang w:val="af-ZA"/>
        </w:rPr>
        <w:t xml:space="preserve"> </w:t>
      </w:r>
      <w:r>
        <w:rPr>
          <w:rFonts w:ascii="GHEA Grapalat" w:hAnsi="GHEA Grapalat"/>
          <w:sz w:val="20"/>
          <w:lang w:val="hy-AM"/>
        </w:rPr>
        <w:t>այն</w:t>
      </w:r>
      <w:r>
        <w:rPr>
          <w:rFonts w:ascii="GHEA Grapalat" w:hAnsi="GHEA Grapalat"/>
          <w:sz w:val="20"/>
          <w:lang w:val="af-ZA"/>
        </w:rPr>
        <w:t xml:space="preserve"> </w:t>
      </w:r>
      <w:r>
        <w:rPr>
          <w:rFonts w:ascii="GHEA Grapalat" w:hAnsi="GHEA Grapalat"/>
          <w:sz w:val="20"/>
          <w:lang w:val="hy-AM"/>
        </w:rPr>
        <w:t>հայտերի</w:t>
      </w:r>
      <w:r>
        <w:rPr>
          <w:rFonts w:ascii="GHEA Grapalat" w:hAnsi="GHEA Grapalat"/>
          <w:sz w:val="20"/>
          <w:lang w:val="af-ZA"/>
        </w:rPr>
        <w:t xml:space="preserve"> </w:t>
      </w:r>
      <w:r>
        <w:rPr>
          <w:rFonts w:ascii="GHEA Grapalat" w:hAnsi="GHEA Grapalat"/>
          <w:sz w:val="20"/>
          <w:lang w:val="hy-AM"/>
        </w:rPr>
        <w:t>ցուցակը</w:t>
      </w:r>
      <w:r>
        <w:rPr>
          <w:rFonts w:ascii="GHEA Grapalat" w:hAnsi="GHEA Grapalat"/>
          <w:sz w:val="20"/>
          <w:lang w:val="af-ZA"/>
        </w:rPr>
        <w:t xml:space="preserve">, </w:t>
      </w:r>
      <w:r>
        <w:rPr>
          <w:rFonts w:ascii="GHEA Grapalat" w:hAnsi="GHEA Grapalat"/>
          <w:sz w:val="20"/>
          <w:lang w:val="hy-AM"/>
        </w:rPr>
        <w:t>որոնց</w:t>
      </w:r>
      <w:r>
        <w:rPr>
          <w:rFonts w:ascii="GHEA Grapalat" w:hAnsi="GHEA Grapalat"/>
          <w:sz w:val="20"/>
          <w:lang w:val="af-ZA"/>
        </w:rPr>
        <w:t xml:space="preserve"> </w:t>
      </w:r>
      <w:r>
        <w:rPr>
          <w:rFonts w:ascii="GHEA Grapalat" w:hAnsi="GHEA Grapalat"/>
          <w:sz w:val="20"/>
          <w:lang w:val="hy-AM"/>
        </w:rPr>
        <w:t>համակարգը</w:t>
      </w:r>
      <w:r>
        <w:rPr>
          <w:rFonts w:ascii="GHEA Grapalat" w:hAnsi="GHEA Grapalat"/>
          <w:sz w:val="20"/>
          <w:lang w:val="af-ZA"/>
        </w:rPr>
        <w:t xml:space="preserve"> </w:t>
      </w:r>
      <w:r>
        <w:rPr>
          <w:rFonts w:ascii="GHEA Grapalat" w:hAnsi="GHEA Grapalat"/>
          <w:sz w:val="20"/>
          <w:lang w:val="hy-AM"/>
        </w:rPr>
        <w:t>դիտել</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որպես</w:t>
      </w:r>
      <w:r>
        <w:rPr>
          <w:rFonts w:ascii="GHEA Grapalat" w:hAnsi="GHEA Grapalat"/>
          <w:sz w:val="20"/>
          <w:lang w:val="af-ZA"/>
        </w:rPr>
        <w:t xml:space="preserve"> </w:t>
      </w:r>
      <w:r>
        <w:rPr>
          <w:rFonts w:ascii="GHEA Grapalat" w:hAnsi="GHEA Grapalat"/>
          <w:sz w:val="20"/>
          <w:lang w:val="hy-AM"/>
        </w:rPr>
        <w:t>ներկայացված</w:t>
      </w:r>
      <w:r>
        <w:rPr>
          <w:rFonts w:ascii="GHEA Grapalat" w:hAnsi="GHEA Grapalat"/>
          <w:sz w:val="20"/>
          <w:lang w:val="af-ZA"/>
        </w:rPr>
        <w:t xml:space="preserve"> (</w:t>
      </w:r>
      <w:r>
        <w:rPr>
          <w:rFonts w:ascii="GHEA Grapalat" w:hAnsi="GHEA Grapalat"/>
          <w:sz w:val="20"/>
          <w:lang w:val="hy-AM"/>
        </w:rPr>
        <w:t>պիտանի</w:t>
      </w:r>
      <w:r>
        <w:rPr>
          <w:rFonts w:ascii="GHEA Grapalat" w:hAnsi="GHEA Grapalat"/>
          <w:sz w:val="20"/>
          <w:lang w:val="af-ZA"/>
        </w:rPr>
        <w:t xml:space="preserve">) </w:t>
      </w:r>
      <w:r>
        <w:rPr>
          <w:rFonts w:ascii="GHEA Grapalat" w:hAnsi="GHEA Grapalat"/>
          <w:sz w:val="20"/>
          <w:lang w:val="hy-AM"/>
        </w:rPr>
        <w:t>հայտեր</w:t>
      </w:r>
      <w:r>
        <w:rPr>
          <w:rFonts w:ascii="GHEA Grapalat" w:hAnsi="GHEA Grapalat"/>
          <w:sz w:val="20"/>
          <w:lang w:val="af-ZA"/>
        </w:rPr>
        <w:t xml:space="preserve">, </w:t>
      </w:r>
      <w:r>
        <w:rPr>
          <w:rFonts w:ascii="GHEA Grapalat" w:hAnsi="GHEA Grapalat"/>
          <w:sz w:val="20"/>
          <w:lang w:val="hy-AM"/>
        </w:rPr>
        <w:t>որից</w:t>
      </w:r>
      <w:r>
        <w:rPr>
          <w:rFonts w:ascii="GHEA Grapalat" w:hAnsi="GHEA Grapalat"/>
          <w:sz w:val="20"/>
          <w:lang w:val="af-ZA"/>
        </w:rPr>
        <w:t xml:space="preserve"> </w:t>
      </w:r>
      <w:r>
        <w:rPr>
          <w:rFonts w:ascii="GHEA Grapalat" w:hAnsi="GHEA Grapalat"/>
          <w:sz w:val="20"/>
          <w:lang w:val="hy-AM"/>
        </w:rPr>
        <w:t>հետո</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անդամը</w:t>
      </w:r>
      <w:r>
        <w:rPr>
          <w:rFonts w:ascii="GHEA Grapalat" w:hAnsi="GHEA Grapalat"/>
          <w:sz w:val="20"/>
          <w:lang w:val="af-ZA"/>
        </w:rPr>
        <w:t xml:space="preserve"> </w:t>
      </w:r>
      <w:r>
        <w:rPr>
          <w:rFonts w:ascii="GHEA Grapalat" w:hAnsi="GHEA Grapalat"/>
          <w:sz w:val="20"/>
          <w:lang w:val="hy-AM"/>
        </w:rPr>
        <w:t>հաստատում</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իրեն</w:t>
      </w:r>
      <w:r>
        <w:rPr>
          <w:rFonts w:ascii="GHEA Grapalat" w:hAnsi="GHEA Grapalat"/>
          <w:sz w:val="20"/>
          <w:lang w:val="af-ZA"/>
        </w:rPr>
        <w:t xml:space="preserve"> </w:t>
      </w:r>
      <w:r>
        <w:rPr>
          <w:rFonts w:ascii="GHEA Grapalat" w:hAnsi="GHEA Grapalat" w:cs="Sylfaen"/>
          <w:sz w:val="20"/>
          <w:lang w:val="hy-AM"/>
        </w:rPr>
        <w:t>ներկայացված</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ցուցակը</w:t>
      </w:r>
      <w:r>
        <w:rPr>
          <w:rFonts w:ascii="GHEA Grapalat" w:hAnsi="GHEA Grapalat" w:cs="Sylfaen"/>
          <w:sz w:val="20"/>
          <w:lang w:val="af-ZA"/>
        </w:rPr>
        <w:t xml:space="preserve">: </w:t>
      </w:r>
      <w:r>
        <w:rPr>
          <w:rFonts w:ascii="GHEA Grapalat" w:hAnsi="GHEA Grapalat" w:cs="Sylfaen"/>
          <w:sz w:val="20"/>
          <w:lang w:val="hy-AM"/>
        </w:rPr>
        <w:t>Հաստատումից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բեռնվում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արձանագրությունը</w:t>
      </w:r>
      <w:r>
        <w:rPr>
          <w:rFonts w:ascii="GHEA Grapalat" w:hAnsi="GHEA Grapalat" w:cs="Sylfaen"/>
          <w:sz w:val="20"/>
          <w:lang w:val="af-ZA"/>
        </w:rPr>
        <w:t xml:space="preserve"> (</w:t>
      </w:r>
      <w:r>
        <w:rPr>
          <w:rFonts w:ascii="GHEA Grapalat" w:hAnsi="GHEA Grapalat" w:cs="Sylfaen"/>
          <w:sz w:val="20"/>
          <w:lang w:val="hy-AM"/>
        </w:rPr>
        <w:t>համակարգում՝</w:t>
      </w:r>
      <w:r>
        <w:rPr>
          <w:rFonts w:ascii="GHEA Grapalat" w:hAnsi="GHEA Grapalat" w:cs="Sylfaen"/>
          <w:sz w:val="20"/>
          <w:lang w:val="af-ZA"/>
        </w:rPr>
        <w:t xml:space="preserve"> </w:t>
      </w:r>
      <w:r>
        <w:rPr>
          <w:rFonts w:ascii="GHEA Grapalat" w:hAnsi="GHEA Grapalat" w:cs="Sylfaen"/>
          <w:sz w:val="20"/>
          <w:lang w:val="hy-AM"/>
        </w:rPr>
        <w:t>հաշվետվություն</w:t>
      </w:r>
      <w:r>
        <w:rPr>
          <w:rFonts w:ascii="GHEA Grapalat" w:hAnsi="GHEA Grapalat" w:cs="Sylfaen"/>
          <w:sz w:val="20"/>
          <w:lang w:val="af-ZA"/>
        </w:rPr>
        <w:t xml:space="preserve">), </w:t>
      </w:r>
      <w:r>
        <w:rPr>
          <w:rFonts w:ascii="GHEA Grapalat" w:hAnsi="GHEA Grapalat" w:cs="Sylfaen"/>
          <w:sz w:val="20"/>
          <w:lang w:val="hy-AM"/>
        </w:rPr>
        <w:t>որը</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հանձնաժողովի</w:t>
      </w:r>
      <w:r>
        <w:rPr>
          <w:rFonts w:ascii="GHEA Grapalat" w:hAnsi="GHEA Grapalat" w:cs="Sylfaen"/>
          <w:sz w:val="20"/>
          <w:lang w:val="af-ZA"/>
        </w:rPr>
        <w:t xml:space="preserve"> </w:t>
      </w:r>
      <w:r>
        <w:rPr>
          <w:rFonts w:ascii="GHEA Grapalat" w:hAnsi="GHEA Grapalat" w:cs="Sylfaen"/>
          <w:sz w:val="20"/>
          <w:lang w:val="hy-AM"/>
        </w:rPr>
        <w:t>քարտուղարը</w:t>
      </w:r>
      <w:r>
        <w:rPr>
          <w:rFonts w:ascii="GHEA Grapalat" w:hAnsi="GHEA Grapalat" w:cs="Sylfaen"/>
          <w:sz w:val="20"/>
          <w:lang w:val="af-ZA"/>
        </w:rPr>
        <w:t xml:space="preserve"> </w:t>
      </w:r>
      <w:r>
        <w:rPr>
          <w:rFonts w:ascii="GHEA Grapalat" w:hAnsi="GHEA Grapalat" w:cs="Sylfaen"/>
          <w:sz w:val="20"/>
          <w:lang w:val="hy-AM"/>
        </w:rPr>
        <w:t xml:space="preserve"> համակարգի միջոցով</w:t>
      </w:r>
      <w:r>
        <w:rPr>
          <w:rFonts w:ascii="GHEA Grapalat" w:hAnsi="GHEA Grapalat" w:cs="Sylfaen"/>
          <w:sz w:val="20"/>
          <w:lang w:val="af-ZA"/>
        </w:rPr>
        <w:t xml:space="preserve"> </w:t>
      </w:r>
      <w:r>
        <w:rPr>
          <w:rFonts w:ascii="GHEA Grapalat" w:hAnsi="GHEA Grapalat" w:cs="Sylfaen"/>
          <w:sz w:val="20"/>
          <w:lang w:val="hy-AM"/>
        </w:rPr>
        <w:t>ուղարկում է մասնակիցների էլեկտրոնային փոստերին</w:t>
      </w:r>
      <w:r>
        <w:rPr>
          <w:rFonts w:ascii="GHEA Grapalat" w:hAnsi="GHEA Grapalat" w:cs="Sylfaen"/>
          <w:sz w:val="20"/>
          <w:lang w:val="af-ZA"/>
        </w:rPr>
        <w:t>:</w:t>
      </w:r>
    </w:p>
    <w:p w14:paraId="59C1306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8.2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կարգով</w:t>
      </w:r>
      <w:proofErr w:type="spellEnd"/>
      <w:r>
        <w:rPr>
          <w:rFonts w:ascii="GHEA Grapalat" w:hAnsi="GHEA Grapalat" w:cs="Sylfaen"/>
          <w:sz w:val="20"/>
          <w:lang w:val="af-ZA"/>
        </w:rPr>
        <w:t xml:space="preserve">: </w:t>
      </w:r>
    </w:p>
    <w:p w14:paraId="636BB2C4"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չափաբաժինների</w:t>
      </w:r>
      <w:proofErr w:type="spellEnd"/>
      <w:r>
        <w:rPr>
          <w:rFonts w:ascii="GHEA Grapalat" w:hAnsi="GHEA Grapalat" w:cs="Sylfaen"/>
          <w:sz w:val="20"/>
          <w:lang w:val="af-ZA"/>
        </w:rPr>
        <w:t xml:space="preserve"> </w:t>
      </w:r>
      <w:proofErr w:type="spellStart"/>
      <w:r>
        <w:rPr>
          <w:rFonts w:ascii="GHEA Grapalat" w:hAnsi="GHEA Grapalat" w:cs="Sylfaen"/>
          <w:sz w:val="20"/>
        </w:rPr>
        <w:t>քանակը</w:t>
      </w:r>
      <w:proofErr w:type="spellEnd"/>
      <w:r>
        <w:rPr>
          <w:rFonts w:ascii="GHEA Grapalat" w:hAnsi="GHEA Grapalat" w:cs="Sylfaen"/>
          <w:sz w:val="20"/>
          <w:lang w:val="af-ZA"/>
        </w:rPr>
        <w:t xml:space="preserve"> </w:t>
      </w:r>
      <w:proofErr w:type="spellStart"/>
      <w:r>
        <w:rPr>
          <w:rFonts w:ascii="GHEA Grapalat" w:hAnsi="GHEA Grapalat" w:cs="Sylfaen"/>
          <w:sz w:val="20"/>
        </w:rPr>
        <w:t>յոթանասունհինգը</w:t>
      </w:r>
      <w:proofErr w:type="spellEnd"/>
      <w:r>
        <w:rPr>
          <w:rFonts w:ascii="GHEA Grapalat" w:hAnsi="GHEA Grapalat" w:cs="Sylfaen"/>
          <w:sz w:val="20"/>
          <w:lang w:val="af-ZA"/>
        </w:rPr>
        <w:t xml:space="preserve"> </w:t>
      </w:r>
      <w:proofErr w:type="spellStart"/>
      <w:r>
        <w:rPr>
          <w:rFonts w:ascii="GHEA Grapalat" w:hAnsi="GHEA Grapalat" w:cs="Sylfaen"/>
          <w:sz w:val="20"/>
        </w:rPr>
        <w:t>չգերազանցելու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գնահատումն</w:t>
      </w:r>
      <w:proofErr w:type="spellEnd"/>
      <w:r>
        <w:rPr>
          <w:rFonts w:ascii="GHEA Grapalat" w:hAnsi="GHEA Grapalat" w:cs="Sylfaen"/>
          <w:sz w:val="20"/>
          <w:lang w:val="af-ZA"/>
        </w:rPr>
        <w:t xml:space="preserve"> </w:t>
      </w:r>
      <w:proofErr w:type="spellStart"/>
      <w:r>
        <w:rPr>
          <w:rFonts w:ascii="GHEA Grapalat" w:hAnsi="GHEA Grapalat" w:cs="Sylfaen"/>
          <w:sz w:val="20"/>
        </w:rPr>
        <w:t>իրականացվում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proofErr w:type="gramStart"/>
      <w:r>
        <w:rPr>
          <w:rFonts w:ascii="GHEA Grapalat" w:hAnsi="GHEA Grapalat" w:cs="Sylfaen"/>
          <w:sz w:val="20"/>
        </w:rPr>
        <w:t>հաշված</w:t>
      </w:r>
      <w:proofErr w:type="spellEnd"/>
      <w:r>
        <w:rPr>
          <w:rFonts w:ascii="GHEA Grapalat" w:hAnsi="GHEA Grapalat" w:cs="Sylfaen"/>
          <w:sz w:val="20"/>
          <w:lang w:val="af-ZA"/>
        </w:rPr>
        <w:t xml:space="preserve">  </w:t>
      </w:r>
      <w:proofErr w:type="spellStart"/>
      <w:r>
        <w:rPr>
          <w:rFonts w:ascii="GHEA Grapalat" w:hAnsi="GHEA Grapalat" w:cs="Sylfaen"/>
          <w:sz w:val="20"/>
        </w:rPr>
        <w:t>տաս</w:t>
      </w:r>
      <w:proofErr w:type="spellEnd"/>
      <w:r>
        <w:rPr>
          <w:rFonts w:ascii="GHEA Grapalat" w:hAnsi="GHEA Grapalat" w:cs="Sylfaen"/>
          <w:sz w:val="20"/>
          <w:lang w:val="hy-AM"/>
        </w:rPr>
        <w:t>նհինգ</w:t>
      </w:r>
      <w:proofErr w:type="gramEnd"/>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Pr>
          <w:rFonts w:ascii="GHEA Grapalat" w:hAnsi="GHEA Grapalat" w:cs="Sylfaen"/>
          <w:sz w:val="20"/>
          <w:lang w:val="af-ZA"/>
        </w:rPr>
        <w:t xml:space="preserve"> </w:t>
      </w:r>
      <w:r>
        <w:rPr>
          <w:rFonts w:ascii="GHEA Grapalat" w:hAnsi="GHEA Grapalat" w:cs="Sylfaen"/>
          <w:sz w:val="20"/>
          <w:lang w:val="hy-AM"/>
        </w:rPr>
        <w:t>քսան</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օրվա</w:t>
      </w:r>
      <w:proofErr w:type="spellEnd"/>
      <w:r>
        <w:rPr>
          <w:rFonts w:ascii="GHEA Grapalat" w:hAnsi="GHEA Grapalat" w:cs="Sylfaen"/>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af-ZA"/>
        </w:rPr>
        <w:t xml:space="preserve">: </w:t>
      </w:r>
    </w:p>
    <w:p w14:paraId="35B5FBFF" w14:textId="77777777" w:rsidR="004E191A" w:rsidRDefault="004E191A" w:rsidP="002F6783">
      <w:pPr>
        <w:ind w:firstLine="567"/>
        <w:jc w:val="both"/>
        <w:rPr>
          <w:rFonts w:ascii="GHEA Grapalat" w:hAnsi="GHEA Grapalat" w:cs="Sylfaen"/>
          <w:sz w:val="20"/>
          <w:lang w:val="hy-AM"/>
        </w:rPr>
      </w:pPr>
      <w:proofErr w:type="spellStart"/>
      <w:r>
        <w:rPr>
          <w:rFonts w:ascii="GHEA Grapalat" w:hAnsi="GHEA Grapalat" w:cs="Sylfaen"/>
          <w:sz w:val="20"/>
        </w:rPr>
        <w:t>Բավարար</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պայմաններին</w:t>
      </w:r>
      <w:proofErr w:type="spellEnd"/>
      <w:r>
        <w:rPr>
          <w:rFonts w:ascii="GHEA Grapalat" w:hAnsi="GHEA Grapalat" w:cs="Sylfaen"/>
          <w:sz w:val="20"/>
          <w:lang w:val="af-ZA"/>
        </w:rPr>
        <w:t xml:space="preserve"> </w:t>
      </w:r>
      <w:proofErr w:type="spellStart"/>
      <w:r>
        <w:rPr>
          <w:rFonts w:ascii="GHEA Grapalat" w:hAnsi="GHEA Grapalat" w:cs="Sylfaen"/>
          <w:sz w:val="20"/>
        </w:rPr>
        <w:t>համապատասխանող</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հակառակ</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անբավարար</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Pr>
          <w:rFonts w:ascii="GHEA Grapalat" w:hAnsi="GHEA Grapalat" w:cs="Sylfaen"/>
          <w:sz w:val="20"/>
        </w:rPr>
        <w:t>որոնցում</w:t>
      </w:r>
      <w:proofErr w:type="spellEnd"/>
      <w:r>
        <w:rPr>
          <w:rFonts w:ascii="GHEA Grapalat" w:hAnsi="GHEA Grapalat" w:cs="Sylfaen"/>
          <w:sz w:val="20"/>
          <w:lang w:val="af-ZA"/>
        </w:rPr>
        <w:t xml:space="preserve"> </w:t>
      </w:r>
      <w:proofErr w:type="spellStart"/>
      <w:r>
        <w:rPr>
          <w:rFonts w:ascii="GHEA Grapalat" w:hAnsi="GHEA Grapalat" w:cs="Sylfaen"/>
          <w:sz w:val="20"/>
        </w:rPr>
        <w:t>բացակայում</w:t>
      </w:r>
      <w:proofErr w:type="spellEnd"/>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proofErr w:type="spellStart"/>
      <w:r>
        <w:rPr>
          <w:rFonts w:ascii="GHEA Grapalat" w:hAnsi="GHEA Grapalat" w:cs="Sylfaen"/>
          <w:sz w:val="20"/>
        </w:rPr>
        <w:t>գնային</w:t>
      </w:r>
      <w:proofErr w:type="spellEnd"/>
      <w:r>
        <w:rPr>
          <w:rFonts w:ascii="GHEA Grapalat" w:hAnsi="GHEA Grapalat" w:cs="Sylfaen"/>
          <w:sz w:val="20"/>
          <w:lang w:val="af-ZA"/>
        </w:rPr>
        <w:t xml:space="preserve"> </w:t>
      </w:r>
      <w:proofErr w:type="spellStart"/>
      <w:r>
        <w:rPr>
          <w:rFonts w:ascii="GHEA Grapalat" w:hAnsi="GHEA Grapalat" w:cs="Sylfaen"/>
          <w:sz w:val="20"/>
        </w:rPr>
        <w:t>առաջարկները</w:t>
      </w:r>
      <w:proofErr w:type="spellEnd"/>
      <w:r>
        <w:rPr>
          <w:rFonts w:ascii="GHEA Grapalat" w:hAnsi="GHEA Grapalat" w:cs="Sylfaen"/>
          <w:sz w:val="20"/>
          <w:lang w:val="hy-AM"/>
        </w:rPr>
        <w:t xml:space="preserve"> և/կամ հայտի </w:t>
      </w:r>
      <w:proofErr w:type="gramStart"/>
      <w:r>
        <w:rPr>
          <w:rFonts w:ascii="GHEA Grapalat" w:hAnsi="GHEA Grapalat" w:cs="Sylfaen"/>
          <w:sz w:val="20"/>
          <w:lang w:val="hy-AM"/>
        </w:rPr>
        <w:t xml:space="preserve">ապահովումը </w:t>
      </w:r>
      <w:r>
        <w:rPr>
          <w:rFonts w:ascii="GHEA Grapalat" w:hAnsi="GHEA Grapalat" w:cs="Sylfaen"/>
          <w:sz w:val="20"/>
          <w:lang w:val="af-ZA"/>
        </w:rPr>
        <w:t xml:space="preserve"> </w:t>
      </w:r>
      <w:proofErr w:type="spellStart"/>
      <w:r>
        <w:rPr>
          <w:rFonts w:ascii="GHEA Grapalat" w:hAnsi="GHEA Grapalat" w:cs="Sylfaen"/>
          <w:sz w:val="20"/>
        </w:rPr>
        <w:t>կամ</w:t>
      </w:r>
      <w:proofErr w:type="spellEnd"/>
      <w:proofErr w:type="gramEnd"/>
      <w:r>
        <w:rPr>
          <w:rFonts w:ascii="GHEA Grapalat" w:hAnsi="GHEA Grapalat" w:cs="Sylfaen"/>
          <w:sz w:val="20"/>
          <w:lang w:val="af-ZA"/>
        </w:rPr>
        <w:t xml:space="preserve"> դրանք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Sylfaen"/>
          <w:sz w:val="20"/>
          <w:lang w:val="af-ZA"/>
        </w:rPr>
        <w:t xml:space="preserve"> </w:t>
      </w:r>
      <w:proofErr w:type="spellStart"/>
      <w:r>
        <w:rPr>
          <w:rFonts w:ascii="GHEA Grapalat" w:hAnsi="GHEA Grapalat" w:cs="Sylfaen"/>
          <w:sz w:val="20"/>
        </w:rPr>
        <w:t>անհամապատասխան</w:t>
      </w:r>
      <w:proofErr w:type="spellEnd"/>
      <w:r>
        <w:rPr>
          <w:rFonts w:ascii="GHEA Grapalat" w:hAnsi="GHEA Grapalat" w:cs="Sylfaen"/>
          <w:sz w:val="20"/>
          <w:lang w:val="hy-AM"/>
        </w:rPr>
        <w:t xml:space="preserve">, բացառությամբ  սույն հրավերի 1-ին մասի 8.9 կետով սահմանված դեպքի: </w:t>
      </w:r>
    </w:p>
    <w:p w14:paraId="2191239B" w14:textId="77777777" w:rsidR="004E191A" w:rsidRDefault="004E191A" w:rsidP="00240228">
      <w:pPr>
        <w:pStyle w:val="norm"/>
        <w:spacing w:line="240" w:lineRule="auto"/>
        <w:ind w:firstLine="567"/>
        <w:rPr>
          <w:rFonts w:ascii="GHEA Grapalat" w:hAnsi="GHEA Grapalat" w:cs="Sylfaen"/>
          <w:szCs w:val="24"/>
          <w:lang w:val="af-ZA"/>
        </w:rPr>
      </w:pPr>
      <w:r>
        <w:rPr>
          <w:rFonts w:ascii="GHEA Grapalat" w:hAnsi="GHEA Grapalat" w:cs="Sylfaen"/>
          <w:sz w:val="20"/>
          <w:lang w:val="af-ZA"/>
        </w:rPr>
        <w:t xml:space="preserve">8.3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որոշման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նախագահն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ավտոմատ</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ստեղծում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արձանագրություն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հաստատվում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անդամների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կողմից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նշում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կատարելու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w:t>
      </w:r>
    </w:p>
    <w:p w14:paraId="580FAD1A" w14:textId="61AFA207" w:rsidR="004E191A" w:rsidRDefault="005370F0" w:rsidP="0015595A">
      <w:pPr>
        <w:pStyle w:val="NormalWeb"/>
      </w:pPr>
      <w:r w:rsidRPr="005370F0">
        <w:rPr>
          <w:lang w:val="af-ZA"/>
        </w:rPr>
        <w:lastRenderedPageBreak/>
        <w:t xml:space="preserve">         </w:t>
      </w:r>
      <w:r w:rsidR="004E191A">
        <w:rPr>
          <w:lang w:val="af-ZA"/>
        </w:rPr>
        <w:t>8.</w:t>
      </w:r>
      <w:r w:rsidR="004E191A">
        <w:t>4 Ընտրված մասնակիցը</w:t>
      </w:r>
      <w:r w:rsidR="004E191A" w:rsidRPr="00036665">
        <w:rPr>
          <w:lang w:val="af-ZA"/>
        </w:rPr>
        <w:t xml:space="preserve"> </w:t>
      </w:r>
      <w:r w:rsidR="004E191A">
        <w:t>որոշվում</w:t>
      </w:r>
      <w:r w:rsidR="004E191A" w:rsidRPr="00036665">
        <w:rPr>
          <w:lang w:val="af-ZA"/>
        </w:rPr>
        <w:t xml:space="preserve"> </w:t>
      </w:r>
      <w:r w:rsidR="004E191A">
        <w:t>է</w:t>
      </w:r>
      <w:r w:rsidR="004E191A">
        <w:rPr>
          <w:lang w:val="af-ZA"/>
        </w:rPr>
        <w:t xml:space="preserve">` </w:t>
      </w:r>
      <w:r w:rsidR="004E191A">
        <w:t>բավարար</w:t>
      </w:r>
      <w:r w:rsidR="004E191A" w:rsidRPr="00036665">
        <w:rPr>
          <w:lang w:val="af-ZA"/>
        </w:rPr>
        <w:t xml:space="preserve"> </w:t>
      </w:r>
      <w:r w:rsidR="004E191A">
        <w:t>գնահատված</w:t>
      </w:r>
      <w:r w:rsidR="004E191A" w:rsidRPr="00036665">
        <w:rPr>
          <w:lang w:val="af-ZA"/>
        </w:rPr>
        <w:t xml:space="preserve"> </w:t>
      </w:r>
      <w:r w:rsidR="004E191A">
        <w:t>հայտեր</w:t>
      </w:r>
      <w:r w:rsidR="004E191A" w:rsidRPr="00036665">
        <w:rPr>
          <w:lang w:val="af-ZA"/>
        </w:rPr>
        <w:t xml:space="preserve"> </w:t>
      </w:r>
      <w:r w:rsidR="004E191A">
        <w:t>ներկայացրած</w:t>
      </w:r>
      <w:r w:rsidR="004E191A" w:rsidRPr="00036665">
        <w:rPr>
          <w:lang w:val="af-ZA"/>
        </w:rPr>
        <w:t xml:space="preserve"> </w:t>
      </w:r>
      <w:r w:rsidR="004E191A">
        <w:t>մասնակիցների</w:t>
      </w:r>
      <w:r w:rsidR="004E191A" w:rsidRPr="00036665">
        <w:rPr>
          <w:lang w:val="af-ZA"/>
        </w:rPr>
        <w:t xml:space="preserve"> </w:t>
      </w:r>
      <w:r w:rsidR="004E191A">
        <w:t>թվից</w:t>
      </w:r>
      <w:r w:rsidR="004E191A">
        <w:rPr>
          <w:lang w:val="af-ZA"/>
        </w:rPr>
        <w:t xml:space="preserve">` </w:t>
      </w:r>
      <w:r w:rsidR="004E191A">
        <w:t>նվազագույն</w:t>
      </w:r>
      <w:r w:rsidR="004E191A" w:rsidRPr="00036665">
        <w:rPr>
          <w:lang w:val="af-ZA"/>
        </w:rPr>
        <w:t xml:space="preserve"> </w:t>
      </w:r>
      <w:r w:rsidR="004E191A">
        <w:t>գնային</w:t>
      </w:r>
      <w:r w:rsidR="004E191A" w:rsidRPr="00036665">
        <w:rPr>
          <w:lang w:val="af-ZA"/>
        </w:rPr>
        <w:t xml:space="preserve"> </w:t>
      </w:r>
      <w:r w:rsidR="004E191A">
        <w:t>առաջարկ</w:t>
      </w:r>
      <w:r w:rsidR="004E191A" w:rsidRPr="00036665">
        <w:rPr>
          <w:lang w:val="af-ZA"/>
        </w:rPr>
        <w:t xml:space="preserve"> </w:t>
      </w:r>
      <w:r w:rsidR="004E191A">
        <w:t>ներկայացրած</w:t>
      </w:r>
      <w:r w:rsidR="004E191A" w:rsidRPr="00036665">
        <w:rPr>
          <w:lang w:val="af-ZA"/>
        </w:rPr>
        <w:t xml:space="preserve"> </w:t>
      </w:r>
      <w:r w:rsidR="004E191A">
        <w:rPr>
          <w:lang w:val="en-US"/>
        </w:rPr>
        <w:t>մ</w:t>
      </w:r>
      <w:r w:rsidR="004E191A">
        <w:t>ասնակցին</w:t>
      </w:r>
      <w:r w:rsidR="004E191A" w:rsidRPr="00036665">
        <w:rPr>
          <w:lang w:val="af-ZA"/>
        </w:rPr>
        <w:t xml:space="preserve"> </w:t>
      </w:r>
      <w:r w:rsidR="004E191A">
        <w:t>նախապատվություն</w:t>
      </w:r>
      <w:r w:rsidR="004E191A" w:rsidRPr="00036665">
        <w:rPr>
          <w:lang w:val="af-ZA"/>
        </w:rPr>
        <w:t xml:space="preserve"> </w:t>
      </w:r>
      <w:r w:rsidR="004E191A">
        <w:t>տալու</w:t>
      </w:r>
      <w:r w:rsidR="004E191A" w:rsidRPr="00036665">
        <w:rPr>
          <w:lang w:val="af-ZA"/>
        </w:rPr>
        <w:t xml:space="preserve"> </w:t>
      </w:r>
      <w:r w:rsidR="004E191A">
        <w:t>սկզբունքով։</w:t>
      </w:r>
      <w:r w:rsidR="004E191A" w:rsidRPr="00036665">
        <w:rPr>
          <w:lang w:val="af-ZA"/>
        </w:rPr>
        <w:t xml:space="preserve"> </w:t>
      </w:r>
      <w:r w:rsidR="004E191A">
        <w:t>Ընդ</w:t>
      </w:r>
      <w:r w:rsidR="004E191A" w:rsidRPr="00036665">
        <w:rPr>
          <w:lang w:val="af-ZA"/>
        </w:rPr>
        <w:t xml:space="preserve"> </w:t>
      </w:r>
      <w:r w:rsidR="004E191A">
        <w:t>որում</w:t>
      </w:r>
      <w:r w:rsidR="004E191A">
        <w:rPr>
          <w:lang w:val="af-ZA"/>
        </w:rPr>
        <w:t xml:space="preserve">, </w:t>
      </w:r>
      <w:r w:rsidR="004E191A">
        <w:t>հանձնաժողովի</w:t>
      </w:r>
      <w:r w:rsidR="004E191A" w:rsidRPr="00036665">
        <w:rPr>
          <w:lang w:val="af-ZA"/>
        </w:rPr>
        <w:t xml:space="preserve"> </w:t>
      </w:r>
      <w:r w:rsidR="004E191A">
        <w:t>կողմից</w:t>
      </w:r>
      <w:r w:rsidR="004E191A" w:rsidRPr="00036665">
        <w:rPr>
          <w:lang w:val="af-ZA"/>
        </w:rPr>
        <w:t xml:space="preserve"> </w:t>
      </w:r>
      <w:r w:rsidR="004E191A">
        <w:t xml:space="preserve">ընտրված </w:t>
      </w:r>
      <w:r w:rsidR="004E191A">
        <w:rPr>
          <w:lang w:val="en-US"/>
        </w:rPr>
        <w:t>և</w:t>
      </w:r>
      <w:r w:rsidR="004E191A">
        <w:rPr>
          <w:lang w:val="af-ZA"/>
        </w:rPr>
        <w:t xml:space="preserve"> </w:t>
      </w:r>
      <w:r w:rsidR="004E191A">
        <w:t>այդպիսին չճանաչվածմասնակիցներին</w:t>
      </w:r>
      <w:r w:rsidR="004E191A" w:rsidRPr="00036665">
        <w:rPr>
          <w:lang w:val="af-ZA"/>
        </w:rPr>
        <w:t xml:space="preserve"> </w:t>
      </w:r>
      <w:r w:rsidR="004E191A">
        <w:t>որոշելիս</w:t>
      </w:r>
      <w:r w:rsidR="004E191A" w:rsidRPr="00036665">
        <w:rPr>
          <w:lang w:val="af-ZA"/>
        </w:rPr>
        <w:t xml:space="preserve"> </w:t>
      </w:r>
      <w:r w:rsidR="004E191A">
        <w:t>գնային</w:t>
      </w:r>
      <w:r w:rsidR="004E191A" w:rsidRPr="00036665">
        <w:rPr>
          <w:lang w:val="af-ZA"/>
        </w:rPr>
        <w:t xml:space="preserve"> </w:t>
      </w:r>
      <w:r w:rsidR="004E191A">
        <w:t>առաջարկների</w:t>
      </w:r>
      <w:r w:rsidR="004E191A">
        <w:rPr>
          <w:lang w:val="af-ZA"/>
        </w:rPr>
        <w:t xml:space="preserve"> գնահատումը և </w:t>
      </w:r>
      <w:r w:rsidR="004E191A">
        <w:t>համեմատումն</w:t>
      </w:r>
      <w:r w:rsidR="004E191A" w:rsidRPr="00036665">
        <w:rPr>
          <w:lang w:val="af-ZA"/>
        </w:rPr>
        <w:t xml:space="preserve"> </w:t>
      </w:r>
      <w:r w:rsidR="004E191A">
        <w:t>իրականացվում</w:t>
      </w:r>
      <w:r w:rsidR="004E191A" w:rsidRPr="00036665">
        <w:rPr>
          <w:lang w:val="af-ZA"/>
        </w:rPr>
        <w:t xml:space="preserve"> </w:t>
      </w:r>
      <w:r w:rsidR="004E191A">
        <w:t>է</w:t>
      </w:r>
      <w:r w:rsidR="004E191A" w:rsidRPr="00036665">
        <w:rPr>
          <w:lang w:val="af-ZA"/>
        </w:rPr>
        <w:t xml:space="preserve"> </w:t>
      </w:r>
      <w:r w:rsidR="004E191A">
        <w:t>առանց</w:t>
      </w:r>
      <w:r w:rsidR="004E191A" w:rsidRPr="00036665">
        <w:rPr>
          <w:lang w:val="af-ZA"/>
        </w:rPr>
        <w:t xml:space="preserve"> </w:t>
      </w:r>
      <w:r w:rsidR="004E191A">
        <w:t>սույն</w:t>
      </w:r>
      <w:r w:rsidR="004E191A" w:rsidRPr="00036665">
        <w:rPr>
          <w:lang w:val="af-ZA"/>
        </w:rPr>
        <w:t xml:space="preserve"> </w:t>
      </w:r>
      <w:r w:rsidR="004E191A">
        <w:t>հրավերի</w:t>
      </w:r>
      <w:r w:rsidR="004E191A" w:rsidRPr="00036665">
        <w:rPr>
          <w:lang w:val="af-ZA"/>
        </w:rPr>
        <w:t xml:space="preserve"> </w:t>
      </w:r>
      <w:r w:rsidR="004E191A">
        <w:rPr>
          <w:lang w:val="af-ZA"/>
        </w:rPr>
        <w:t xml:space="preserve">1-ին </w:t>
      </w:r>
      <w:r w:rsidR="004E191A">
        <w:t>մասի</w:t>
      </w:r>
      <w:r w:rsidR="004E191A" w:rsidRPr="00036665">
        <w:rPr>
          <w:lang w:val="af-ZA"/>
        </w:rPr>
        <w:t xml:space="preserve"> </w:t>
      </w:r>
      <w:r w:rsidR="004E191A">
        <w:rPr>
          <w:lang w:val="af-ZA"/>
        </w:rPr>
        <w:t xml:space="preserve">5.2-րդ </w:t>
      </w:r>
      <w:r w:rsidR="004E191A">
        <w:t>կետում</w:t>
      </w:r>
      <w:r w:rsidR="004E191A" w:rsidRPr="00036665">
        <w:rPr>
          <w:lang w:val="af-ZA"/>
        </w:rPr>
        <w:t xml:space="preserve"> </w:t>
      </w:r>
      <w:r w:rsidR="004E191A">
        <w:t>նշված</w:t>
      </w:r>
      <w:r w:rsidR="004E191A" w:rsidRPr="00036665">
        <w:rPr>
          <w:lang w:val="af-ZA"/>
        </w:rPr>
        <w:t xml:space="preserve"> </w:t>
      </w:r>
      <w:r w:rsidR="004E191A">
        <w:t>հարկի</w:t>
      </w:r>
      <w:r w:rsidR="004E191A" w:rsidRPr="00036665">
        <w:rPr>
          <w:lang w:val="af-ZA"/>
        </w:rPr>
        <w:t xml:space="preserve"> </w:t>
      </w:r>
      <w:r w:rsidR="004E191A">
        <w:t>գումարի</w:t>
      </w:r>
      <w:r w:rsidR="004E191A" w:rsidRPr="00036665">
        <w:rPr>
          <w:lang w:val="af-ZA"/>
        </w:rPr>
        <w:t xml:space="preserve"> </w:t>
      </w:r>
      <w:r w:rsidR="004E191A">
        <w:t xml:space="preserve">հաշվարկման, իսկ </w:t>
      </w:r>
      <w:r w:rsidR="004E191A">
        <w:rPr>
          <w:lang w:val="af-ZA"/>
        </w:rPr>
        <w:t xml:space="preserve">հայտերը գնահատելիս </w:t>
      </w:r>
      <w:proofErr w:type="spellStart"/>
      <w:r w:rsidR="004E191A">
        <w:rPr>
          <w:lang w:val="en-US"/>
        </w:rPr>
        <w:t>հիմք</w:t>
      </w:r>
      <w:proofErr w:type="spellEnd"/>
      <w:r w:rsidR="004E191A">
        <w:rPr>
          <w:lang w:val="af-ZA"/>
        </w:rPr>
        <w:t xml:space="preserve"> </w:t>
      </w:r>
      <w:r w:rsidR="004E191A">
        <w:rPr>
          <w:lang w:val="en-US"/>
        </w:rPr>
        <w:t>է</w:t>
      </w:r>
      <w:r w:rsidR="004E191A">
        <w:rPr>
          <w:lang w:val="af-ZA"/>
        </w:rPr>
        <w:t xml:space="preserve"> </w:t>
      </w:r>
      <w:proofErr w:type="spellStart"/>
      <w:r w:rsidR="004E191A">
        <w:rPr>
          <w:lang w:val="en-US"/>
        </w:rPr>
        <w:t>ընդունում</w:t>
      </w:r>
      <w:proofErr w:type="spellEnd"/>
      <w:r w:rsidR="004E191A">
        <w:rPr>
          <w:lang w:val="af-ZA"/>
        </w:rPr>
        <w:t xml:space="preserve"> հ</w:t>
      </w:r>
      <w:proofErr w:type="spellStart"/>
      <w:r w:rsidR="004E191A">
        <w:rPr>
          <w:lang w:val="en-US"/>
        </w:rPr>
        <w:t>ամակարգում</w:t>
      </w:r>
      <w:proofErr w:type="spellEnd"/>
      <w:r w:rsidR="004E191A">
        <w:rPr>
          <w:lang w:val="af-ZA"/>
        </w:rPr>
        <w:t xml:space="preserve"> </w:t>
      </w:r>
      <w:proofErr w:type="spellStart"/>
      <w:r w:rsidR="004E191A">
        <w:rPr>
          <w:lang w:val="en-US"/>
        </w:rPr>
        <w:t>կցված</w:t>
      </w:r>
      <w:proofErr w:type="spellEnd"/>
      <w:r w:rsidR="004E191A">
        <w:rPr>
          <w:lang w:val="af-ZA"/>
        </w:rPr>
        <w:t xml:space="preserve">` </w:t>
      </w:r>
      <w:proofErr w:type="spellStart"/>
      <w:r w:rsidR="004E191A">
        <w:rPr>
          <w:lang w:val="en-US"/>
        </w:rPr>
        <w:t>մասնակցի</w:t>
      </w:r>
      <w:proofErr w:type="spellEnd"/>
      <w:r w:rsidR="004E191A">
        <w:rPr>
          <w:lang w:val="af-ZA"/>
        </w:rPr>
        <w:t xml:space="preserve"> </w:t>
      </w:r>
      <w:proofErr w:type="spellStart"/>
      <w:r w:rsidR="004E191A">
        <w:rPr>
          <w:lang w:val="en-US"/>
        </w:rPr>
        <w:t>կողմից</w:t>
      </w:r>
      <w:proofErr w:type="spellEnd"/>
      <w:r w:rsidR="004E191A">
        <w:rPr>
          <w:lang w:val="af-ZA"/>
        </w:rPr>
        <w:t xml:space="preserve"> </w:t>
      </w:r>
      <w:proofErr w:type="spellStart"/>
      <w:r w:rsidR="004E191A">
        <w:rPr>
          <w:lang w:val="en-US"/>
        </w:rPr>
        <w:t>հաստատված</w:t>
      </w:r>
      <w:proofErr w:type="spellEnd"/>
      <w:r w:rsidR="004E191A">
        <w:rPr>
          <w:lang w:val="af-ZA"/>
        </w:rPr>
        <w:t xml:space="preserve"> </w:t>
      </w:r>
      <w:proofErr w:type="spellStart"/>
      <w:r w:rsidR="004E191A">
        <w:rPr>
          <w:lang w:val="en-US"/>
        </w:rPr>
        <w:t>գնային</w:t>
      </w:r>
      <w:proofErr w:type="spellEnd"/>
      <w:r w:rsidR="004E191A">
        <w:rPr>
          <w:lang w:val="af-ZA"/>
        </w:rPr>
        <w:t xml:space="preserve"> </w:t>
      </w:r>
      <w:proofErr w:type="spellStart"/>
      <w:r w:rsidR="004E191A">
        <w:rPr>
          <w:lang w:val="en-US"/>
        </w:rPr>
        <w:t>առաջարկը</w:t>
      </w:r>
      <w:proofErr w:type="spellEnd"/>
      <w:r w:rsidR="004E191A">
        <w:t>:</w:t>
      </w:r>
    </w:p>
    <w:p w14:paraId="6C709655" w14:textId="1EC1E8AF" w:rsidR="004E191A" w:rsidRDefault="004E191A" w:rsidP="002F6783">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8.</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Pr>
          <w:rFonts w:ascii="GHEA Grapalat" w:hAnsi="GHEA Grapalat" w:cs="Sylfaen"/>
          <w:sz w:val="20"/>
          <w:szCs w:val="24"/>
          <w:lang w:val="af-ZA"/>
        </w:rPr>
        <w:t xml:space="preserve">` </w:t>
      </w:r>
      <w:r w:rsidR="002F6783" w:rsidRPr="004B52EC">
        <w:rPr>
          <w:rFonts w:ascii="GHEA Grapalat" w:hAnsi="GHEA Grapalat" w:cs="Sylfaen"/>
          <w:b/>
          <w:lang w:val="hy-AM"/>
        </w:rPr>
        <w:t xml:space="preserve">ՀՀ Կենտրոնական բանկի կողմից սահմանված օրվա </w:t>
      </w:r>
      <w:r w:rsidR="002F6783" w:rsidRPr="004B52EC">
        <w:rPr>
          <w:rFonts w:ascii="GHEA Grapalat" w:hAnsi="GHEA Grapalat" w:cs="Sylfaen"/>
          <w:b/>
          <w:lang w:val="ru-RU"/>
        </w:rPr>
        <w:t>փոխարժեքով</w:t>
      </w:r>
      <w:r>
        <w:rPr>
          <w:rFonts w:ascii="GHEA Grapalat" w:hAnsi="GHEA Grapalat" w:cs="Sylfaen"/>
          <w:sz w:val="20"/>
          <w:szCs w:val="24"/>
          <w:lang w:val="af-ZA"/>
        </w:rPr>
        <w:t xml:space="preserve"> </w:t>
      </w:r>
      <w:r>
        <w:rPr>
          <w:rStyle w:val="FootnoteReference"/>
          <w:rFonts w:ascii="GHEA Grapalat" w:hAnsi="GHEA Grapalat" w:cs="Sylfaen"/>
          <w:sz w:val="20"/>
          <w:szCs w:val="24"/>
          <w:lang w:val="af-ZA"/>
        </w:rPr>
        <w:footnoteReference w:id="6"/>
      </w:r>
      <w:r>
        <w:rPr>
          <w:rFonts w:ascii="GHEA Grapalat" w:hAnsi="GHEA Grapalat" w:cs="Sylfaen"/>
          <w:sz w:val="20"/>
          <w:szCs w:val="24"/>
          <w:vertAlign w:val="superscript"/>
          <w:lang w:val="af-ZA"/>
        </w:rPr>
        <w:t xml:space="preserve"> </w:t>
      </w:r>
      <w:r>
        <w:rPr>
          <w:rFonts w:ascii="GHEA Grapalat" w:hAnsi="GHEA Grapalat" w:cs="Sylfaen"/>
          <w:sz w:val="20"/>
          <w:szCs w:val="24"/>
          <w:lang w:val="ru-RU"/>
        </w:rPr>
        <w:t>փոխարժեքով։</w:t>
      </w:r>
      <w:r>
        <w:rPr>
          <w:rFonts w:ascii="GHEA Grapalat" w:hAnsi="GHEA Grapalat" w:cs="Sylfaen"/>
          <w:sz w:val="20"/>
          <w:szCs w:val="24"/>
          <w:lang w:val="af-ZA"/>
        </w:rPr>
        <w:t xml:space="preserve"> </w:t>
      </w:r>
    </w:p>
    <w:p w14:paraId="36443D8E"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6</w:t>
      </w:r>
      <w:r>
        <w:rPr>
          <w:rFonts w:ascii="GHEA Grapalat" w:hAnsi="GHEA Grapalat"/>
          <w:sz w:val="20"/>
          <w:lang w:val="af-ZA" w:eastAsia="x-none"/>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Շինարարական ծրագրերի գնման դեպքում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սարքերի և սարքավորումների տեխնիկական բնութագրերի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
    <w:p w14:paraId="72FA4208"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w:t>
      </w:r>
      <w:r>
        <w:rPr>
          <w:rFonts w:ascii="GHEA Grapalat" w:hAnsi="GHEA Grapalat" w:cs="Sylfaen"/>
          <w:sz w:val="20"/>
          <w:szCs w:val="24"/>
          <w:lang w:val="ru-RU" w:eastAsia="en-US"/>
        </w:rPr>
        <w:t>չճանաչված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այդ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05C417C2"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4ED021DA"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21AF80C3"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w:t>
      </w:r>
      <w:proofErr w:type="spellEnd"/>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ասնակցի</w:t>
      </w:r>
      <w:r>
        <w:rPr>
          <w:rFonts w:ascii="GHEA Grapalat" w:hAnsi="GHEA Grapalat" w:cs="Sylfaen"/>
          <w:sz w:val="20"/>
          <w:szCs w:val="24"/>
          <w:lang w:val="hy-AM" w:eastAsia="en-US"/>
        </w:rPr>
        <w:t xml:space="preserve"> </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64EB8723" w14:textId="6FB44780" w:rsidR="004E191A" w:rsidRDefault="002F6783" w:rsidP="0015595A">
      <w:pPr>
        <w:pStyle w:val="NormalWeb"/>
        <w:rPr>
          <w:rFonts w:ascii="Arial Unicode" w:hAnsi="Arial Unicode"/>
          <w:sz w:val="21"/>
          <w:szCs w:val="21"/>
          <w:lang w:val="af-ZA"/>
        </w:rPr>
      </w:pPr>
      <w:r>
        <w:t xml:space="preserve">           </w:t>
      </w:r>
      <w:r w:rsidR="004E191A">
        <w:t>ե</w:t>
      </w:r>
      <w:r w:rsidR="004E191A">
        <w:rPr>
          <w:lang w:val="af-ZA"/>
        </w:rPr>
        <w:t xml:space="preserve">. </w:t>
      </w:r>
      <w:r w:rsidR="004E191A">
        <w:t>բանակցությունների</w:t>
      </w:r>
      <w:r w:rsidR="004E191A">
        <w:rPr>
          <w:lang w:val="af-ZA"/>
        </w:rPr>
        <w:t xml:space="preserve"> </w:t>
      </w:r>
      <w:r w:rsidR="004E191A">
        <w:t>համար</w:t>
      </w:r>
      <w:r w:rsidR="004E191A">
        <w:rPr>
          <w:lang w:val="af-ZA"/>
        </w:rPr>
        <w:t xml:space="preserve"> </w:t>
      </w:r>
      <w:r w:rsidR="004E191A">
        <w:t>սահմանված</w:t>
      </w:r>
      <w:r w:rsidR="004E191A">
        <w:rPr>
          <w:lang w:val="af-ZA"/>
        </w:rPr>
        <w:t xml:space="preserve"> </w:t>
      </w:r>
      <w:r w:rsidR="004E191A">
        <w:t>վերջնաժամկետը</w:t>
      </w:r>
      <w:r w:rsidR="004E191A">
        <w:rPr>
          <w:lang w:val="af-ZA"/>
        </w:rPr>
        <w:t xml:space="preserve"> </w:t>
      </w:r>
      <w:r w:rsidR="004E191A">
        <w:t>լրանալու</w:t>
      </w:r>
      <w:r w:rsidR="004E191A">
        <w:rPr>
          <w:lang w:val="af-ZA"/>
        </w:rPr>
        <w:t xml:space="preserve"> </w:t>
      </w:r>
      <w:r w:rsidR="004E191A">
        <w:t>պահին</w:t>
      </w:r>
      <w:r w:rsidR="004E191A">
        <w:rPr>
          <w:lang w:val="af-ZA"/>
        </w:rPr>
        <w:t xml:space="preserve">, </w:t>
      </w:r>
      <w:r w:rsidR="004E191A">
        <w:t>ըստ դրան ներկա</w:t>
      </w:r>
      <w:r w:rsidR="004E191A">
        <w:rPr>
          <w:lang w:val="af-ZA"/>
        </w:rPr>
        <w:t xml:space="preserve"> մ</w:t>
      </w:r>
      <w:r w:rsidR="004E191A">
        <w:t>ասնակիցների</w:t>
      </w:r>
      <w:r w:rsidR="004E191A">
        <w:rPr>
          <w:lang w:val="af-ZA"/>
        </w:rPr>
        <w:t xml:space="preserve"> </w:t>
      </w:r>
      <w:r w:rsidR="004E191A">
        <w:t>ներկայացրած</w:t>
      </w:r>
      <w:r w:rsidR="004E191A">
        <w:rPr>
          <w:lang w:val="af-ZA"/>
        </w:rPr>
        <w:t xml:space="preserve"> </w:t>
      </w:r>
      <w:r w:rsidR="004E191A">
        <w:t>գների</w:t>
      </w:r>
      <w:r w:rsidR="004E191A">
        <w:rPr>
          <w:lang w:val="af-ZA"/>
        </w:rPr>
        <w:t xml:space="preserve">, </w:t>
      </w:r>
      <w:r w:rsidR="004E191A">
        <w:t>որոշվում</w:t>
      </w:r>
      <w:r w:rsidR="004E191A">
        <w:rPr>
          <w:lang w:val="af-ZA"/>
        </w:rPr>
        <w:t xml:space="preserve"> </w:t>
      </w:r>
      <w:r w:rsidR="004E191A">
        <w:t>և</w:t>
      </w:r>
      <w:r w:rsidR="004E191A">
        <w:rPr>
          <w:lang w:val="af-ZA"/>
        </w:rPr>
        <w:t xml:space="preserve"> </w:t>
      </w:r>
      <w:r w:rsidR="004E191A">
        <w:t>հայտարարվում</w:t>
      </w:r>
      <w:r w:rsidR="004E191A">
        <w:rPr>
          <w:lang w:val="af-ZA"/>
        </w:rPr>
        <w:t xml:space="preserve"> </w:t>
      </w:r>
      <w:r w:rsidR="004E191A">
        <w:t>են</w:t>
      </w:r>
      <w:r w:rsidR="004E191A">
        <w:rPr>
          <w:lang w:val="af-ZA"/>
        </w:rPr>
        <w:t xml:space="preserve"> </w:t>
      </w:r>
      <w:r w:rsidR="004E191A">
        <w:t>ընտրված</w:t>
      </w:r>
      <w:r w:rsidR="004E191A">
        <w:rPr>
          <w:lang w:val="af-ZA"/>
        </w:rPr>
        <w:t xml:space="preserve"> </w:t>
      </w:r>
      <w:r w:rsidR="004E191A">
        <w:t>և</w:t>
      </w:r>
      <w:r w:rsidR="004E191A">
        <w:rPr>
          <w:lang w:val="af-ZA"/>
        </w:rPr>
        <w:t xml:space="preserve"> </w:t>
      </w:r>
      <w:r w:rsidR="004E191A">
        <w:t xml:space="preserve">այդպիսին չճանաչված </w:t>
      </w:r>
      <w:r w:rsidR="004E191A">
        <w:rPr>
          <w:lang w:val="af-ZA"/>
        </w:rPr>
        <w:t>մ</w:t>
      </w:r>
      <w:r w:rsidR="004E191A">
        <w:t>ասնակիցները</w:t>
      </w:r>
      <w:r w:rsidR="004E191A">
        <w:rPr>
          <w:lang w:val="af-ZA"/>
        </w:rPr>
        <w:t xml:space="preserve">: </w:t>
      </w:r>
      <w:r w:rsidR="004E191A">
        <w:t>Եթե</w:t>
      </w:r>
      <w:r w:rsidR="004E191A">
        <w:rPr>
          <w:lang w:val="af-ZA"/>
        </w:rPr>
        <w:t xml:space="preserve"> </w:t>
      </w:r>
      <w:r w:rsidR="004E191A">
        <w:t>բանակցությունների</w:t>
      </w:r>
      <w:r w:rsidR="004E191A">
        <w:rPr>
          <w:lang w:val="af-ZA"/>
        </w:rPr>
        <w:t xml:space="preserve"> </w:t>
      </w:r>
      <w:r w:rsidR="004E191A">
        <w:t>արդյունքում</w:t>
      </w:r>
      <w:r w:rsidR="004E191A">
        <w:rPr>
          <w:lang w:val="af-ZA"/>
        </w:rPr>
        <w:t xml:space="preserve"> </w:t>
      </w:r>
      <w:r w:rsidR="004E191A">
        <w:t>մասնակիցների</w:t>
      </w:r>
      <w:r w:rsidR="004E191A">
        <w:rPr>
          <w:lang w:val="af-ZA"/>
        </w:rPr>
        <w:t xml:space="preserve"> </w:t>
      </w:r>
      <w:r w:rsidR="004E191A">
        <w:t>ներկայացրած</w:t>
      </w:r>
      <w:r w:rsidR="004E191A">
        <w:rPr>
          <w:lang w:val="af-ZA"/>
        </w:rPr>
        <w:t xml:space="preserve"> </w:t>
      </w:r>
      <w:r w:rsidR="004E191A">
        <w:t>գները</w:t>
      </w:r>
      <w:r w:rsidR="004E191A">
        <w:rPr>
          <w:lang w:val="af-ZA"/>
        </w:rPr>
        <w:t xml:space="preserve"> </w:t>
      </w:r>
      <w:r w:rsidR="004E191A">
        <w:t>մնում</w:t>
      </w:r>
      <w:r w:rsidR="004E191A">
        <w:rPr>
          <w:lang w:val="af-ZA"/>
        </w:rPr>
        <w:t xml:space="preserve"> </w:t>
      </w:r>
      <w:r w:rsidR="004E191A">
        <w:t>են</w:t>
      </w:r>
      <w:r w:rsidR="004E191A">
        <w:rPr>
          <w:lang w:val="af-ZA"/>
        </w:rPr>
        <w:t xml:space="preserve"> </w:t>
      </w:r>
      <w:r w:rsidR="004E191A">
        <w:t>հավասար</w:t>
      </w:r>
      <w:r w:rsidR="004E191A">
        <w:rPr>
          <w:lang w:val="af-ZA"/>
        </w:rPr>
        <w:t xml:space="preserve">, </w:t>
      </w:r>
      <w:r w:rsidR="004E191A">
        <w:t>գնման</w:t>
      </w:r>
      <w:r w:rsidR="004E191A">
        <w:rPr>
          <w:lang w:val="af-ZA"/>
        </w:rPr>
        <w:t xml:space="preserve"> </w:t>
      </w:r>
      <w:r w:rsidR="004E191A">
        <w:t>ընթացակարգն</w:t>
      </w:r>
      <w:r w:rsidR="004E191A">
        <w:rPr>
          <w:lang w:val="af-ZA"/>
        </w:rPr>
        <w:t xml:space="preserve"> </w:t>
      </w:r>
      <w:r w:rsidR="004E191A">
        <w:t>Օրենքի</w:t>
      </w:r>
      <w:r w:rsidR="004E191A">
        <w:rPr>
          <w:lang w:val="af-ZA"/>
        </w:rPr>
        <w:t xml:space="preserve"> 37-</w:t>
      </w:r>
      <w:r w:rsidR="004E191A">
        <w:t>րդ</w:t>
      </w:r>
      <w:r w:rsidR="004E191A">
        <w:rPr>
          <w:lang w:val="af-ZA"/>
        </w:rPr>
        <w:t xml:space="preserve"> </w:t>
      </w:r>
      <w:r w:rsidR="004E191A">
        <w:t>հոդվածի</w:t>
      </w:r>
      <w:r w:rsidR="004E191A">
        <w:rPr>
          <w:lang w:val="af-ZA"/>
        </w:rPr>
        <w:t xml:space="preserve"> 1-</w:t>
      </w:r>
      <w:r w:rsidR="004E191A">
        <w:t>ին</w:t>
      </w:r>
      <w:r w:rsidR="004E191A">
        <w:rPr>
          <w:lang w:val="af-ZA"/>
        </w:rPr>
        <w:t xml:space="preserve"> </w:t>
      </w:r>
      <w:r w:rsidR="004E191A">
        <w:t>մասի</w:t>
      </w:r>
      <w:r w:rsidR="004E191A">
        <w:rPr>
          <w:lang w:val="af-ZA"/>
        </w:rPr>
        <w:t xml:space="preserve"> 1-</w:t>
      </w:r>
      <w:r w:rsidR="004E191A">
        <w:t>ին</w:t>
      </w:r>
      <w:r w:rsidR="004E191A">
        <w:rPr>
          <w:lang w:val="af-ZA"/>
        </w:rPr>
        <w:t xml:space="preserve"> </w:t>
      </w:r>
      <w:r w:rsidR="004E191A">
        <w:t>կետի</w:t>
      </w:r>
      <w:r w:rsidR="004E191A">
        <w:rPr>
          <w:lang w:val="af-ZA"/>
        </w:rPr>
        <w:t xml:space="preserve"> </w:t>
      </w:r>
      <w:r w:rsidR="004E191A">
        <w:t>հիման</w:t>
      </w:r>
      <w:r w:rsidR="004E191A">
        <w:rPr>
          <w:lang w:val="af-ZA"/>
        </w:rPr>
        <w:t xml:space="preserve"> </w:t>
      </w:r>
      <w:r w:rsidR="004E191A">
        <w:t>վրա</w:t>
      </w:r>
      <w:r w:rsidR="004E191A">
        <w:rPr>
          <w:lang w:val="af-ZA"/>
        </w:rPr>
        <w:t xml:space="preserve"> </w:t>
      </w:r>
      <w:r w:rsidR="004E191A">
        <w:t>հայտարարվում</w:t>
      </w:r>
      <w:r w:rsidR="004E191A">
        <w:rPr>
          <w:lang w:val="af-ZA"/>
        </w:rPr>
        <w:t xml:space="preserve"> </w:t>
      </w:r>
      <w:r w:rsidR="004E191A">
        <w:t>է</w:t>
      </w:r>
      <w:r w:rsidR="004E191A">
        <w:rPr>
          <w:lang w:val="af-ZA"/>
        </w:rPr>
        <w:t xml:space="preserve"> </w:t>
      </w:r>
      <w:r w:rsidR="004E191A">
        <w:t>չկայացած</w:t>
      </w:r>
      <w:r w:rsidR="004E191A">
        <w:rPr>
          <w:lang w:val="af-ZA"/>
        </w:rPr>
        <w:t>:</w:t>
      </w:r>
    </w:p>
    <w:p w14:paraId="3AAC42CD"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af-ZA" w:eastAsia="en-US"/>
        </w:rPr>
        <w:t xml:space="preserve">8.7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ցածր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իրավունքներն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պարտականություններն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ուժի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մտնում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չափով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տասնհինգ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կատարման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ժամկետները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երկարաձգելով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ընկած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ժամանակահատվածով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լուծվում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վաթսուն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օրացուցային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կիրառվում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w:t>
      </w:r>
    </w:p>
    <w:p w14:paraId="7D8B7A53"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չկիրառման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w:t>
      </w:r>
      <w:r>
        <w:rPr>
          <w:rFonts w:ascii="GHEA Grapalat" w:hAnsi="GHEA Grapalat" w:cs="Sylfaen"/>
          <w:sz w:val="20"/>
          <w:szCs w:val="24"/>
          <w:lang w:val="ru-RU" w:eastAsia="en-US"/>
        </w:rPr>
        <w:t>րենքի</w:t>
      </w:r>
      <w:r>
        <w:rPr>
          <w:rFonts w:ascii="GHEA Grapalat" w:hAnsi="GHEA Grapalat" w:cs="Sylfaen"/>
          <w:sz w:val="20"/>
          <w:szCs w:val="24"/>
          <w:lang w:val="af-ZA" w:eastAsia="en-US"/>
        </w:rPr>
        <w:t xml:space="preserve"> 37-</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չկայացած</w:t>
      </w:r>
      <w:r>
        <w:rPr>
          <w:rFonts w:ascii="GHEA Grapalat" w:hAnsi="GHEA Grapalat" w:cs="Sylfaen"/>
          <w:sz w:val="20"/>
          <w:szCs w:val="24"/>
          <w:lang w:val="af-ZA" w:eastAsia="en-US"/>
        </w:rPr>
        <w:t>:</w:t>
      </w:r>
    </w:p>
    <w:p w14:paraId="6AE0C9C5" w14:textId="77777777" w:rsidR="004E191A" w:rsidRDefault="004E191A" w:rsidP="004E191A">
      <w:pPr>
        <w:ind w:firstLine="708"/>
        <w:jc w:val="both"/>
        <w:rPr>
          <w:rFonts w:ascii="GHEA Grapalat" w:hAnsi="GHEA Grapalat"/>
          <w:sz w:val="20"/>
          <w:szCs w:val="20"/>
          <w:lang w:val="hy-AM" w:eastAsia="x-none"/>
        </w:rPr>
      </w:pPr>
      <w:r>
        <w:rPr>
          <w:rFonts w:ascii="GHEA Grapalat" w:hAnsi="GHEA Grapalat"/>
          <w:sz w:val="20"/>
          <w:szCs w:val="20"/>
          <w:lang w:val="af-ZA" w:eastAsia="x-none"/>
        </w:rPr>
        <w:t>8.</w:t>
      </w:r>
      <w:r>
        <w:rPr>
          <w:rFonts w:ascii="GHEA Grapalat" w:hAnsi="GHEA Grapalat"/>
          <w:sz w:val="20"/>
          <w:szCs w:val="20"/>
          <w:lang w:val="hy-AM" w:eastAsia="x-none"/>
        </w:rPr>
        <w:t>8</w:t>
      </w:r>
      <w:r>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4CA98214"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9</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6" w:name="_Hlk9262487"/>
      <w:r>
        <w:rPr>
          <w:rFonts w:ascii="GHEA Grapalat" w:hAnsi="GHEA Grapalat" w:cs="Sylfaen"/>
          <w:sz w:val="20"/>
          <w:szCs w:val="24"/>
          <w:lang w:val="hy-AM" w:eastAsia="en-US"/>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Pr>
          <w:rFonts w:ascii="GHEA Grapalat" w:hAnsi="GHEA Grapalat" w:cs="Sylfaen"/>
          <w:sz w:val="20"/>
          <w:szCs w:val="24"/>
          <w:lang w:val="hy-AM" w:eastAsia="en-US"/>
        </w:rPr>
        <w:t xml:space="preserve"> 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lastRenderedPageBreak/>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համակարգի միջոցով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1DF0085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C7BD71B" w14:textId="77777777" w:rsidR="004E191A" w:rsidRDefault="004E191A"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10</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9</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55F7EBD1" w14:textId="7FB6DF0F" w:rsidR="004E191A" w:rsidRDefault="009D0D58" w:rsidP="0015595A">
      <w:pPr>
        <w:pStyle w:val="NormalWeb"/>
      </w:pPr>
      <w:r>
        <w:t xml:space="preserve">         </w:t>
      </w:r>
      <w:r w:rsidR="004E191A">
        <w:rPr>
          <w:lang w:val="af-ZA"/>
        </w:rPr>
        <w:t>8.</w:t>
      </w:r>
      <w:r w:rsidR="004E191A">
        <w:t>11 Հանձնաժողովի անդամը կամ քարտուղարը չի կարող մասնակցել հանձնաժողովի աշխատանքներին</w:t>
      </w:r>
      <w:r w:rsidR="004E191A">
        <w:rPr>
          <w:lang w:val="af-ZA"/>
        </w:rPr>
        <w:t xml:space="preserve">, </w:t>
      </w:r>
      <w:r w:rsidR="004E191A">
        <w:t>եթե հանձնաժողովի գործունեության ընթացքումպարզվում է</w:t>
      </w:r>
      <w:r w:rsidR="004E191A">
        <w:rPr>
          <w:lang w:val="af-ZA"/>
        </w:rPr>
        <w:t xml:space="preserve">, </w:t>
      </w:r>
      <w:r w:rsidR="004E191A">
        <w:t>որ վերջիններիս կողմից հիմնադրված կամ բաժնեմաս</w:t>
      </w:r>
      <w:r w:rsidR="004E191A">
        <w:rPr>
          <w:lang w:val="af-ZA"/>
        </w:rPr>
        <w:t xml:space="preserve"> (</w:t>
      </w:r>
      <w:r w:rsidR="004E191A">
        <w:t>փայաբաժին</w:t>
      </w:r>
      <w:r w:rsidR="004E191A">
        <w:rPr>
          <w:lang w:val="af-ZA"/>
        </w:rPr>
        <w:t xml:space="preserve">) </w:t>
      </w:r>
      <w:r w:rsidR="004E191A">
        <w:t>ունեցող կազմակերպությունը</w:t>
      </w:r>
      <w:r w:rsidR="004E191A">
        <w:rPr>
          <w:lang w:val="af-ZA"/>
        </w:rPr>
        <w:t xml:space="preserve">, </w:t>
      </w:r>
      <w:r w:rsidR="004E191A">
        <w:t>կամ իրենց մերձավոր ազգակցությամբ կամ խնամիությամբ կապված անձը</w:t>
      </w:r>
      <w:r w:rsidR="004E191A">
        <w:rPr>
          <w:lang w:val="af-ZA"/>
        </w:rPr>
        <w:t xml:space="preserve"> (</w:t>
      </w:r>
      <w:r w:rsidR="004E191A">
        <w:t>ծնող</w:t>
      </w:r>
      <w:r w:rsidR="004E191A">
        <w:rPr>
          <w:lang w:val="af-ZA"/>
        </w:rPr>
        <w:t xml:space="preserve">, </w:t>
      </w:r>
      <w:r w:rsidR="004E191A">
        <w:t>ամուսին</w:t>
      </w:r>
      <w:r w:rsidR="004E191A">
        <w:rPr>
          <w:lang w:val="af-ZA"/>
        </w:rPr>
        <w:t xml:space="preserve">, </w:t>
      </w:r>
      <w:r w:rsidR="004E191A">
        <w:t>երեխա</w:t>
      </w:r>
      <w:r w:rsidR="004E191A">
        <w:rPr>
          <w:lang w:val="af-ZA"/>
        </w:rPr>
        <w:t xml:space="preserve">, </w:t>
      </w:r>
      <w:r w:rsidR="004E191A">
        <w:t>եղբայր</w:t>
      </w:r>
      <w:r w:rsidR="004E191A">
        <w:rPr>
          <w:lang w:val="af-ZA"/>
        </w:rPr>
        <w:t xml:space="preserve">, </w:t>
      </w:r>
      <w:r w:rsidR="004E191A">
        <w:t>քույր</w:t>
      </w:r>
      <w:r w:rsidR="004E191A">
        <w:rPr>
          <w:lang w:val="af-ZA"/>
        </w:rPr>
        <w:t>,</w:t>
      </w:r>
      <w:r w:rsidR="004E191A">
        <w:t>տատ, պապ, թոռ, ինչպես նաև ամուսնու ծնող</w:t>
      </w:r>
      <w:r w:rsidR="004E191A">
        <w:rPr>
          <w:lang w:val="af-ZA"/>
        </w:rPr>
        <w:t xml:space="preserve">, </w:t>
      </w:r>
      <w:r w:rsidR="004E191A">
        <w:t>երեխա</w:t>
      </w:r>
      <w:r w:rsidR="004E191A">
        <w:rPr>
          <w:lang w:val="af-ZA"/>
        </w:rPr>
        <w:t xml:space="preserve">, </w:t>
      </w:r>
      <w:r w:rsidR="004E191A">
        <w:t>եղբայր, քույր, տատ, պապ, թոռ</w:t>
      </w:r>
      <w:r w:rsidR="004E191A">
        <w:rPr>
          <w:lang w:val="af-ZA"/>
        </w:rPr>
        <w:t xml:space="preserve">) </w:t>
      </w:r>
      <w:r w:rsidR="004E191A">
        <w:t>կամ այդ անձի կողմից հիմնադրված կամ բաժնեմաս</w:t>
      </w:r>
      <w:r w:rsidR="004E191A">
        <w:rPr>
          <w:lang w:val="af-ZA"/>
        </w:rPr>
        <w:t xml:space="preserve"> (</w:t>
      </w:r>
      <w:r w:rsidR="004E191A">
        <w:t>փայաբաժին</w:t>
      </w:r>
      <w:r w:rsidR="004E191A">
        <w:rPr>
          <w:lang w:val="af-ZA"/>
        </w:rPr>
        <w:t xml:space="preserve">) </w:t>
      </w:r>
      <w:r w:rsidR="004E191A">
        <w:t>ունեցող կազմակերպությունը սույն ընթացակարգին մասնակցելու համար ներկայացրել է հայտ</w:t>
      </w:r>
      <w:r w:rsidR="004E191A">
        <w:rPr>
          <w:lang w:val="af-ZA"/>
        </w:rPr>
        <w:t>:</w:t>
      </w:r>
      <w:r w:rsidR="004E191A">
        <w:t xml:space="preserve"> Եթե առկա է սույն կետով նախատեսված պայմանը</w:t>
      </w:r>
      <w:r w:rsidR="004E191A">
        <w:rPr>
          <w:lang w:val="af-ZA"/>
        </w:rPr>
        <w:t xml:space="preserve">, </w:t>
      </w:r>
      <w:r w:rsidR="004E191A">
        <w:t>ապա  սույն ընթացակարգի առնչությամբ շահերի բախում ունեցող հանձնաժողովի անդամը կամ քարտուղարը անհապաղ ինքնաբացարկ է հայտնում սույնընթացակարգից</w:t>
      </w:r>
      <w:r w:rsidR="004E191A">
        <w:rPr>
          <w:lang w:val="af-ZA"/>
        </w:rPr>
        <w:t xml:space="preserve">: </w:t>
      </w:r>
    </w:p>
    <w:p w14:paraId="676A9F9A" w14:textId="358C6FA7" w:rsidR="004E191A" w:rsidRDefault="009D0D58" w:rsidP="0015595A">
      <w:pPr>
        <w:pStyle w:val="NormalWeb"/>
      </w:pPr>
      <w:r>
        <w:t xml:space="preserve">        </w:t>
      </w:r>
      <w:r w:rsidR="004E191A">
        <w:t xml:space="preserve">8.12 </w:t>
      </w:r>
      <w:proofErr w:type="spellStart"/>
      <w:r w:rsidR="004E191A">
        <w:rPr>
          <w:lang w:val="es-ES"/>
        </w:rPr>
        <w:t>Հայտերը</w:t>
      </w:r>
      <w:proofErr w:type="spellEnd"/>
      <w:r w:rsidR="004E191A">
        <w:rPr>
          <w:lang w:val="es-ES"/>
        </w:rPr>
        <w:t xml:space="preserve"> </w:t>
      </w:r>
      <w:proofErr w:type="spellStart"/>
      <w:r w:rsidR="004E191A">
        <w:rPr>
          <w:lang w:val="es-ES"/>
        </w:rPr>
        <w:t>բացվելուց</w:t>
      </w:r>
      <w:proofErr w:type="spellEnd"/>
      <w:r w:rsidR="004E191A">
        <w:rPr>
          <w:lang w:val="es-ES"/>
        </w:rPr>
        <w:t xml:space="preserve"> և </w:t>
      </w:r>
      <w:proofErr w:type="spellStart"/>
      <w:r w:rsidR="004E191A">
        <w:rPr>
          <w:lang w:val="es-ES"/>
        </w:rPr>
        <w:t>գնահատվելուց</w:t>
      </w:r>
      <w:proofErr w:type="spellEnd"/>
      <w:r w:rsidR="004E191A">
        <w:rPr>
          <w:lang w:val="es-ES"/>
        </w:rPr>
        <w:t xml:space="preserve">  </w:t>
      </w:r>
      <w:proofErr w:type="spellStart"/>
      <w:r w:rsidR="004E191A">
        <w:rPr>
          <w:lang w:val="es-ES"/>
        </w:rPr>
        <w:t>հետո</w:t>
      </w:r>
      <w:proofErr w:type="spellEnd"/>
      <w:r w:rsidR="004E191A">
        <w:rPr>
          <w:lang w:val="es-ES"/>
        </w:rPr>
        <w:t xml:space="preserve"> </w:t>
      </w:r>
      <w:proofErr w:type="spellStart"/>
      <w:r w:rsidR="004E191A">
        <w:rPr>
          <w:lang w:val="es-ES"/>
        </w:rPr>
        <w:t>կազմվում</w:t>
      </w:r>
      <w:proofErr w:type="spellEnd"/>
      <w:r w:rsidR="004E191A">
        <w:rPr>
          <w:lang w:val="es-ES"/>
        </w:rPr>
        <w:t xml:space="preserve"> է </w:t>
      </w:r>
      <w:proofErr w:type="spellStart"/>
      <w:r w:rsidR="004E191A">
        <w:rPr>
          <w:lang w:val="es-ES"/>
        </w:rPr>
        <w:t>արձանագրություն</w:t>
      </w:r>
      <w:proofErr w:type="spellEnd"/>
      <w:r w:rsidR="004E191A">
        <w:rPr>
          <w:lang w:val="es-ES"/>
        </w:rPr>
        <w:t>`</w:t>
      </w:r>
      <w:r w:rsidR="004E191A">
        <w:rPr>
          <w:lang w:val="af-ZA"/>
        </w:rPr>
        <w:t xml:space="preserve"> գնումների մասին ՀՀ օրենսդրությամբ սահմանված կարգով</w:t>
      </w:r>
      <w:r w:rsidR="004E191A">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 ստորագրում են հանձնաժողովի նիստին ներկա անդամները։</w:t>
      </w:r>
    </w:p>
    <w:p w14:paraId="0079D67A" w14:textId="6DD76293" w:rsidR="004E191A" w:rsidRDefault="009D0D58" w:rsidP="0015595A">
      <w:pPr>
        <w:pStyle w:val="NormalWeb"/>
      </w:pPr>
      <w:r>
        <w:t xml:space="preserve">      </w:t>
      </w:r>
      <w:r w:rsidR="004E191A">
        <w:t>8.13  Հանձնաժողովի քարտուղարը հայտերի բացման և գնահատման նիստի ավարտից հետո ոչ ուշ քան</w:t>
      </w:r>
      <w:r w:rsidR="004E191A">
        <w:rPr>
          <w:rFonts w:cs="Arial"/>
          <w:spacing w:val="-8"/>
        </w:rPr>
        <w:t xml:space="preserve"> </w:t>
      </w:r>
      <w:r w:rsidR="004E191A">
        <w:t xml:space="preserve"> հաջորդող աշխատանքային օրը` </w:t>
      </w:r>
    </w:p>
    <w:p w14:paraId="5D25BFA4" w14:textId="77777777" w:rsidR="004E191A" w:rsidRDefault="004E191A" w:rsidP="0015595A">
      <w:pPr>
        <w:pStyle w:val="NormalWeb"/>
      </w:pPr>
      <w:r>
        <w:t xml:space="preserve">1) հայտերի բացման </w:t>
      </w:r>
      <w:r>
        <w:rPr>
          <w:lang w:val="af-ZA"/>
        </w:rPr>
        <w:t xml:space="preserve">և գնահատման </w:t>
      </w:r>
      <w: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C35CEB3" w14:textId="77777777" w:rsidR="004E191A" w:rsidRDefault="004E191A" w:rsidP="0015595A">
      <w:pPr>
        <w:pStyle w:val="NormalWeb"/>
      </w:pPr>
      <w:r>
        <w:t>2) իր և գնահատող հանձնաժողովի` հայտերի բացման և գնահատման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74758F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lang w:val="af-ZA"/>
        </w:rPr>
        <w:tab/>
      </w:r>
      <w:r>
        <w:rPr>
          <w:rFonts w:ascii="GHEA Grapalat" w:hAnsi="GHEA Grapalat" w:cs="Sylfaen"/>
          <w:sz w:val="20"/>
          <w:lang w:val="af-ZA"/>
        </w:rPr>
        <w:t xml:space="preserve">8.14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72D789D" w14:textId="56D147DB" w:rsidR="004E191A" w:rsidRDefault="009D0D58" w:rsidP="004E191A">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Ընդ</w:t>
      </w:r>
      <w:r w:rsidR="004E191A">
        <w:rPr>
          <w:rFonts w:ascii="GHEA Grapalat" w:hAnsi="GHEA Grapalat" w:cs="Sylfaen"/>
          <w:sz w:val="20"/>
          <w:lang w:val="af-ZA"/>
        </w:rPr>
        <w:t xml:space="preserve"> </w:t>
      </w:r>
      <w:r w:rsidR="004E191A">
        <w:rPr>
          <w:rFonts w:ascii="GHEA Grapalat" w:hAnsi="GHEA Grapalat" w:cs="Sylfaen"/>
          <w:sz w:val="20"/>
          <w:lang w:val="hy-AM"/>
        </w:rPr>
        <w:t>որում</w:t>
      </w:r>
      <w:r w:rsidR="004E191A">
        <w:rPr>
          <w:rFonts w:ascii="GHEA Grapalat" w:hAnsi="GHEA Grapalat" w:cs="Sylfaen"/>
          <w:sz w:val="20"/>
          <w:lang w:val="af-ZA"/>
        </w:rPr>
        <w:t xml:space="preserve"> </w:t>
      </w:r>
      <w:r w:rsidR="004E191A">
        <w:rPr>
          <w:rFonts w:ascii="Calibri" w:hAnsi="Calibri" w:cs="Calibri"/>
          <w:sz w:val="20"/>
          <w:lang w:val="af-ZA"/>
        </w:rPr>
        <w:t> </w:t>
      </w:r>
      <w:r w:rsidR="004E191A">
        <w:rPr>
          <w:rFonts w:ascii="GHEA Grapalat" w:hAnsi="GHEA Grapalat" w:cs="Sylfaen"/>
          <w:sz w:val="20"/>
          <w:lang w:val="hy-AM"/>
        </w:rPr>
        <w:t>սույն</w:t>
      </w:r>
      <w:r w:rsidR="004E191A">
        <w:rPr>
          <w:rFonts w:ascii="GHEA Grapalat" w:hAnsi="GHEA Grapalat" w:cs="Sylfaen"/>
          <w:sz w:val="20"/>
          <w:lang w:val="af-ZA"/>
        </w:rPr>
        <w:t xml:space="preserve"> </w:t>
      </w:r>
      <w:r w:rsidR="004E191A">
        <w:rPr>
          <w:rFonts w:ascii="GHEA Grapalat" w:hAnsi="GHEA Grapalat" w:cs="Sylfaen"/>
          <w:sz w:val="20"/>
          <w:lang w:val="hy-AM"/>
        </w:rPr>
        <w:t>կետում</w:t>
      </w:r>
      <w:r w:rsidR="004E191A">
        <w:rPr>
          <w:rFonts w:ascii="GHEA Grapalat" w:hAnsi="GHEA Grapalat" w:cs="Sylfaen"/>
          <w:sz w:val="20"/>
          <w:lang w:val="af-ZA"/>
        </w:rPr>
        <w:t xml:space="preserve"> </w:t>
      </w:r>
      <w:r w:rsidR="004E191A">
        <w:rPr>
          <w:rFonts w:ascii="GHEA Grapalat" w:hAnsi="GHEA Grapalat" w:cs="Sylfaen"/>
          <w:sz w:val="20"/>
          <w:lang w:val="hy-AM"/>
        </w:rPr>
        <w:t>նշված</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պատվիրատուի</w:t>
      </w:r>
      <w:r w:rsidR="004E191A">
        <w:rPr>
          <w:rFonts w:ascii="GHEA Grapalat" w:hAnsi="GHEA Grapalat" w:cs="Sylfaen"/>
          <w:sz w:val="20"/>
          <w:lang w:val="af-ZA"/>
        </w:rPr>
        <w:t xml:space="preserve"> </w:t>
      </w:r>
      <w:r w:rsidR="004E191A">
        <w:rPr>
          <w:rFonts w:ascii="GHEA Grapalat" w:hAnsi="GHEA Grapalat" w:cs="Sylfaen"/>
          <w:sz w:val="20"/>
          <w:lang w:val="hy-AM"/>
        </w:rPr>
        <w:t>ղեկավարը</w:t>
      </w:r>
      <w:r w:rsidR="004E191A">
        <w:rPr>
          <w:rFonts w:ascii="GHEA Grapalat" w:hAnsi="GHEA Grapalat" w:cs="Sylfaen"/>
          <w:sz w:val="20"/>
          <w:lang w:val="af-ZA"/>
        </w:rPr>
        <w:t xml:space="preserve"> </w:t>
      </w:r>
      <w:r w:rsidR="004E191A">
        <w:rPr>
          <w:rFonts w:ascii="GHEA Grapalat" w:hAnsi="GHEA Grapalat" w:cs="Sylfaen"/>
          <w:sz w:val="20"/>
          <w:lang w:val="hy-AM"/>
        </w:rPr>
        <w:t>կայացնում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գնման</w:t>
      </w:r>
      <w:r w:rsidR="004E191A">
        <w:rPr>
          <w:rFonts w:ascii="GHEA Grapalat" w:hAnsi="GHEA Grapalat" w:cs="Sylfaen"/>
          <w:sz w:val="20"/>
          <w:lang w:val="af-ZA"/>
        </w:rPr>
        <w:t xml:space="preserve"> </w:t>
      </w:r>
      <w:r w:rsidR="004E191A">
        <w:rPr>
          <w:rFonts w:ascii="GHEA Grapalat" w:hAnsi="GHEA Grapalat" w:cs="Sylfaen"/>
          <w:sz w:val="20"/>
          <w:lang w:val="hy-AM"/>
        </w:rPr>
        <w:t>ընթացակարգը</w:t>
      </w:r>
      <w:r w:rsidR="004E191A">
        <w:rPr>
          <w:rFonts w:ascii="GHEA Grapalat" w:hAnsi="GHEA Grapalat" w:cs="Sylfaen"/>
          <w:sz w:val="20"/>
          <w:lang w:val="af-ZA"/>
        </w:rPr>
        <w:t xml:space="preserve"> </w:t>
      </w:r>
      <w:r w:rsidR="004E191A">
        <w:rPr>
          <w:rFonts w:ascii="GHEA Grapalat" w:hAnsi="GHEA Grapalat" w:cs="Sylfaen"/>
          <w:sz w:val="20"/>
          <w:lang w:val="hy-AM"/>
        </w:rPr>
        <w:t>չկայացած</w:t>
      </w:r>
      <w:r w:rsidR="004E191A">
        <w:rPr>
          <w:rFonts w:ascii="GHEA Grapalat" w:hAnsi="GHEA Grapalat" w:cs="Sylfaen"/>
          <w:sz w:val="20"/>
          <w:lang w:val="af-ZA"/>
        </w:rPr>
        <w:t xml:space="preserve"> </w:t>
      </w:r>
      <w:r w:rsidR="004E191A">
        <w:rPr>
          <w:rFonts w:ascii="GHEA Grapalat" w:hAnsi="GHEA Grapalat" w:cs="Sylfaen"/>
          <w:sz w:val="20"/>
          <w:lang w:val="hy-AM"/>
        </w:rPr>
        <w:t>հայտարարվելու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կնքված</w:t>
      </w:r>
      <w:r w:rsidR="004E191A">
        <w:rPr>
          <w:rFonts w:ascii="GHEA Grapalat" w:hAnsi="GHEA Grapalat" w:cs="Sylfaen"/>
          <w:sz w:val="20"/>
          <w:lang w:val="af-ZA"/>
        </w:rPr>
        <w:t xml:space="preserve"> </w:t>
      </w:r>
      <w:r w:rsidR="004E191A">
        <w:rPr>
          <w:rFonts w:ascii="GHEA Grapalat" w:hAnsi="GHEA Grapalat" w:cs="Sylfaen"/>
          <w:sz w:val="20"/>
          <w:lang w:val="hy-AM"/>
        </w:rPr>
        <w:t>պայմանագրի</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հայտարարությունը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պայմանագիրը</w:t>
      </w:r>
      <w:r w:rsidR="004E191A">
        <w:rPr>
          <w:rFonts w:ascii="GHEA Grapalat" w:hAnsi="GHEA Grapalat" w:cs="Sylfaen"/>
          <w:sz w:val="20"/>
          <w:lang w:val="af-ZA"/>
        </w:rPr>
        <w:t xml:space="preserve"> </w:t>
      </w:r>
      <w:r w:rsidR="004E191A">
        <w:rPr>
          <w:rFonts w:ascii="GHEA Grapalat" w:hAnsi="GHEA Grapalat" w:cs="Sylfaen"/>
          <w:sz w:val="20"/>
          <w:lang w:val="hy-AM"/>
        </w:rPr>
        <w:t>միակողմանի</w:t>
      </w:r>
      <w:r w:rsidR="004E191A">
        <w:rPr>
          <w:rFonts w:ascii="GHEA Grapalat" w:hAnsi="GHEA Grapalat" w:cs="Sylfaen"/>
          <w:sz w:val="20"/>
          <w:lang w:val="af-ZA"/>
        </w:rPr>
        <w:t xml:space="preserve"> </w:t>
      </w:r>
      <w:r w:rsidR="004E191A">
        <w:rPr>
          <w:rFonts w:ascii="GHEA Grapalat" w:hAnsi="GHEA Grapalat" w:cs="Sylfaen"/>
          <w:sz w:val="20"/>
          <w:lang w:val="hy-AM"/>
        </w:rPr>
        <w:t>լուծելու</w:t>
      </w:r>
      <w:r w:rsidR="004E191A">
        <w:rPr>
          <w:rFonts w:ascii="GHEA Grapalat" w:hAnsi="GHEA Grapalat" w:cs="Sylfaen"/>
          <w:sz w:val="20"/>
          <w:lang w:val="af-ZA"/>
        </w:rPr>
        <w:t xml:space="preserve"> </w:t>
      </w:r>
      <w:r w:rsidR="004E191A">
        <w:rPr>
          <w:rFonts w:ascii="GHEA Grapalat" w:hAnsi="GHEA Grapalat" w:cs="Sylfaen"/>
          <w:sz w:val="20"/>
          <w:lang w:val="hy-AM"/>
        </w:rPr>
        <w:t>մասին</w:t>
      </w:r>
      <w:r w:rsidR="004E191A">
        <w:rPr>
          <w:rFonts w:ascii="GHEA Grapalat" w:hAnsi="GHEA Grapalat" w:cs="Sylfaen"/>
          <w:sz w:val="20"/>
          <w:lang w:val="af-ZA"/>
        </w:rPr>
        <w:t xml:space="preserve"> </w:t>
      </w:r>
      <w:r w:rsidR="004E191A">
        <w:rPr>
          <w:rFonts w:ascii="GHEA Grapalat" w:hAnsi="GHEA Grapalat" w:cs="Sylfaen"/>
          <w:sz w:val="20"/>
          <w:lang w:val="hy-AM"/>
        </w:rPr>
        <w:t xml:space="preserve">հայտարարությունը </w:t>
      </w:r>
      <w:r w:rsidR="004E191A">
        <w:rPr>
          <w:rFonts w:ascii="GHEA Grapalat" w:hAnsi="GHEA Grapalat" w:cs="Sylfaen"/>
          <w:sz w:val="20"/>
          <w:lang w:val="af-ZA"/>
        </w:rPr>
        <w:t>(</w:t>
      </w:r>
      <w:r w:rsidR="004E191A">
        <w:rPr>
          <w:rFonts w:ascii="GHEA Grapalat" w:hAnsi="GHEA Grapalat" w:cs="Sylfaen"/>
          <w:sz w:val="20"/>
          <w:lang w:val="hy-AM"/>
        </w:rPr>
        <w:t>ծանուցումը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տասներորդ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կայացվելուն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այն</w:t>
      </w:r>
      <w:r w:rsidR="004E191A">
        <w:rPr>
          <w:rFonts w:ascii="GHEA Grapalat" w:hAnsi="GHEA Grapalat" w:cs="Sylfaen"/>
          <w:sz w:val="20"/>
          <w:lang w:val="af-ZA"/>
        </w:rPr>
        <w:t xml:space="preserve"> գրավոր </w:t>
      </w:r>
      <w:r w:rsidR="004E191A">
        <w:rPr>
          <w:rFonts w:ascii="GHEA Grapalat" w:hAnsi="GHEA Grapalat" w:cs="Sylfaen"/>
          <w:sz w:val="20"/>
          <w:lang w:val="hy-AM"/>
        </w:rPr>
        <w:t>տրամադրվում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մարմնին</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մարմինը</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ներառում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գնումների</w:t>
      </w:r>
      <w:r w:rsidR="004E191A">
        <w:rPr>
          <w:rFonts w:ascii="GHEA Grapalat" w:hAnsi="GHEA Grapalat" w:cs="Sylfaen"/>
          <w:sz w:val="20"/>
          <w:lang w:val="af-ZA"/>
        </w:rPr>
        <w:t xml:space="preserve"> </w:t>
      </w:r>
      <w:r w:rsidR="004E191A">
        <w:rPr>
          <w:rFonts w:ascii="GHEA Grapalat" w:hAnsi="GHEA Grapalat" w:cs="Sylfaen"/>
          <w:sz w:val="20"/>
          <w:lang w:val="hy-AM"/>
        </w:rPr>
        <w:t>գործընթացին</w:t>
      </w:r>
      <w:r w:rsidR="004E191A">
        <w:rPr>
          <w:rFonts w:ascii="GHEA Grapalat" w:hAnsi="GHEA Grapalat" w:cs="Sylfaen"/>
          <w:sz w:val="20"/>
          <w:lang w:val="af-ZA"/>
        </w:rPr>
        <w:t xml:space="preserve"> </w:t>
      </w:r>
      <w:r w:rsidR="004E191A">
        <w:rPr>
          <w:rFonts w:ascii="GHEA Grapalat" w:hAnsi="GHEA Grapalat" w:cs="Sylfaen"/>
          <w:sz w:val="20"/>
          <w:lang w:val="hy-AM"/>
        </w:rPr>
        <w:t>մասնակցելու</w:t>
      </w:r>
      <w:r w:rsidR="004E191A">
        <w:rPr>
          <w:rFonts w:ascii="GHEA Grapalat" w:hAnsi="GHEA Grapalat" w:cs="Sylfaen"/>
          <w:sz w:val="20"/>
          <w:lang w:val="af-ZA"/>
        </w:rPr>
        <w:t xml:space="preserve"> </w:t>
      </w:r>
      <w:r w:rsidR="004E191A">
        <w:rPr>
          <w:rFonts w:ascii="GHEA Grapalat" w:hAnsi="GHEA Grapalat" w:cs="Sylfaen"/>
          <w:sz w:val="20"/>
          <w:lang w:val="hy-AM"/>
        </w:rPr>
        <w:t>իրավունք</w:t>
      </w:r>
      <w:r w:rsidR="004E191A">
        <w:rPr>
          <w:rFonts w:ascii="GHEA Grapalat" w:hAnsi="GHEA Grapalat" w:cs="Sylfaen"/>
          <w:sz w:val="20"/>
          <w:lang w:val="af-ZA"/>
        </w:rPr>
        <w:t xml:space="preserve"> </w:t>
      </w:r>
      <w:r w:rsidR="004E191A">
        <w:rPr>
          <w:rFonts w:ascii="GHEA Grapalat" w:hAnsi="GHEA Grapalat" w:cs="Sylfaen"/>
          <w:sz w:val="20"/>
          <w:lang w:val="hy-AM"/>
        </w:rPr>
        <w:t>չունեցող</w:t>
      </w:r>
      <w:r w:rsidR="004E191A">
        <w:rPr>
          <w:rFonts w:ascii="GHEA Grapalat" w:hAnsi="GHEA Grapalat" w:cs="Sylfaen"/>
          <w:sz w:val="20"/>
          <w:lang w:val="af-ZA"/>
        </w:rPr>
        <w:t xml:space="preserve"> </w:t>
      </w:r>
      <w:r w:rsidR="004E191A">
        <w:rPr>
          <w:rFonts w:ascii="GHEA Grapalat" w:hAnsi="GHEA Grapalat" w:cs="Sylfaen"/>
          <w:sz w:val="20"/>
          <w:lang w:val="hy-AM"/>
        </w:rPr>
        <w:t>մասնակիցների</w:t>
      </w:r>
      <w:r w:rsidR="004E191A">
        <w:rPr>
          <w:rFonts w:ascii="GHEA Grapalat" w:hAnsi="GHEA Grapalat" w:cs="Sylfaen"/>
          <w:sz w:val="20"/>
          <w:lang w:val="af-ZA"/>
        </w:rPr>
        <w:t xml:space="preserve"> </w:t>
      </w:r>
      <w:r w:rsidR="004E191A">
        <w:rPr>
          <w:rFonts w:ascii="GHEA Grapalat" w:hAnsi="GHEA Grapalat" w:cs="Sylfaen"/>
          <w:sz w:val="20"/>
          <w:lang w:val="hy-AM"/>
        </w:rPr>
        <w:t>ցուցակում</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իսկ</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w:t>
      </w:r>
      <w:r w:rsidR="004E191A">
        <w:rPr>
          <w:rFonts w:ascii="GHEA Grapalat" w:hAnsi="GHEA Grapalat" w:cs="Sylfaen"/>
          <w:sz w:val="20"/>
          <w:lang w:val="af-ZA"/>
        </w:rPr>
        <w:t xml:space="preserve"> </w:t>
      </w:r>
      <w:r w:rsidR="004E191A">
        <w:rPr>
          <w:rFonts w:ascii="GHEA Grapalat" w:hAnsi="GHEA Grapalat" w:cs="Sylfaen"/>
          <w:sz w:val="20"/>
          <w:lang w:val="hy-AM"/>
        </w:rPr>
        <w:t>դրությամբ</w:t>
      </w:r>
      <w:r w:rsidR="004E191A">
        <w:rPr>
          <w:rFonts w:ascii="GHEA Grapalat" w:hAnsi="GHEA Grapalat" w:cs="Sylfaen"/>
          <w:sz w:val="20"/>
          <w:lang w:val="af-ZA"/>
        </w:rPr>
        <w:t xml:space="preserve"> </w:t>
      </w:r>
      <w:r w:rsidR="004E191A">
        <w:rPr>
          <w:rFonts w:ascii="GHEA Grapalat" w:hAnsi="GHEA Grapalat" w:cs="Sylfaen"/>
          <w:sz w:val="20"/>
          <w:lang w:val="hy-AM"/>
        </w:rPr>
        <w:t>մասնակցի</w:t>
      </w:r>
      <w:r w:rsidR="004E191A">
        <w:rPr>
          <w:rFonts w:ascii="GHEA Grapalat" w:hAnsi="GHEA Grapalat" w:cs="Sylfaen"/>
          <w:sz w:val="20"/>
          <w:lang w:val="af-ZA"/>
        </w:rPr>
        <w:t xml:space="preserve"> </w:t>
      </w:r>
      <w:r w:rsidR="004E191A">
        <w:rPr>
          <w:rFonts w:ascii="GHEA Grapalat" w:hAnsi="GHEA Grapalat" w:cs="Sylfaen"/>
          <w:sz w:val="20"/>
          <w:lang w:val="hy-AM"/>
        </w:rPr>
        <w:t>կողմից</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բողոքարկման</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հարուցված</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չավարտված</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գործի</w:t>
      </w:r>
      <w:r w:rsidR="004E191A">
        <w:rPr>
          <w:rFonts w:ascii="GHEA Grapalat" w:hAnsi="GHEA Grapalat" w:cs="Sylfaen"/>
          <w:sz w:val="20"/>
          <w:lang w:val="af-ZA"/>
        </w:rPr>
        <w:t xml:space="preserve"> </w:t>
      </w:r>
      <w:r w:rsidR="004E191A">
        <w:rPr>
          <w:rFonts w:ascii="GHEA Grapalat" w:hAnsi="GHEA Grapalat" w:cs="Sylfaen"/>
          <w:sz w:val="20"/>
          <w:lang w:val="hy-AM"/>
        </w:rPr>
        <w:t>առկայության</w:t>
      </w:r>
      <w:r w:rsidR="004E191A">
        <w:rPr>
          <w:rFonts w:ascii="GHEA Grapalat" w:hAnsi="GHEA Grapalat" w:cs="Sylfaen"/>
          <w:sz w:val="20"/>
          <w:lang w:val="af-ZA"/>
        </w:rPr>
        <w:t xml:space="preserve"> </w:t>
      </w:r>
      <w:r w:rsidR="004E191A">
        <w:rPr>
          <w:rFonts w:ascii="GHEA Grapalat" w:hAnsi="GHEA Grapalat" w:cs="Sylfaen"/>
          <w:sz w:val="20"/>
          <w:lang w:val="hy-AM"/>
        </w:rPr>
        <w:t>դեպքում</w:t>
      </w:r>
      <w:r w:rsidR="004E191A">
        <w:rPr>
          <w:rFonts w:ascii="GHEA Grapalat" w:hAnsi="GHEA Grapalat" w:cs="Sylfaen"/>
          <w:sz w:val="20"/>
          <w:lang w:val="af-ZA"/>
        </w:rPr>
        <w:t xml:space="preserve">` </w:t>
      </w:r>
      <w:r w:rsidR="004E191A">
        <w:rPr>
          <w:rFonts w:ascii="GHEA Grapalat" w:hAnsi="GHEA Grapalat" w:cs="Sylfaen"/>
          <w:sz w:val="20"/>
          <w:lang w:val="hy-AM"/>
        </w:rPr>
        <w:t>տվյալ</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գործով</w:t>
      </w:r>
      <w:r w:rsidR="004E191A">
        <w:rPr>
          <w:rFonts w:ascii="GHEA Grapalat" w:hAnsi="GHEA Grapalat" w:cs="Sylfaen"/>
          <w:sz w:val="20"/>
          <w:lang w:val="af-ZA"/>
        </w:rPr>
        <w:t xml:space="preserve"> </w:t>
      </w:r>
      <w:r w:rsidR="004E191A">
        <w:rPr>
          <w:rFonts w:ascii="GHEA Grapalat" w:hAnsi="GHEA Grapalat" w:cs="Sylfaen"/>
          <w:sz w:val="20"/>
          <w:lang w:val="hy-AM"/>
        </w:rPr>
        <w:t>եզրափակիչ</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ակտն</w:t>
      </w:r>
      <w:r w:rsidR="004E191A">
        <w:rPr>
          <w:rFonts w:ascii="GHEA Grapalat" w:hAnsi="GHEA Grapalat" w:cs="Sylfaen"/>
          <w:sz w:val="20"/>
          <w:lang w:val="af-ZA"/>
        </w:rPr>
        <w:t xml:space="preserve"> </w:t>
      </w:r>
      <w:r w:rsidR="004E191A">
        <w:rPr>
          <w:rFonts w:ascii="GHEA Grapalat" w:hAnsi="GHEA Grapalat" w:cs="Sylfaen"/>
          <w:sz w:val="20"/>
          <w:lang w:val="hy-AM"/>
        </w:rPr>
        <w:t>ուժի</w:t>
      </w:r>
      <w:r w:rsidR="004E191A">
        <w:rPr>
          <w:rFonts w:ascii="GHEA Grapalat" w:hAnsi="GHEA Grapalat" w:cs="Sylfaen"/>
          <w:sz w:val="20"/>
          <w:lang w:val="af-ZA"/>
        </w:rPr>
        <w:t xml:space="preserve"> </w:t>
      </w:r>
      <w:r w:rsidR="004E191A">
        <w:rPr>
          <w:rFonts w:ascii="GHEA Grapalat" w:hAnsi="GHEA Grapalat" w:cs="Sylfaen"/>
          <w:sz w:val="20"/>
          <w:lang w:val="hy-AM"/>
        </w:rPr>
        <w:t>մեջ</w:t>
      </w:r>
      <w:r w:rsidR="004E191A">
        <w:rPr>
          <w:rFonts w:ascii="GHEA Grapalat" w:hAnsi="GHEA Grapalat" w:cs="Sylfaen"/>
          <w:sz w:val="20"/>
          <w:lang w:val="af-ZA"/>
        </w:rPr>
        <w:t xml:space="preserve"> </w:t>
      </w:r>
      <w:r w:rsidR="004E191A">
        <w:rPr>
          <w:rFonts w:ascii="GHEA Grapalat" w:hAnsi="GHEA Grapalat" w:cs="Sylfaen"/>
          <w:sz w:val="20"/>
          <w:lang w:val="hy-AM"/>
        </w:rPr>
        <w:t>մտնելու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եթե</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քննության</w:t>
      </w:r>
      <w:r w:rsidR="004E191A">
        <w:rPr>
          <w:rFonts w:ascii="GHEA Grapalat" w:hAnsi="GHEA Grapalat" w:cs="Sylfaen"/>
          <w:sz w:val="20"/>
          <w:lang w:val="af-ZA"/>
        </w:rPr>
        <w:t xml:space="preserve"> </w:t>
      </w:r>
      <w:r w:rsidR="004E191A">
        <w:rPr>
          <w:rFonts w:ascii="GHEA Grapalat" w:hAnsi="GHEA Grapalat" w:cs="Sylfaen"/>
          <w:sz w:val="20"/>
          <w:lang w:val="hy-AM"/>
        </w:rPr>
        <w:t>արդյունքով</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կատարման</w:t>
      </w:r>
      <w:r w:rsidR="004E191A">
        <w:rPr>
          <w:rFonts w:ascii="GHEA Grapalat" w:hAnsi="GHEA Grapalat" w:cs="Sylfaen"/>
          <w:sz w:val="20"/>
          <w:lang w:val="af-ZA"/>
        </w:rPr>
        <w:t xml:space="preserve"> </w:t>
      </w:r>
      <w:r w:rsidR="004E191A">
        <w:rPr>
          <w:rFonts w:ascii="GHEA Grapalat" w:hAnsi="GHEA Grapalat" w:cs="Sylfaen"/>
          <w:sz w:val="20"/>
          <w:lang w:val="hy-AM"/>
        </w:rPr>
        <w:t>հնարավորությունը</w:t>
      </w:r>
      <w:r w:rsidR="004E191A">
        <w:rPr>
          <w:rFonts w:ascii="GHEA Grapalat" w:hAnsi="GHEA Grapalat" w:cs="Sylfaen"/>
          <w:sz w:val="20"/>
          <w:lang w:val="af-ZA"/>
        </w:rPr>
        <w:t xml:space="preserve"> </w:t>
      </w:r>
      <w:r w:rsidR="004E191A">
        <w:rPr>
          <w:rFonts w:ascii="GHEA Grapalat" w:hAnsi="GHEA Grapalat" w:cs="Sylfaen"/>
          <w:sz w:val="20"/>
          <w:lang w:val="hy-AM"/>
        </w:rPr>
        <w:t>չի</w:t>
      </w:r>
      <w:r w:rsidR="004E191A">
        <w:rPr>
          <w:rFonts w:ascii="GHEA Grapalat" w:hAnsi="GHEA Grapalat" w:cs="Sylfaen"/>
          <w:sz w:val="20"/>
          <w:lang w:val="af-ZA"/>
        </w:rPr>
        <w:t xml:space="preserve"> </w:t>
      </w:r>
      <w:r w:rsidR="004E191A">
        <w:rPr>
          <w:rFonts w:ascii="GHEA Grapalat" w:hAnsi="GHEA Grapalat" w:cs="Sylfaen"/>
          <w:sz w:val="20"/>
          <w:lang w:val="hy-AM"/>
        </w:rPr>
        <w:t>վերացել</w:t>
      </w:r>
      <w:r w:rsidR="004E191A">
        <w:rPr>
          <w:rFonts w:ascii="GHEA Grapalat" w:hAnsi="GHEA Grapalat" w:cs="Sylfaen"/>
          <w:sz w:val="20"/>
          <w:lang w:val="af-ZA"/>
        </w:rPr>
        <w:t xml:space="preserve">: </w:t>
      </w:r>
    </w:p>
    <w:p w14:paraId="0678FA4D" w14:textId="77777777" w:rsidR="004E191A" w:rsidRDefault="004E191A" w:rsidP="004E191A">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6A271896" w14:textId="77777777" w:rsidR="004E191A" w:rsidRDefault="004E191A" w:rsidP="0015595A">
      <w:pPr>
        <w:pStyle w:val="NormalWeb"/>
        <w:numPr>
          <w:ilvl w:val="0"/>
          <w:numId w:val="3"/>
        </w:numPr>
      </w:pPr>
      <w:r>
        <w:t xml:space="preserve">սույն կետով նախատեսված՝ </w:t>
      </w:r>
      <w:r>
        <w:rPr>
          <w:lang w:val="ru-RU"/>
        </w:rPr>
        <w:t>լիազորված</w:t>
      </w:r>
      <w:r>
        <w:t xml:space="preserve"> </w:t>
      </w:r>
      <w:r>
        <w:rPr>
          <w:lang w:val="ru-RU"/>
        </w:rPr>
        <w:t>մարմ</w:t>
      </w:r>
      <w:r>
        <w:t>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8E730AB" w14:textId="77777777" w:rsidR="004E191A" w:rsidRDefault="004E191A" w:rsidP="0015595A">
      <w:pPr>
        <w:pStyle w:val="NormalWeb"/>
        <w:numPr>
          <w:ilvl w:val="0"/>
          <w:numId w:val="3"/>
        </w:numPr>
      </w:pPr>
      <w:r>
        <w:t xml:space="preserve">մասնակցի կամ պայմանագիրը կնքած անձի կողմից հայտի, պայմանագրի և (կամ) որակավորան ապահովման գումարի վճարումն իրականացվել է </w:t>
      </w:r>
      <w:r w:rsidRPr="00C45E14">
        <w:t>լիազորված</w:t>
      </w:r>
      <w:r>
        <w:t xml:space="preserve"> </w:t>
      </w:r>
      <w:r w:rsidRPr="00C45E14">
        <w:t>մարմ</w:t>
      </w:r>
      <w:r>
        <w:t>նին որոշումը ներկայացվելու վերջնաժամկետը լրանալու</w:t>
      </w:r>
      <w:r w:rsidRPr="00C45E14">
        <w:t>ց</w:t>
      </w:r>
      <w:r>
        <w:t xml:space="preserve"> </w:t>
      </w:r>
      <w:r w:rsidRPr="00C45E14">
        <w:t>հետո</w:t>
      </w:r>
      <w:r>
        <w:t xml:space="preserve">, </w:t>
      </w:r>
      <w:r w:rsidRPr="00C45E14">
        <w:t>բայց</w:t>
      </w:r>
      <w:r>
        <w:t xml:space="preserve"> </w:t>
      </w:r>
      <w:r w:rsidRPr="00C45E14">
        <w:t>ոչ</w:t>
      </w:r>
      <w:r>
        <w:t xml:space="preserve"> </w:t>
      </w:r>
      <w:r w:rsidRPr="00C45E14">
        <w:t>ուշ</w:t>
      </w:r>
      <w:r>
        <w:t xml:space="preserve">, </w:t>
      </w:r>
      <w:r w:rsidRPr="00C45E14">
        <w:t>քան</w:t>
      </w:r>
      <w:r>
        <w:t xml:space="preserve"> լիազորված մարմնի կողմից մասնակցին  ցուցակում ներառելու համար սահմանված քառասունօրյա ժամկետը լրանալը,  </w:t>
      </w:r>
      <w:r w:rsidRPr="00C45E14">
        <w:t>իսկ</w:t>
      </w:r>
      <w:r>
        <w:t xml:space="preserve"> </w:t>
      </w:r>
      <w:r w:rsidRPr="00C45E14">
        <w:t>որոշումն</w:t>
      </w:r>
      <w:r>
        <w:t xml:space="preserve"> </w:t>
      </w:r>
      <w:r w:rsidRPr="00C45E14">
        <w:t>ստանալուն</w:t>
      </w:r>
      <w:r>
        <w:t xml:space="preserve"> </w:t>
      </w:r>
      <w:r w:rsidRPr="00C45E14">
        <w:t>հաջորդող</w:t>
      </w:r>
      <w:r>
        <w:t xml:space="preserve"> </w:t>
      </w:r>
      <w:r w:rsidRPr="00C45E14">
        <w:t>քառասուներորդ</w:t>
      </w:r>
      <w:r>
        <w:t xml:space="preserve"> </w:t>
      </w:r>
      <w:r w:rsidRPr="00C45E14">
        <w:t>օրվա</w:t>
      </w:r>
      <w:r>
        <w:t xml:space="preserve"> </w:t>
      </w:r>
      <w:r w:rsidRPr="00C45E14">
        <w:t>դրությամբ</w:t>
      </w:r>
      <w:r>
        <w:t xml:space="preserve"> </w:t>
      </w:r>
      <w:r w:rsidRPr="00C45E14">
        <w:t>մասնակցի</w:t>
      </w:r>
      <w:r>
        <w:t xml:space="preserve"> </w:t>
      </w:r>
      <w:r w:rsidRPr="00C45E14">
        <w:t>կողմից</w:t>
      </w:r>
      <w:r>
        <w:t xml:space="preserve"> </w:t>
      </w:r>
      <w:r w:rsidRPr="00C45E14">
        <w:t>որոշման</w:t>
      </w:r>
      <w:r>
        <w:t xml:space="preserve"> </w:t>
      </w:r>
      <w:r w:rsidRPr="00C45E14">
        <w:t>բողոքարկման</w:t>
      </w:r>
      <w:r>
        <w:t xml:space="preserve"> </w:t>
      </w:r>
      <w:r w:rsidRPr="00C45E14">
        <w:t>վերաբերյալ</w:t>
      </w:r>
      <w:r>
        <w:t xml:space="preserve"> </w:t>
      </w:r>
      <w:r w:rsidRPr="00C45E14">
        <w:t>հարուցված</w:t>
      </w:r>
      <w:r>
        <w:t xml:space="preserve"> </w:t>
      </w:r>
      <w:r w:rsidRPr="00C45E14">
        <w:t>և</w:t>
      </w:r>
      <w:r>
        <w:t xml:space="preserve"> </w:t>
      </w:r>
      <w:r w:rsidRPr="00C45E14">
        <w:lastRenderedPageBreak/>
        <w:t>չավարտված</w:t>
      </w:r>
      <w:r>
        <w:t xml:space="preserve"> </w:t>
      </w:r>
      <w:r w:rsidRPr="00C45E14">
        <w:t>դատական</w:t>
      </w:r>
      <w:r>
        <w:t xml:space="preserve"> </w:t>
      </w:r>
      <w:r w:rsidRPr="00C45E14">
        <w:t>գործի</w:t>
      </w:r>
      <w:r>
        <w:t xml:space="preserve"> </w:t>
      </w:r>
      <w:r w:rsidRPr="00C45E14">
        <w:t>առկայության</w:t>
      </w:r>
      <w:r>
        <w:t xml:space="preserve"> </w:t>
      </w:r>
      <w:r w:rsidRPr="00C45E14">
        <w:t>դեպքում</w:t>
      </w:r>
      <w:r>
        <w:t xml:space="preserve">` </w:t>
      </w:r>
      <w:r w:rsidRPr="00C45E14">
        <w:t>ոչ</w:t>
      </w:r>
      <w:r>
        <w:t xml:space="preserve"> </w:t>
      </w:r>
      <w:r w:rsidRPr="00C45E14">
        <w:t>ուշ</w:t>
      </w:r>
      <w:r>
        <w:t xml:space="preserve">, </w:t>
      </w:r>
      <w:r w:rsidRPr="00C45E14">
        <w:t>քան</w:t>
      </w:r>
      <w:r>
        <w:t xml:space="preserve"> </w:t>
      </w:r>
      <w:r w:rsidRPr="00C45E14">
        <w:t>տվյալ</w:t>
      </w:r>
      <w:r>
        <w:t xml:space="preserve"> </w:t>
      </w:r>
      <w:r w:rsidRPr="00C45E14">
        <w:t>դատական</w:t>
      </w:r>
      <w:r>
        <w:t xml:space="preserve"> </w:t>
      </w:r>
      <w:r w:rsidRPr="00C45E14">
        <w:t>գործով</w:t>
      </w:r>
      <w:r>
        <w:t xml:space="preserve"> </w:t>
      </w:r>
      <w:r w:rsidRPr="00C45E14">
        <w:t>եզրափակիչ</w:t>
      </w:r>
      <w:r>
        <w:t xml:space="preserve"> </w:t>
      </w:r>
      <w:r w:rsidRPr="00C45E14">
        <w:t>դատական</w:t>
      </w:r>
      <w:r>
        <w:t xml:space="preserve"> </w:t>
      </w:r>
      <w:r w:rsidRPr="00C45E14">
        <w:t>ակտն</w:t>
      </w:r>
      <w:r>
        <w:t xml:space="preserve"> </w:t>
      </w:r>
      <w:r w:rsidRPr="00C45E14">
        <w:t>ուժի</w:t>
      </w:r>
      <w:r>
        <w:t xml:space="preserve"> </w:t>
      </w:r>
      <w:r w:rsidRPr="00C45E14">
        <w:t>մեջ</w:t>
      </w:r>
      <w:r>
        <w:t xml:space="preserve"> </w:t>
      </w:r>
      <w:r w:rsidRPr="00C45E14">
        <w:t>մտնելը</w:t>
      </w:r>
      <w:r w:rsidRPr="00036665">
        <w:t xml:space="preserve"> </w:t>
      </w:r>
      <w:r>
        <w:t xml:space="preserve">, </w:t>
      </w:r>
      <w:r w:rsidRPr="00C45E14">
        <w:t>ապա</w:t>
      </w:r>
      <w:r>
        <w:t xml:space="preserve"> </w:t>
      </w:r>
      <w:r w:rsidRPr="00C45E14">
        <w:t>պատվիրատուն</w:t>
      </w:r>
      <w:r>
        <w:t xml:space="preserve"> </w:t>
      </w:r>
      <w:r w:rsidRPr="00C45E14">
        <w:t>դրա</w:t>
      </w:r>
      <w:r>
        <w:t xml:space="preserve"> </w:t>
      </w:r>
      <w:r w:rsidRPr="00C45E14">
        <w:t>մասին</w:t>
      </w:r>
      <w:r>
        <w:t xml:space="preserve"> </w:t>
      </w:r>
      <w:r w:rsidRPr="00C45E14">
        <w:t>գրավոր</w:t>
      </w:r>
      <w:r>
        <w:t xml:space="preserve"> </w:t>
      </w:r>
      <w:r w:rsidRPr="00C45E14">
        <w:t>տեղեկացնում</w:t>
      </w:r>
      <w:r>
        <w:t xml:space="preserve"> </w:t>
      </w:r>
      <w:r w:rsidRPr="00C45E14">
        <w:t>է</w:t>
      </w:r>
      <w:r>
        <w:t xml:space="preserve"> </w:t>
      </w:r>
      <w:r w:rsidRPr="00C45E14">
        <w:t>լիազորված</w:t>
      </w:r>
      <w:r>
        <w:t xml:space="preserve"> </w:t>
      </w:r>
      <w:r w:rsidRPr="00C45E14">
        <w:t>մարմին</w:t>
      </w:r>
      <w:r>
        <w:t xml:space="preserve">, </w:t>
      </w:r>
      <w:r w:rsidRPr="00C45E14">
        <w:t>որի</w:t>
      </w:r>
      <w:r>
        <w:t xml:space="preserve"> </w:t>
      </w:r>
      <w:r w:rsidRPr="00C45E14">
        <w:t>հիման</w:t>
      </w:r>
      <w:r>
        <w:t xml:space="preserve"> </w:t>
      </w:r>
      <w:r w:rsidRPr="00C45E14">
        <w:t>վրա</w:t>
      </w:r>
      <w:r>
        <w:t xml:space="preserve"> </w:t>
      </w:r>
      <w:r w:rsidRPr="00C45E14">
        <w:t>մասնակիցը</w:t>
      </w:r>
      <w:r>
        <w:t xml:space="preserve"> </w:t>
      </w:r>
      <w:r w:rsidRPr="00C45E14">
        <w:t>չի</w:t>
      </w:r>
      <w:r>
        <w:t xml:space="preserve"> </w:t>
      </w:r>
      <w:r w:rsidRPr="00C45E14">
        <w:t>ներառվում</w:t>
      </w:r>
      <w:r>
        <w:t xml:space="preserve"> </w:t>
      </w:r>
      <w:r w:rsidRPr="00C45E14">
        <w:t>ցուցակում</w:t>
      </w:r>
      <w:r>
        <w:t>:</w:t>
      </w:r>
    </w:p>
    <w:p w14:paraId="58430BD4" w14:textId="2CA4D6BC" w:rsidR="004E191A" w:rsidRDefault="004E191A" w:rsidP="004E191A">
      <w:pPr>
        <w:ind w:firstLine="375"/>
        <w:jc w:val="both"/>
        <w:rPr>
          <w:rFonts w:ascii="GHEA Grapalat" w:hAnsi="GHEA Grapalat" w:cs="Sylfaen"/>
          <w:sz w:val="20"/>
          <w:lang w:val="af-ZA"/>
        </w:rPr>
      </w:pPr>
      <w:r>
        <w:rPr>
          <w:rFonts w:ascii="GHEA Grapalat" w:hAnsi="GHEA Grapalat" w:cs="Sylfaen"/>
          <w:sz w:val="20"/>
          <w:lang w:val="hy-AM"/>
        </w:rPr>
        <w:t>Ընդ որում եթե</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գնումներին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սույն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ժամկետներում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նախատեսված</w:t>
      </w:r>
      <w:r>
        <w:rPr>
          <w:rFonts w:ascii="GHEA Grapalat" w:hAnsi="GHEA Grapalat" w:cs="Sylfaen"/>
          <w:sz w:val="20"/>
          <w:lang w:val="af-ZA"/>
        </w:rPr>
        <w:t xml:space="preserve"> </w:t>
      </w:r>
      <w:r>
        <w:rPr>
          <w:rFonts w:ascii="GHEA Grapalat" w:hAnsi="GHEA Grapalat" w:cs="Sylfaen"/>
          <w:sz w:val="20"/>
          <w:lang w:val="hy-AM"/>
        </w:rPr>
        <w:t>փաստաթղթերը</w:t>
      </w:r>
      <w:r>
        <w:rPr>
          <w:rFonts w:ascii="GHEA Grapalat" w:hAnsi="GHEA Grapalat" w:cs="Sylfaen"/>
          <w:sz w:val="20"/>
          <w:lang w:val="af-ZA"/>
        </w:rPr>
        <w:t xml:space="preserve"> (այդ թվում շտկման ենթակա)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w:t>
      </w:r>
      <w:r w:rsidR="00202D97">
        <w:rPr>
          <w:rFonts w:ascii="GHEA Grapalat" w:hAnsi="GHEA Grapalat" w:cs="Sylfaen"/>
          <w:sz w:val="20"/>
          <w:lang w:val="hy-AM"/>
        </w:rPr>
        <w:t>«</w:t>
      </w:r>
      <w:r>
        <w:rPr>
          <w:rFonts w:ascii="GHEA Grapalat" w:hAnsi="GHEA Grapalat" w:cs="Sylfaen"/>
          <w:sz w:val="20"/>
          <w:lang w:val="af-ZA"/>
        </w:rPr>
        <w:t>Գնումների մասին</w:t>
      </w:r>
      <w:r w:rsidR="00202D97">
        <w:rPr>
          <w:rFonts w:ascii="GHEA Grapalat" w:hAnsi="GHEA Grapalat" w:cs="Sylfaen"/>
          <w:sz w:val="20"/>
          <w:lang w:val="hy-AM"/>
        </w:rPr>
        <w:t>»</w:t>
      </w:r>
      <w:r>
        <w:rPr>
          <w:rFonts w:ascii="GHEA Grapalat" w:hAnsi="GHEA Grapalat" w:cs="Sylfaen"/>
          <w:sz w:val="20"/>
          <w:lang w:val="af-ZA"/>
        </w:rPr>
        <w:t xml:space="preserve"> օրենքի 15-րդ հոդվածի 6-րդ մասով նախատեսված կարգավորմանը համապատասխան և դրա </w:t>
      </w:r>
      <w:r w:rsidRPr="00202D97">
        <w:rPr>
          <w:rFonts w:ascii="GHEA Grapalat" w:hAnsi="GHEA Grapalat" w:cs="Sylfaen"/>
          <w:sz w:val="20"/>
          <w:lang w:val="hy-AM"/>
        </w:rPr>
        <w:t>արդյունքում</w:t>
      </w:r>
      <w:r>
        <w:rPr>
          <w:rFonts w:ascii="GHEA Grapalat" w:hAnsi="GHEA Grapalat" w:cs="Sylfaen"/>
          <w:sz w:val="20"/>
          <w:lang w:val="af-ZA"/>
        </w:rPr>
        <w:t xml:space="preserve"> </w:t>
      </w:r>
      <w:r w:rsidRPr="00202D97">
        <w:rPr>
          <w:rFonts w:ascii="GHEA Grapalat" w:hAnsi="GHEA Grapalat" w:cs="Sylfaen"/>
          <w:sz w:val="20"/>
          <w:lang w:val="hy-AM"/>
        </w:rPr>
        <w:t>համաձայնագիր</w:t>
      </w:r>
      <w:r>
        <w:rPr>
          <w:rFonts w:ascii="GHEA Grapalat" w:hAnsi="GHEA Grapalat" w:cs="Sylfaen"/>
          <w:sz w:val="20"/>
          <w:lang w:val="af-ZA"/>
        </w:rPr>
        <w:t xml:space="preserve"> </w:t>
      </w:r>
      <w:r w:rsidRPr="00202D97">
        <w:rPr>
          <w:rFonts w:ascii="GHEA Grapalat" w:hAnsi="GHEA Grapalat" w:cs="Sylfaen"/>
          <w:sz w:val="20"/>
          <w:lang w:val="hy-AM"/>
        </w:rPr>
        <w:t>կնքելու</w:t>
      </w:r>
      <w:r>
        <w:rPr>
          <w:rFonts w:ascii="GHEA Grapalat" w:hAnsi="GHEA Grapalat" w:cs="Sylfaen"/>
          <w:sz w:val="20"/>
          <w:lang w:val="af-ZA"/>
        </w:rPr>
        <w:t xml:space="preserve"> </w:t>
      </w:r>
      <w:r w:rsidRPr="00202D97">
        <w:rPr>
          <w:rFonts w:ascii="GHEA Grapalat" w:hAnsi="GHEA Grapalat" w:cs="Sylfaen"/>
          <w:sz w:val="20"/>
          <w:lang w:val="hy-AM"/>
        </w:rPr>
        <w:t>նպատակով</w:t>
      </w:r>
      <w:r>
        <w:rPr>
          <w:rFonts w:ascii="GHEA Grapalat" w:hAnsi="GHEA Grapalat" w:cs="Sylfaen"/>
          <w:sz w:val="20"/>
          <w:lang w:val="af-ZA"/>
        </w:rPr>
        <w:t xml:space="preserve"> </w:t>
      </w:r>
      <w:r w:rsidRPr="00202D97">
        <w:rPr>
          <w:rFonts w:ascii="GHEA Grapalat" w:hAnsi="GHEA Grapalat" w:cs="Sylfaen"/>
          <w:sz w:val="20"/>
          <w:lang w:val="hy-AM"/>
        </w:rPr>
        <w:t>պայմանագիրը</w:t>
      </w:r>
      <w:r>
        <w:rPr>
          <w:rFonts w:ascii="GHEA Grapalat" w:hAnsi="GHEA Grapalat" w:cs="Sylfaen"/>
          <w:sz w:val="20"/>
          <w:lang w:val="af-ZA"/>
        </w:rPr>
        <w:t xml:space="preserve"> </w:t>
      </w:r>
      <w:r w:rsidRPr="00202D97">
        <w:rPr>
          <w:rFonts w:ascii="GHEA Grapalat" w:hAnsi="GHEA Grapalat" w:cs="Sylfaen"/>
          <w:sz w:val="20"/>
          <w:lang w:val="hy-AM"/>
        </w:rPr>
        <w:t>կնքած</w:t>
      </w:r>
      <w:r>
        <w:rPr>
          <w:rFonts w:ascii="GHEA Grapalat" w:hAnsi="GHEA Grapalat" w:cs="Sylfaen"/>
          <w:sz w:val="20"/>
          <w:lang w:val="af-ZA"/>
        </w:rPr>
        <w:t xml:space="preserve"> </w:t>
      </w:r>
      <w:r w:rsidRPr="00202D97">
        <w:rPr>
          <w:rFonts w:ascii="GHEA Grapalat" w:hAnsi="GHEA Grapalat" w:cs="Sylfaen"/>
          <w:sz w:val="20"/>
          <w:lang w:val="hy-AM"/>
        </w:rPr>
        <w:t>անձը</w:t>
      </w:r>
      <w:r>
        <w:rPr>
          <w:rFonts w:ascii="GHEA Grapalat" w:hAnsi="GHEA Grapalat" w:cs="Sylfaen"/>
          <w:sz w:val="20"/>
          <w:lang w:val="af-ZA"/>
        </w:rPr>
        <w:t xml:space="preserve"> </w:t>
      </w:r>
      <w:r w:rsidRPr="00202D97">
        <w:rPr>
          <w:rFonts w:ascii="GHEA Grapalat" w:hAnsi="GHEA Grapalat" w:cs="Sylfaen"/>
          <w:sz w:val="20"/>
          <w:lang w:val="hy-AM"/>
        </w:rPr>
        <w:t>սահմանված</w:t>
      </w:r>
      <w:r>
        <w:rPr>
          <w:rFonts w:ascii="GHEA Grapalat" w:hAnsi="GHEA Grapalat" w:cs="Sylfaen"/>
          <w:sz w:val="20"/>
          <w:lang w:val="af-ZA"/>
        </w:rPr>
        <w:t xml:space="preserve"> </w:t>
      </w:r>
      <w:r w:rsidRPr="00202D97">
        <w:rPr>
          <w:rFonts w:ascii="GHEA Grapalat" w:hAnsi="GHEA Grapalat" w:cs="Sylfaen"/>
          <w:sz w:val="20"/>
          <w:lang w:val="hy-AM"/>
        </w:rPr>
        <w:t>ժամկետում</w:t>
      </w:r>
      <w:r>
        <w:rPr>
          <w:rFonts w:ascii="GHEA Grapalat" w:hAnsi="GHEA Grapalat" w:cs="Sylfaen"/>
          <w:sz w:val="20"/>
          <w:lang w:val="af-ZA"/>
        </w:rPr>
        <w:t xml:space="preserve"> </w:t>
      </w:r>
      <w:r w:rsidRPr="00202D97">
        <w:rPr>
          <w:rFonts w:ascii="GHEA Grapalat" w:hAnsi="GHEA Grapalat" w:cs="Sylfaen"/>
          <w:sz w:val="20"/>
          <w:lang w:val="hy-AM"/>
        </w:rPr>
        <w:t>միակողմանի</w:t>
      </w:r>
      <w:r>
        <w:rPr>
          <w:rFonts w:ascii="GHEA Grapalat" w:hAnsi="GHEA Grapalat" w:cs="Sylfaen"/>
          <w:sz w:val="20"/>
          <w:lang w:val="af-ZA"/>
        </w:rPr>
        <w:t xml:space="preserve"> </w:t>
      </w:r>
      <w:r w:rsidRPr="00202D97">
        <w:rPr>
          <w:rFonts w:ascii="GHEA Grapalat" w:hAnsi="GHEA Grapalat" w:cs="Sylfaen"/>
          <w:sz w:val="20"/>
          <w:lang w:val="hy-AM"/>
        </w:rPr>
        <w:t>հաստատված</w:t>
      </w:r>
      <w:r>
        <w:rPr>
          <w:rFonts w:ascii="GHEA Grapalat" w:hAnsi="GHEA Grapalat" w:cs="Sylfaen"/>
          <w:sz w:val="20"/>
          <w:lang w:val="af-ZA"/>
        </w:rPr>
        <w:t xml:space="preserve"> </w:t>
      </w:r>
      <w:r w:rsidRPr="00202D97">
        <w:rPr>
          <w:rFonts w:ascii="GHEA Grapalat" w:hAnsi="GHEA Grapalat" w:cs="Sylfaen"/>
          <w:sz w:val="20"/>
          <w:lang w:val="hy-AM"/>
        </w:rPr>
        <w:t>հայտարարության</w:t>
      </w:r>
      <w:r>
        <w:rPr>
          <w:rFonts w:ascii="GHEA Grapalat" w:hAnsi="GHEA Grapalat" w:cs="Sylfaen"/>
          <w:sz w:val="20"/>
          <w:lang w:val="af-ZA"/>
        </w:rPr>
        <w:t xml:space="preserve">` </w:t>
      </w:r>
      <w:r w:rsidRPr="00202D97">
        <w:rPr>
          <w:rFonts w:ascii="GHEA Grapalat" w:hAnsi="GHEA Grapalat" w:cs="Sylfaen"/>
          <w:sz w:val="20"/>
          <w:lang w:val="hy-AM"/>
        </w:rPr>
        <w:t>տուժանքի</w:t>
      </w:r>
      <w:r>
        <w:rPr>
          <w:rFonts w:ascii="GHEA Grapalat" w:hAnsi="GHEA Grapalat" w:cs="Sylfaen"/>
          <w:sz w:val="20"/>
          <w:lang w:val="af-ZA"/>
        </w:rPr>
        <w:t xml:space="preserve"> (</w:t>
      </w:r>
      <w:r w:rsidRPr="00202D97">
        <w:rPr>
          <w:rFonts w:ascii="GHEA Grapalat" w:hAnsi="GHEA Grapalat" w:cs="Sylfaen"/>
          <w:sz w:val="20"/>
          <w:lang w:val="hy-AM"/>
        </w:rPr>
        <w:t>այսուհետ</w:t>
      </w:r>
      <w:r>
        <w:rPr>
          <w:rFonts w:ascii="GHEA Grapalat" w:hAnsi="GHEA Grapalat" w:cs="Sylfaen"/>
          <w:sz w:val="20"/>
          <w:lang w:val="af-ZA"/>
        </w:rPr>
        <w:t xml:space="preserve"> </w:t>
      </w:r>
      <w:r w:rsidRPr="00202D97">
        <w:rPr>
          <w:rFonts w:ascii="GHEA Grapalat" w:hAnsi="GHEA Grapalat" w:cs="Sylfaen"/>
          <w:sz w:val="20"/>
          <w:lang w:val="hy-AM"/>
        </w:rPr>
        <w:t>նաև</w:t>
      </w:r>
      <w:r>
        <w:rPr>
          <w:rFonts w:ascii="GHEA Grapalat" w:hAnsi="GHEA Grapalat" w:cs="Sylfaen"/>
          <w:sz w:val="20"/>
          <w:lang w:val="af-ZA"/>
        </w:rPr>
        <w:t xml:space="preserve"> </w:t>
      </w:r>
      <w:r w:rsidRPr="00202D97">
        <w:rPr>
          <w:rFonts w:ascii="GHEA Grapalat" w:hAnsi="GHEA Grapalat" w:cs="Sylfaen"/>
          <w:sz w:val="20"/>
          <w:lang w:val="hy-AM"/>
        </w:rPr>
        <w:t>տուժանք</w:t>
      </w:r>
      <w:r>
        <w:rPr>
          <w:rFonts w:ascii="GHEA Grapalat" w:hAnsi="GHEA Grapalat" w:cs="Sylfaen"/>
          <w:sz w:val="20"/>
          <w:lang w:val="af-ZA"/>
        </w:rPr>
        <w:t xml:space="preserve">) </w:t>
      </w:r>
      <w:r w:rsidRPr="00202D97">
        <w:rPr>
          <w:rFonts w:ascii="GHEA Grapalat" w:hAnsi="GHEA Grapalat" w:cs="Sylfaen"/>
          <w:sz w:val="20"/>
          <w:lang w:val="hy-AM"/>
        </w:rPr>
        <w:t>ձևով</w:t>
      </w:r>
      <w:r>
        <w:rPr>
          <w:rFonts w:ascii="GHEA Grapalat" w:hAnsi="GHEA Grapalat" w:cs="Sylfaen"/>
          <w:sz w:val="20"/>
          <w:lang w:val="af-ZA"/>
        </w:rPr>
        <w:t xml:space="preserve"> </w:t>
      </w:r>
      <w:r w:rsidRPr="00202D97">
        <w:rPr>
          <w:rFonts w:ascii="GHEA Grapalat" w:hAnsi="GHEA Grapalat" w:cs="Sylfaen"/>
          <w:sz w:val="20"/>
          <w:lang w:val="hy-AM"/>
        </w:rPr>
        <w:t>ներկայացված</w:t>
      </w:r>
      <w:r>
        <w:rPr>
          <w:rFonts w:ascii="GHEA Grapalat" w:hAnsi="GHEA Grapalat" w:cs="Sylfaen"/>
          <w:sz w:val="20"/>
          <w:lang w:val="af-ZA"/>
        </w:rPr>
        <w:t xml:space="preserve"> </w:t>
      </w:r>
      <w:r w:rsidRPr="00202D97">
        <w:rPr>
          <w:rFonts w:ascii="GHEA Grapalat" w:hAnsi="GHEA Grapalat" w:cs="Sylfaen"/>
          <w:sz w:val="20"/>
          <w:lang w:val="hy-AM"/>
        </w:rPr>
        <w:t>պայմանագրի</w:t>
      </w:r>
      <w:r>
        <w:rPr>
          <w:rFonts w:ascii="GHEA Grapalat" w:hAnsi="GHEA Grapalat" w:cs="Sylfaen"/>
          <w:sz w:val="20"/>
          <w:lang w:val="af-ZA"/>
        </w:rPr>
        <w:t xml:space="preserve"> </w:t>
      </w:r>
      <w:r w:rsidRPr="00202D97">
        <w:rPr>
          <w:rFonts w:ascii="GHEA Grapalat" w:hAnsi="GHEA Grapalat" w:cs="Sylfaen"/>
          <w:sz w:val="20"/>
          <w:lang w:val="hy-AM"/>
        </w:rPr>
        <w:t>և</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որակավորման</w:t>
      </w:r>
      <w:r>
        <w:rPr>
          <w:rFonts w:ascii="GHEA Grapalat" w:hAnsi="GHEA Grapalat" w:cs="Sylfaen"/>
          <w:sz w:val="20"/>
          <w:lang w:val="af-ZA"/>
        </w:rPr>
        <w:t xml:space="preserve"> </w:t>
      </w:r>
      <w:r w:rsidRPr="00202D97">
        <w:rPr>
          <w:rFonts w:ascii="GHEA Grapalat" w:hAnsi="GHEA Grapalat" w:cs="Sylfaen"/>
          <w:sz w:val="20"/>
          <w:lang w:val="hy-AM"/>
        </w:rPr>
        <w:t>ապահովումը</w:t>
      </w:r>
      <w:r>
        <w:rPr>
          <w:rFonts w:ascii="GHEA Grapalat" w:hAnsi="GHEA Grapalat" w:cs="Sylfaen"/>
          <w:sz w:val="20"/>
          <w:lang w:val="af-ZA"/>
        </w:rPr>
        <w:t xml:space="preserve"> </w:t>
      </w:r>
      <w:r w:rsidRPr="00202D97">
        <w:rPr>
          <w:rFonts w:ascii="GHEA Grapalat" w:hAnsi="GHEA Grapalat" w:cs="Sylfaen"/>
          <w:sz w:val="20"/>
          <w:lang w:val="hy-AM"/>
        </w:rPr>
        <w:t>չի</w:t>
      </w:r>
      <w:r>
        <w:rPr>
          <w:rFonts w:ascii="GHEA Grapalat" w:hAnsi="GHEA Grapalat" w:cs="Sylfaen"/>
          <w:sz w:val="20"/>
          <w:lang w:val="af-ZA"/>
        </w:rPr>
        <w:t xml:space="preserve"> </w:t>
      </w:r>
      <w:r w:rsidRPr="00202D97">
        <w:rPr>
          <w:rFonts w:ascii="GHEA Grapalat" w:hAnsi="GHEA Grapalat" w:cs="Sylfaen"/>
          <w:sz w:val="20"/>
          <w:lang w:val="hy-AM"/>
        </w:rPr>
        <w:t>փոխարինում</w:t>
      </w:r>
      <w:r>
        <w:rPr>
          <w:rFonts w:ascii="GHEA Grapalat" w:hAnsi="GHEA Grapalat" w:cs="Sylfaen"/>
          <w:sz w:val="20"/>
          <w:lang w:val="af-ZA"/>
        </w:rPr>
        <w:t xml:space="preserve"> </w:t>
      </w:r>
      <w:r w:rsidRPr="00202D97">
        <w:rPr>
          <w:rFonts w:ascii="GHEA Grapalat" w:hAnsi="GHEA Grapalat" w:cs="Sylfaen"/>
          <w:sz w:val="20"/>
          <w:lang w:val="hy-AM"/>
        </w:rPr>
        <w:t>բանկային</w:t>
      </w:r>
      <w:r>
        <w:rPr>
          <w:rFonts w:ascii="GHEA Grapalat" w:hAnsi="GHEA Grapalat" w:cs="Sylfaen"/>
          <w:sz w:val="20"/>
          <w:lang w:val="af-ZA"/>
        </w:rPr>
        <w:t xml:space="preserve"> </w:t>
      </w:r>
      <w:r w:rsidRPr="00202D97">
        <w:rPr>
          <w:rFonts w:ascii="GHEA Grapalat" w:hAnsi="GHEA Grapalat" w:cs="Sylfaen"/>
          <w:sz w:val="20"/>
          <w:lang w:val="hy-AM"/>
        </w:rPr>
        <w:t>երաշխիք</w:t>
      </w:r>
      <w:r>
        <w:rPr>
          <w:rFonts w:ascii="GHEA Grapalat" w:hAnsi="GHEA Grapalat" w:cs="Sylfaen"/>
          <w:sz w:val="20"/>
          <w:lang w:val="hy-AM"/>
        </w:rPr>
        <w:t>ո</w:t>
      </w:r>
      <w:r w:rsidRPr="00202D97">
        <w:rPr>
          <w:rFonts w:ascii="GHEA Grapalat" w:hAnsi="GHEA Grapalat" w:cs="Sylfaen"/>
          <w:sz w:val="20"/>
          <w:lang w:val="hy-AM"/>
        </w:rPr>
        <w:t>վ</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կանխիկ</w:t>
      </w:r>
      <w:r>
        <w:rPr>
          <w:rFonts w:ascii="GHEA Grapalat" w:hAnsi="GHEA Grapalat" w:cs="Sylfaen"/>
          <w:sz w:val="20"/>
          <w:lang w:val="af-ZA"/>
        </w:rPr>
        <w:t xml:space="preserve"> </w:t>
      </w:r>
      <w:r w:rsidRPr="00202D97">
        <w:rPr>
          <w:rFonts w:ascii="GHEA Grapalat" w:hAnsi="GHEA Grapalat" w:cs="Sylfaen"/>
          <w:sz w:val="20"/>
          <w:lang w:val="hy-AM"/>
        </w:rPr>
        <w:t>փողով</w:t>
      </w:r>
      <w:r>
        <w:rPr>
          <w:rFonts w:ascii="GHEA Grapalat" w:hAnsi="GHEA Grapalat" w:cs="Sylfaen"/>
          <w:sz w:val="20"/>
          <w:lang w:val="af-ZA"/>
        </w:rPr>
        <w:t xml:space="preserve">, </w:t>
      </w:r>
      <w:r w:rsidRPr="00202D97">
        <w:rPr>
          <w:rFonts w:ascii="GHEA Grapalat" w:hAnsi="GHEA Grapalat" w:cs="Sylfaen"/>
          <w:sz w:val="20"/>
          <w:lang w:val="hy-AM"/>
        </w:rPr>
        <w:t>ապա</w:t>
      </w:r>
      <w:r>
        <w:rPr>
          <w:rFonts w:ascii="GHEA Grapalat" w:hAnsi="GHEA Grapalat" w:cs="Sylfaen"/>
          <w:sz w:val="20"/>
          <w:lang w:val="af-ZA"/>
        </w:rPr>
        <w:t xml:space="preserve"> </w:t>
      </w:r>
      <w:r w:rsidRPr="00202D97">
        <w:rPr>
          <w:rFonts w:ascii="GHEA Grapalat" w:hAnsi="GHEA Grapalat" w:cs="Sylfaen"/>
          <w:sz w:val="20"/>
          <w:lang w:val="hy-AM"/>
        </w:rPr>
        <w:t>այդ</w:t>
      </w:r>
      <w:r>
        <w:rPr>
          <w:rFonts w:ascii="GHEA Grapalat" w:hAnsi="GHEA Grapalat" w:cs="Sylfaen"/>
          <w:sz w:val="20"/>
          <w:lang w:val="af-ZA"/>
        </w:rPr>
        <w:t xml:space="preserve"> </w:t>
      </w:r>
      <w:r w:rsidRPr="00202D97">
        <w:rPr>
          <w:rFonts w:ascii="GHEA Grapalat" w:hAnsi="GHEA Grapalat" w:cs="Sylfaen"/>
          <w:sz w:val="20"/>
          <w:lang w:val="hy-AM"/>
        </w:rPr>
        <w:t>հանգամանքը</w:t>
      </w:r>
      <w:r>
        <w:rPr>
          <w:rFonts w:ascii="GHEA Grapalat" w:hAnsi="GHEA Grapalat" w:cs="Sylfaen"/>
          <w:sz w:val="20"/>
          <w:lang w:val="af-ZA"/>
        </w:rPr>
        <w:t xml:space="preserve"> </w:t>
      </w:r>
      <w:r w:rsidRPr="00202D97">
        <w:rPr>
          <w:rFonts w:ascii="GHEA Grapalat" w:hAnsi="GHEA Grapalat" w:cs="Sylfaen"/>
          <w:sz w:val="20"/>
          <w:lang w:val="hy-AM"/>
        </w:rPr>
        <w:t>համարվում</w:t>
      </w:r>
      <w:r>
        <w:rPr>
          <w:rFonts w:ascii="GHEA Grapalat" w:hAnsi="GHEA Grapalat" w:cs="Sylfaen"/>
          <w:sz w:val="20"/>
          <w:lang w:val="af-ZA"/>
        </w:rPr>
        <w:t xml:space="preserve"> </w:t>
      </w:r>
      <w:r w:rsidRPr="00202D97">
        <w:rPr>
          <w:rFonts w:ascii="GHEA Grapalat" w:hAnsi="GHEA Grapalat" w:cs="Sylfaen"/>
          <w:sz w:val="20"/>
          <w:lang w:val="hy-AM"/>
        </w:rPr>
        <w:t>է</w:t>
      </w:r>
      <w:r>
        <w:rPr>
          <w:rFonts w:ascii="GHEA Grapalat" w:hAnsi="GHEA Grapalat" w:cs="Sylfaen"/>
          <w:sz w:val="20"/>
          <w:lang w:val="af-ZA"/>
        </w:rPr>
        <w:t xml:space="preserve"> </w:t>
      </w:r>
      <w:r w:rsidRPr="00202D97">
        <w:rPr>
          <w:rFonts w:ascii="GHEA Grapalat" w:hAnsi="GHEA Grapalat" w:cs="Sylfaen"/>
          <w:sz w:val="20"/>
          <w:lang w:val="hy-AM"/>
        </w:rPr>
        <w:t>որպես</w:t>
      </w:r>
      <w:r>
        <w:rPr>
          <w:rFonts w:ascii="GHEA Grapalat" w:hAnsi="GHEA Grapalat" w:cs="Sylfaen"/>
          <w:sz w:val="20"/>
          <w:lang w:val="af-ZA"/>
        </w:rPr>
        <w:t xml:space="preserve"> </w:t>
      </w:r>
      <w:r w:rsidRPr="00202D97">
        <w:rPr>
          <w:rFonts w:ascii="GHEA Grapalat" w:hAnsi="GHEA Grapalat" w:cs="Sylfaen"/>
          <w:sz w:val="20"/>
          <w:lang w:val="hy-AM"/>
        </w:rPr>
        <w:t>գնման</w:t>
      </w:r>
      <w:r>
        <w:rPr>
          <w:rFonts w:ascii="GHEA Grapalat" w:hAnsi="GHEA Grapalat" w:cs="Sylfaen"/>
          <w:sz w:val="20"/>
          <w:lang w:val="af-ZA"/>
        </w:rPr>
        <w:t xml:space="preserve"> </w:t>
      </w:r>
      <w:r w:rsidRPr="00202D97">
        <w:rPr>
          <w:rFonts w:ascii="GHEA Grapalat" w:hAnsi="GHEA Grapalat" w:cs="Sylfaen"/>
          <w:sz w:val="20"/>
          <w:lang w:val="hy-AM"/>
        </w:rPr>
        <w:t>գործընթացի</w:t>
      </w:r>
      <w:r>
        <w:rPr>
          <w:rFonts w:ascii="GHEA Grapalat" w:hAnsi="GHEA Grapalat" w:cs="Sylfaen"/>
          <w:sz w:val="20"/>
          <w:lang w:val="af-ZA"/>
        </w:rPr>
        <w:t xml:space="preserve"> </w:t>
      </w:r>
      <w:r w:rsidRPr="00202D97">
        <w:rPr>
          <w:rFonts w:ascii="GHEA Grapalat" w:hAnsi="GHEA Grapalat" w:cs="Sylfaen"/>
          <w:sz w:val="20"/>
          <w:lang w:val="hy-AM"/>
        </w:rPr>
        <w:t>շրջանակում</w:t>
      </w:r>
      <w:r>
        <w:rPr>
          <w:rFonts w:ascii="GHEA Grapalat" w:hAnsi="GHEA Grapalat" w:cs="Sylfaen"/>
          <w:sz w:val="20"/>
          <w:lang w:val="af-ZA"/>
        </w:rPr>
        <w:t xml:space="preserve"> </w:t>
      </w:r>
      <w:r w:rsidRPr="00202D97">
        <w:rPr>
          <w:rFonts w:ascii="GHEA Grapalat" w:hAnsi="GHEA Grapalat" w:cs="Sylfaen"/>
          <w:sz w:val="20"/>
          <w:lang w:val="hy-AM"/>
        </w:rPr>
        <w:t>մասնակցի</w:t>
      </w:r>
      <w:r>
        <w:rPr>
          <w:rFonts w:ascii="GHEA Grapalat" w:hAnsi="GHEA Grapalat" w:cs="Sylfaen"/>
          <w:sz w:val="20"/>
          <w:lang w:val="af-ZA"/>
        </w:rPr>
        <w:t xml:space="preserve"> </w:t>
      </w:r>
      <w:r w:rsidRPr="00202D97">
        <w:rPr>
          <w:rFonts w:ascii="GHEA Grapalat" w:hAnsi="GHEA Grapalat" w:cs="Sylfaen"/>
          <w:sz w:val="20"/>
          <w:lang w:val="hy-AM"/>
        </w:rPr>
        <w:t>ստանձնված</w:t>
      </w:r>
      <w:r>
        <w:rPr>
          <w:rFonts w:ascii="GHEA Grapalat" w:hAnsi="GHEA Grapalat" w:cs="Sylfaen"/>
          <w:sz w:val="20"/>
          <w:lang w:val="af-ZA"/>
        </w:rPr>
        <w:t xml:space="preserve"> </w:t>
      </w:r>
      <w:r w:rsidRPr="00202D97">
        <w:rPr>
          <w:rFonts w:ascii="GHEA Grapalat" w:hAnsi="GHEA Grapalat" w:cs="Sylfaen"/>
          <w:sz w:val="20"/>
          <w:lang w:val="hy-AM"/>
        </w:rPr>
        <w:t>պարտավորության</w:t>
      </w:r>
      <w:r>
        <w:rPr>
          <w:rFonts w:ascii="GHEA Grapalat" w:hAnsi="GHEA Grapalat" w:cs="Sylfaen"/>
          <w:sz w:val="20"/>
          <w:lang w:val="af-ZA"/>
        </w:rPr>
        <w:t xml:space="preserve"> </w:t>
      </w:r>
      <w:r w:rsidRPr="00202D97">
        <w:rPr>
          <w:rFonts w:ascii="GHEA Grapalat" w:hAnsi="GHEA Grapalat" w:cs="Sylfaen"/>
          <w:sz w:val="20"/>
          <w:lang w:val="hy-AM"/>
        </w:rPr>
        <w:t>խախտում</w:t>
      </w:r>
      <w:r>
        <w:rPr>
          <w:rFonts w:ascii="GHEA Grapalat" w:hAnsi="GHEA Grapalat" w:cs="Sylfaen"/>
          <w:sz w:val="20"/>
          <w:lang w:val="af-ZA"/>
        </w:rPr>
        <w:t xml:space="preserve">: </w:t>
      </w:r>
    </w:p>
    <w:p w14:paraId="19F8B37A" w14:textId="77777777" w:rsidR="004E191A" w:rsidRDefault="004E191A" w:rsidP="004E191A">
      <w:pPr>
        <w:ind w:firstLine="375"/>
        <w:jc w:val="both"/>
        <w:rPr>
          <w:rFonts w:ascii="GHEA Grapalat" w:hAnsi="GHEA Grapalat"/>
          <w:sz w:val="20"/>
          <w:szCs w:val="20"/>
          <w:lang w:val="af-ZA"/>
        </w:rPr>
      </w:pPr>
      <w:r>
        <w:rPr>
          <w:rFonts w:ascii="GHEA Grapalat" w:hAnsi="GHEA Grapalat"/>
          <w:sz w:val="20"/>
          <w:szCs w:val="20"/>
          <w:lang w:val="af-ZA"/>
        </w:rPr>
        <w:t xml:space="preserve">      8.15 </w:t>
      </w:r>
      <w:r>
        <w:rPr>
          <w:rFonts w:ascii="GHEA Grapalat" w:hAnsi="GHEA Grapalat"/>
          <w:sz w:val="20"/>
          <w:szCs w:val="20"/>
        </w:rPr>
        <w:t>Ե</w:t>
      </w:r>
      <w:r>
        <w:rPr>
          <w:rFonts w:ascii="GHEA Grapalat" w:hAnsi="GHEA Grapalat"/>
          <w:sz w:val="20"/>
          <w:szCs w:val="20"/>
          <w:lang w:val="hy-AM"/>
        </w:rPr>
        <w:t>թե մասնակից</w:t>
      </w:r>
      <w:r>
        <w:rPr>
          <w:rFonts w:ascii="GHEA Grapalat" w:hAnsi="GHEA Grapalat"/>
          <w:sz w:val="20"/>
          <w:szCs w:val="20"/>
        </w:rPr>
        <w:t>ն</w:t>
      </w:r>
      <w:r>
        <w:rPr>
          <w:rFonts w:ascii="GHEA Grapalat" w:hAnsi="GHEA Grapalat"/>
          <w:sz w:val="20"/>
          <w:szCs w:val="20"/>
          <w:lang w:val="hy-AM"/>
        </w:rPr>
        <w:t xml:space="preserve"> </w:t>
      </w:r>
      <w:r>
        <w:rPr>
          <w:rFonts w:ascii="GHEA Grapalat" w:hAnsi="GHEA Grapalat"/>
          <w:sz w:val="20"/>
          <w:szCs w:val="20"/>
        </w:rPr>
        <w:t>Օ</w:t>
      </w:r>
      <w:r>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750A02F1" w14:textId="77777777" w:rsidR="004E191A" w:rsidRDefault="004E191A" w:rsidP="004E191A">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 xml:space="preserve">8.16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8.9 </w:t>
      </w:r>
      <w:r>
        <w:rPr>
          <w:rFonts w:ascii="GHEA Grapalat" w:hAnsi="GHEA Grapalat" w:cs="Sylfaen"/>
          <w:sz w:val="20"/>
          <w:szCs w:val="24"/>
          <w:lang w:val="ru-RU" w:eastAsia="en-US"/>
        </w:rPr>
        <w:t>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proofErr w:type="spellStart"/>
      <w:r>
        <w:rPr>
          <w:rFonts w:ascii="GHEA Grapalat" w:hAnsi="GHEA Grapalat" w:cs="Sylfaen"/>
          <w:sz w:val="20"/>
          <w:szCs w:val="24"/>
          <w:lang w:eastAsia="en-US"/>
        </w:rPr>
        <w:t>սահմանված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ժամկետում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14:paraId="1C1FDD86" w14:textId="359FCA10" w:rsidR="004E191A" w:rsidRDefault="00C365FC" w:rsidP="0015595A">
      <w:pPr>
        <w:pStyle w:val="NormalWeb"/>
        <w:rPr>
          <w:lang w:val="af-ZA"/>
        </w:rPr>
      </w:pPr>
      <w:r>
        <w:t xml:space="preserve">          </w:t>
      </w:r>
      <w:r w:rsidR="004E191A">
        <w:rPr>
          <w:lang w:val="af-ZA"/>
        </w:rPr>
        <w:t xml:space="preserve">8.17 </w:t>
      </w:r>
      <w:r w:rsidR="004E191A">
        <w:t>Մասնակիցները</w:t>
      </w:r>
      <w:r w:rsidR="004E191A" w:rsidRPr="00036665">
        <w:rPr>
          <w:lang w:val="af-ZA"/>
        </w:rPr>
        <w:t xml:space="preserve"> </w:t>
      </w:r>
      <w:r w:rsidR="004E191A">
        <w:t>և</w:t>
      </w:r>
      <w:r w:rsidR="004E191A" w:rsidRPr="00036665">
        <w:rPr>
          <w:lang w:val="af-ZA"/>
        </w:rPr>
        <w:t xml:space="preserve"> </w:t>
      </w:r>
      <w:r w:rsidR="004E191A">
        <w:t>նրանց</w:t>
      </w:r>
      <w:r w:rsidR="004E191A" w:rsidRPr="00036665">
        <w:rPr>
          <w:lang w:val="af-ZA"/>
        </w:rPr>
        <w:t xml:space="preserve"> </w:t>
      </w:r>
      <w:r w:rsidR="004E191A">
        <w:t>ներկայացուցիչները</w:t>
      </w:r>
      <w:r w:rsidR="004E191A" w:rsidRPr="00036665">
        <w:rPr>
          <w:lang w:val="af-ZA"/>
        </w:rPr>
        <w:t xml:space="preserve"> </w:t>
      </w:r>
      <w:r w:rsidR="004E191A">
        <w:t>կարող</w:t>
      </w:r>
      <w:r w:rsidR="004E191A" w:rsidRPr="00036665">
        <w:rPr>
          <w:lang w:val="af-ZA"/>
        </w:rPr>
        <w:t xml:space="preserve"> </w:t>
      </w:r>
      <w:r w:rsidR="004E191A">
        <w:t>են</w:t>
      </w:r>
      <w:r w:rsidR="004E191A" w:rsidRPr="00036665">
        <w:rPr>
          <w:lang w:val="af-ZA"/>
        </w:rPr>
        <w:t xml:space="preserve"> </w:t>
      </w:r>
      <w:r w:rsidR="004E191A">
        <w:t>ներկա</w:t>
      </w:r>
      <w:r w:rsidR="004E191A" w:rsidRPr="00036665">
        <w:rPr>
          <w:lang w:val="af-ZA"/>
        </w:rPr>
        <w:t xml:space="preserve"> </w:t>
      </w:r>
      <w:r w:rsidR="004E191A">
        <w:rPr>
          <w:lang w:val="af-ZA"/>
        </w:rPr>
        <w:t xml:space="preserve">լինել  </w:t>
      </w:r>
      <w:r w:rsidR="004E191A">
        <w:t>հանձնաժողովի</w:t>
      </w:r>
      <w:r w:rsidR="004E191A" w:rsidRPr="00036665">
        <w:rPr>
          <w:lang w:val="af-ZA"/>
        </w:rPr>
        <w:t xml:space="preserve"> </w:t>
      </w:r>
      <w:r w:rsidR="004E191A">
        <w:t>նիստերին։</w:t>
      </w:r>
      <w:r w:rsidR="004E191A" w:rsidRPr="00036665">
        <w:rPr>
          <w:lang w:val="af-ZA"/>
        </w:rPr>
        <w:t xml:space="preserve"> </w:t>
      </w:r>
      <w:r w:rsidR="004E191A">
        <w:t>Մասնակիցները</w:t>
      </w:r>
      <w:r w:rsidR="004E191A">
        <w:rPr>
          <w:lang w:val="af-ZA"/>
        </w:rPr>
        <w:t xml:space="preserve"> կամ </w:t>
      </w:r>
      <w:r w:rsidR="004E191A">
        <w:t>նրանց</w:t>
      </w:r>
      <w:r w:rsidR="004E191A" w:rsidRPr="00036665">
        <w:rPr>
          <w:lang w:val="af-ZA"/>
        </w:rPr>
        <w:t xml:space="preserve"> </w:t>
      </w:r>
      <w:r w:rsidR="004E191A">
        <w:t>ներկայացուցիչները</w:t>
      </w:r>
      <w:r w:rsidR="004E191A" w:rsidRPr="00036665">
        <w:rPr>
          <w:lang w:val="af-ZA"/>
        </w:rPr>
        <w:t xml:space="preserve"> </w:t>
      </w:r>
      <w:r w:rsidR="004E191A">
        <w:t>կարող</w:t>
      </w:r>
      <w:r w:rsidR="004E191A" w:rsidRPr="00036665">
        <w:rPr>
          <w:lang w:val="af-ZA"/>
        </w:rPr>
        <w:t xml:space="preserve"> </w:t>
      </w:r>
      <w:r w:rsidR="004E191A">
        <w:t>են</w:t>
      </w:r>
      <w:r w:rsidR="004E191A" w:rsidRPr="00036665">
        <w:rPr>
          <w:lang w:val="af-ZA"/>
        </w:rPr>
        <w:t xml:space="preserve"> </w:t>
      </w:r>
      <w:r w:rsidR="004E191A">
        <w:t>պահանջել</w:t>
      </w:r>
      <w:r w:rsidR="004E191A" w:rsidRPr="00036665">
        <w:rPr>
          <w:lang w:val="af-ZA"/>
        </w:rPr>
        <w:t xml:space="preserve"> </w:t>
      </w:r>
      <w:r w:rsidR="004E191A">
        <w:t>հանձնաժողովի</w:t>
      </w:r>
      <w:r w:rsidR="004E191A" w:rsidRPr="00036665">
        <w:rPr>
          <w:lang w:val="af-ZA"/>
        </w:rPr>
        <w:t xml:space="preserve"> </w:t>
      </w:r>
      <w:r w:rsidR="004E191A">
        <w:t>նիստերի</w:t>
      </w:r>
      <w:r w:rsidR="004E191A" w:rsidRPr="00036665">
        <w:rPr>
          <w:lang w:val="af-ZA"/>
        </w:rPr>
        <w:t xml:space="preserve"> </w:t>
      </w:r>
      <w:r w:rsidR="004E191A">
        <w:t>արձանագրությունների</w:t>
      </w:r>
      <w:r w:rsidR="004E191A" w:rsidRPr="00036665">
        <w:rPr>
          <w:lang w:val="af-ZA"/>
        </w:rPr>
        <w:t xml:space="preserve"> </w:t>
      </w:r>
      <w:r w:rsidR="004E191A">
        <w:t>պատճենները</w:t>
      </w:r>
      <w:r w:rsidR="004E191A">
        <w:rPr>
          <w:lang w:val="af-ZA"/>
        </w:rPr>
        <w:t xml:space="preserve">, </w:t>
      </w:r>
      <w:r w:rsidR="004E191A">
        <w:t>որոնք</w:t>
      </w:r>
      <w:r w:rsidR="004E191A" w:rsidRPr="00036665">
        <w:rPr>
          <w:lang w:val="af-ZA"/>
        </w:rPr>
        <w:t xml:space="preserve"> </w:t>
      </w:r>
      <w:r w:rsidR="004E191A">
        <w:t>տրամադրվում</w:t>
      </w:r>
      <w:r w:rsidR="004E191A" w:rsidRPr="00036665">
        <w:rPr>
          <w:lang w:val="af-ZA"/>
        </w:rPr>
        <w:t xml:space="preserve"> </w:t>
      </w:r>
      <w:r w:rsidR="004E191A">
        <w:t>են</w:t>
      </w:r>
      <w:r w:rsidR="004E191A" w:rsidRPr="00036665">
        <w:rPr>
          <w:lang w:val="af-ZA"/>
        </w:rPr>
        <w:t xml:space="preserve"> </w:t>
      </w:r>
      <w:r w:rsidR="004E191A">
        <w:t>մեկ</w:t>
      </w:r>
      <w:r w:rsidR="004E191A" w:rsidRPr="00036665">
        <w:rPr>
          <w:lang w:val="af-ZA"/>
        </w:rPr>
        <w:t xml:space="preserve"> </w:t>
      </w:r>
      <w:r w:rsidR="004E191A">
        <w:t>օրացուցային</w:t>
      </w:r>
      <w:r w:rsidR="004E191A" w:rsidRPr="00036665">
        <w:rPr>
          <w:lang w:val="af-ZA"/>
        </w:rPr>
        <w:t xml:space="preserve"> </w:t>
      </w:r>
      <w:r w:rsidR="004E191A">
        <w:t>օրվա</w:t>
      </w:r>
      <w:r w:rsidR="004E191A" w:rsidRPr="00036665">
        <w:rPr>
          <w:lang w:val="af-ZA"/>
        </w:rPr>
        <w:t xml:space="preserve"> </w:t>
      </w:r>
      <w:r w:rsidR="004E191A">
        <w:t>ընթացքում։</w:t>
      </w:r>
    </w:p>
    <w:p w14:paraId="0D822ED5" w14:textId="77777777" w:rsidR="004E191A" w:rsidRDefault="004E191A" w:rsidP="00C365FC">
      <w:pPr>
        <w:ind w:firstLine="567"/>
        <w:jc w:val="both"/>
        <w:rPr>
          <w:rFonts w:ascii="GHEA Grapalat" w:hAnsi="GHEA Grapalat" w:cs="Sylfaen"/>
          <w:sz w:val="20"/>
          <w:lang w:val="af-ZA"/>
        </w:rPr>
      </w:pPr>
      <w:r>
        <w:rPr>
          <w:rFonts w:ascii="GHEA Grapalat" w:hAnsi="GHEA Grapalat" w:cs="Sylfaen"/>
          <w:sz w:val="20"/>
          <w:lang w:val="af-ZA"/>
        </w:rPr>
        <w:t xml:space="preserve">8.18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համակարգի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r>
        <w:rPr>
          <w:rFonts w:ascii="GHEA Grapalat" w:hAnsi="GHEA Grapalat" w:cs="Sylfaen"/>
          <w:sz w:val="20"/>
          <w:lang w:val="af-ZA"/>
        </w:rPr>
        <w:t xml:space="preserve"> </w:t>
      </w:r>
    </w:p>
    <w:p w14:paraId="564B49FD" w14:textId="77777777" w:rsidR="004E191A" w:rsidRDefault="004E191A" w:rsidP="00C365FC">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16259FC" w14:textId="77777777" w:rsidR="004E191A" w:rsidRDefault="004E191A" w:rsidP="0015595A">
      <w:pPr>
        <w:pStyle w:val="NormalWeb"/>
        <w:rPr>
          <w:lang w:val="af-ZA"/>
        </w:rPr>
      </w:pPr>
      <w:r>
        <w:t>Հայաստանի</w:t>
      </w:r>
      <w:r w:rsidRPr="00036665">
        <w:rPr>
          <w:lang w:val="af-ZA"/>
        </w:rPr>
        <w:t xml:space="preserve"> </w:t>
      </w:r>
      <w:r>
        <w:t>Հանրապետության</w:t>
      </w:r>
      <w:r w:rsidRPr="00036665">
        <w:rPr>
          <w:lang w:val="af-ZA"/>
        </w:rPr>
        <w:t xml:space="preserve"> </w:t>
      </w:r>
      <w:r>
        <w:t>ռեզիդենտ</w:t>
      </w:r>
      <w:r w:rsidRPr="00036665">
        <w:rPr>
          <w:lang w:val="af-ZA"/>
        </w:rPr>
        <w:t xml:space="preserve"> </w:t>
      </w:r>
      <w:r>
        <w:t>հանդիսացող</w:t>
      </w:r>
      <w:r w:rsidRPr="00036665">
        <w:rPr>
          <w:lang w:val="af-ZA"/>
        </w:rPr>
        <w:t xml:space="preserve"> </w:t>
      </w:r>
      <w:r>
        <w:t>մասնա</w:t>
      </w:r>
      <w:r>
        <w:rPr>
          <w:lang w:val="af-ZA"/>
        </w:rPr>
        <w:softHyphen/>
      </w:r>
      <w:r>
        <w:t>կիցներ</w:t>
      </w:r>
      <w:r>
        <w:rPr>
          <w:lang w:val="en-US"/>
        </w:rPr>
        <w:t>ը</w:t>
      </w:r>
      <w:r>
        <w:rPr>
          <w:lang w:val="af-ZA"/>
        </w:rPr>
        <w:t xml:space="preserve"> </w:t>
      </w:r>
      <w:proofErr w:type="spellStart"/>
      <w:r>
        <w:rPr>
          <w:lang w:val="en-US"/>
        </w:rPr>
        <w:t>հայտում</w:t>
      </w:r>
      <w:proofErr w:type="spellEnd"/>
      <w:r>
        <w:rPr>
          <w:lang w:val="af-ZA"/>
        </w:rPr>
        <w:t xml:space="preserve"> </w:t>
      </w:r>
      <w:proofErr w:type="spellStart"/>
      <w:r>
        <w:rPr>
          <w:lang w:val="en-US"/>
        </w:rPr>
        <w:t>ներառվող</w:t>
      </w:r>
      <w:proofErr w:type="spellEnd"/>
      <w:r>
        <w:rPr>
          <w:lang w:val="af-ZA"/>
        </w:rPr>
        <w:t xml:space="preserve">` </w:t>
      </w:r>
      <w:proofErr w:type="spellStart"/>
      <w:r>
        <w:rPr>
          <w:lang w:val="en-US"/>
        </w:rPr>
        <w:t>իրենց</w:t>
      </w:r>
      <w:proofErr w:type="spellEnd"/>
      <w:r>
        <w:rPr>
          <w:lang w:val="af-ZA"/>
        </w:rPr>
        <w:t xml:space="preserve"> </w:t>
      </w:r>
      <w:proofErr w:type="spellStart"/>
      <w:r>
        <w:rPr>
          <w:lang w:val="en-US"/>
        </w:rPr>
        <w:t>կողմից</w:t>
      </w:r>
      <w:proofErr w:type="spellEnd"/>
      <w:r>
        <w:rPr>
          <w:lang w:val="af-ZA"/>
        </w:rPr>
        <w:t xml:space="preserve"> </w:t>
      </w:r>
      <w:proofErr w:type="spellStart"/>
      <w:r>
        <w:rPr>
          <w:lang w:val="en-US"/>
        </w:rPr>
        <w:t>հաստատվող</w:t>
      </w:r>
      <w:proofErr w:type="spellEnd"/>
      <w:r>
        <w:rPr>
          <w:lang w:val="af-ZA"/>
        </w:rPr>
        <w:t xml:space="preserve">  </w:t>
      </w:r>
      <w:r>
        <w:t>փաստա</w:t>
      </w:r>
      <w:r>
        <w:rPr>
          <w:lang w:val="af-ZA"/>
        </w:rPr>
        <w:softHyphen/>
      </w:r>
      <w:r>
        <w:t>թղթերը</w:t>
      </w:r>
      <w:r w:rsidRPr="00036665">
        <w:rPr>
          <w:lang w:val="af-ZA"/>
        </w:rPr>
        <w:t xml:space="preserve"> </w:t>
      </w:r>
      <w:r>
        <w:t>հաստատում</w:t>
      </w:r>
      <w:r w:rsidRPr="00036665">
        <w:rPr>
          <w:lang w:val="af-ZA"/>
        </w:rPr>
        <w:t xml:space="preserve"> </w:t>
      </w:r>
      <w:r>
        <w:t>են</w:t>
      </w:r>
      <w:r w:rsidRPr="00036665">
        <w:rPr>
          <w:lang w:val="af-ZA"/>
        </w:rPr>
        <w:t xml:space="preserve"> </w:t>
      </w:r>
      <w:r>
        <w:t>էլեկտրոնային</w:t>
      </w:r>
      <w:r w:rsidRPr="00036665">
        <w:rPr>
          <w:lang w:val="af-ZA"/>
        </w:rPr>
        <w:t xml:space="preserve"> </w:t>
      </w:r>
      <w:r>
        <w:t>թվային</w:t>
      </w:r>
      <w:r w:rsidRPr="00036665">
        <w:rPr>
          <w:lang w:val="af-ZA"/>
        </w:rPr>
        <w:t xml:space="preserve"> </w:t>
      </w:r>
      <w:r>
        <w:t>ստորագրությամբ</w:t>
      </w:r>
      <w:r>
        <w:rPr>
          <w:lang w:val="af-ZA"/>
        </w:rPr>
        <w:t xml:space="preserve">, </w:t>
      </w:r>
      <w:r>
        <w:t>իսկ</w:t>
      </w:r>
      <w:r w:rsidRPr="00036665">
        <w:rPr>
          <w:lang w:val="af-ZA"/>
        </w:rPr>
        <w:t xml:space="preserve"> </w:t>
      </w:r>
      <w:r>
        <w:t>Հայաստանի</w:t>
      </w:r>
      <w:r w:rsidRPr="00036665">
        <w:rPr>
          <w:lang w:val="af-ZA"/>
        </w:rPr>
        <w:t xml:space="preserve"> </w:t>
      </w:r>
      <w:r>
        <w:t>Հանրա</w:t>
      </w:r>
      <w:r>
        <w:rPr>
          <w:lang w:val="af-ZA"/>
        </w:rPr>
        <w:softHyphen/>
      </w:r>
      <w:r>
        <w:t>պետության</w:t>
      </w:r>
      <w:r w:rsidRPr="00036665">
        <w:rPr>
          <w:lang w:val="af-ZA"/>
        </w:rPr>
        <w:t xml:space="preserve"> </w:t>
      </w:r>
      <w:r>
        <w:t>ռեզիդենտ</w:t>
      </w:r>
      <w:r w:rsidRPr="00036665">
        <w:rPr>
          <w:lang w:val="af-ZA"/>
        </w:rPr>
        <w:t xml:space="preserve"> </w:t>
      </w:r>
      <w:r>
        <w:t>չհանդիսացող</w:t>
      </w:r>
      <w:r w:rsidRPr="00036665">
        <w:rPr>
          <w:lang w:val="af-ZA"/>
        </w:rPr>
        <w:t xml:space="preserve"> </w:t>
      </w:r>
      <w:r>
        <w:t>մասնակիցներ</w:t>
      </w:r>
      <w:r>
        <w:rPr>
          <w:lang w:val="en-US"/>
        </w:rPr>
        <w:t>ը</w:t>
      </w:r>
      <w:r>
        <w:rPr>
          <w:lang w:val="af-ZA"/>
        </w:rPr>
        <w:t xml:space="preserve">` այդ </w:t>
      </w:r>
      <w:r>
        <w:t>փաստաթղթերը</w:t>
      </w:r>
      <w:r w:rsidRPr="00036665">
        <w:rPr>
          <w:lang w:val="af-ZA"/>
        </w:rPr>
        <w:t xml:space="preserve"> </w:t>
      </w:r>
      <w:r>
        <w:t>ներկայացնում</w:t>
      </w:r>
      <w:r w:rsidRPr="00036665">
        <w:rPr>
          <w:lang w:val="af-ZA"/>
        </w:rPr>
        <w:t xml:space="preserve"> </w:t>
      </w:r>
      <w:r>
        <w:t>են</w:t>
      </w:r>
      <w:r w:rsidRPr="00036665">
        <w:rPr>
          <w:lang w:val="af-ZA"/>
        </w:rPr>
        <w:t xml:space="preserve"> </w:t>
      </w:r>
      <w:r>
        <w:t>հաստատված</w:t>
      </w:r>
      <w:r w:rsidRPr="00036665">
        <w:rPr>
          <w:lang w:val="af-ZA"/>
        </w:rPr>
        <w:t xml:space="preserve"> </w:t>
      </w:r>
      <w:r>
        <w:t>բնօրինակ</w:t>
      </w:r>
      <w:r w:rsidRPr="00036665">
        <w:rPr>
          <w:lang w:val="af-ZA"/>
        </w:rPr>
        <w:t xml:space="preserve"> </w:t>
      </w:r>
      <w:r>
        <w:t>փաստաթղթից</w:t>
      </w:r>
      <w:r w:rsidRPr="00036665">
        <w:rPr>
          <w:lang w:val="af-ZA"/>
        </w:rPr>
        <w:t xml:space="preserve"> </w:t>
      </w:r>
      <w:r>
        <w:t>արտատպված</w:t>
      </w:r>
      <w:r>
        <w:rPr>
          <w:lang w:val="af-ZA"/>
        </w:rPr>
        <w:t xml:space="preserve"> (</w:t>
      </w:r>
      <w:r>
        <w:t>սկանավորված</w:t>
      </w:r>
      <w:r>
        <w:rPr>
          <w:lang w:val="af-ZA"/>
        </w:rPr>
        <w:t xml:space="preserve">) </w:t>
      </w:r>
      <w:r>
        <w:t>տարբերակով</w:t>
      </w:r>
      <w:r>
        <w:rPr>
          <w:lang w:val="af-ZA"/>
        </w:rPr>
        <w:t>:</w:t>
      </w:r>
    </w:p>
    <w:p w14:paraId="5522E1AD" w14:textId="77777777" w:rsidR="004E191A" w:rsidRDefault="004E191A" w:rsidP="0015595A">
      <w:pPr>
        <w:pStyle w:val="NormalWeb"/>
      </w:pPr>
      <w:r>
        <w:t xml:space="preserve">Հայտում ներառվող՝ էլեկտրոնային թվային ստորագրությամբ հաստատվող փաստաթղթերը չեն կնքվում: </w:t>
      </w:r>
    </w:p>
    <w:p w14:paraId="32BEB5FD" w14:textId="77777777" w:rsidR="004E191A" w:rsidRDefault="004E191A" w:rsidP="002519EC">
      <w:pPr>
        <w:ind w:firstLine="567"/>
        <w:jc w:val="both"/>
        <w:rPr>
          <w:rFonts w:ascii="GHEA Grapalat" w:hAnsi="GHEA Grapalat"/>
          <w:sz w:val="20"/>
          <w:szCs w:val="20"/>
          <w:lang w:val="af-ZA" w:eastAsia="x-none"/>
        </w:rPr>
      </w:pPr>
      <w:r>
        <w:rPr>
          <w:rFonts w:ascii="GHEA Grapalat" w:hAnsi="GHEA Grapalat"/>
          <w:sz w:val="20"/>
          <w:szCs w:val="20"/>
          <w:lang w:val="af-ZA" w:eastAsia="x-none"/>
        </w:rPr>
        <w:t>8.</w:t>
      </w:r>
      <w:r>
        <w:rPr>
          <w:rFonts w:ascii="GHEA Grapalat" w:hAnsi="GHEA Grapalat"/>
          <w:sz w:val="20"/>
          <w:szCs w:val="20"/>
          <w:lang w:val="hy-AM" w:eastAsia="x-none"/>
        </w:rPr>
        <w:t>20</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8.13-ից 8.19-րդ կետերով սահմանված ընթացակարգի կիրառմամբ</w:t>
      </w:r>
      <w:r>
        <w:rPr>
          <w:rFonts w:ascii="GHEA Grapalat" w:hAnsi="GHEA Grapalat"/>
          <w:sz w:val="20"/>
          <w:szCs w:val="20"/>
          <w:lang w:val="af-ZA" w:eastAsia="x-none"/>
        </w:rPr>
        <w:t>:</w:t>
      </w:r>
    </w:p>
    <w:p w14:paraId="59587251" w14:textId="127C07CA" w:rsidR="004E191A" w:rsidRDefault="00C365FC" w:rsidP="0015595A">
      <w:pPr>
        <w:pStyle w:val="NormalWeb"/>
        <w:rPr>
          <w:lang w:val="af-ZA"/>
        </w:rPr>
      </w:pPr>
      <w:r>
        <w:t xml:space="preserve">         </w:t>
      </w:r>
      <w:r w:rsidR="004E191A">
        <w:rPr>
          <w:lang w:val="af-ZA"/>
        </w:rPr>
        <w:t>8</w:t>
      </w:r>
      <w:r w:rsidR="004E191A">
        <w:t>.</w:t>
      </w:r>
      <w:r w:rsidR="004E191A">
        <w:rPr>
          <w:lang w:val="af-ZA"/>
        </w:rPr>
        <w:t xml:space="preserve">21 </w:t>
      </w:r>
      <w:r w:rsidR="004E191A">
        <w:t>Մասնակից</w:t>
      </w:r>
      <w:r w:rsidR="004E191A" w:rsidRPr="00C45E14">
        <w:t>ն</w:t>
      </w:r>
      <w:r w:rsidR="004E191A">
        <w:rPr>
          <w:lang w:val="af-ZA"/>
        </w:rPr>
        <w:t xml:space="preserve"> </w:t>
      </w:r>
      <w:r w:rsidR="004E191A">
        <w:t>իրեն</w:t>
      </w:r>
      <w:r w:rsidR="004E191A" w:rsidRPr="00036665">
        <w:rPr>
          <w:lang w:val="af-ZA"/>
        </w:rPr>
        <w:t xml:space="preserve"> </w:t>
      </w:r>
      <w:r w:rsidR="004E191A">
        <w:t>ներկայացված</w:t>
      </w:r>
      <w:r w:rsidR="004E191A" w:rsidRPr="00036665">
        <w:rPr>
          <w:lang w:val="af-ZA"/>
        </w:rPr>
        <w:t xml:space="preserve"> </w:t>
      </w:r>
      <w:r w:rsidR="004E191A">
        <w:t>պահանջների</w:t>
      </w:r>
      <w:r w:rsidR="004E191A" w:rsidRPr="00036665">
        <w:rPr>
          <w:lang w:val="af-ZA"/>
        </w:rPr>
        <w:t xml:space="preserve"> </w:t>
      </w:r>
      <w:r w:rsidR="004E191A">
        <w:t>համապատասխանության</w:t>
      </w:r>
      <w:r w:rsidR="004E191A" w:rsidRPr="00036665">
        <w:rPr>
          <w:lang w:val="af-ZA"/>
        </w:rPr>
        <w:t xml:space="preserve"> </w:t>
      </w:r>
      <w:r w:rsidR="004E191A">
        <w:t>հիմնավորման</w:t>
      </w:r>
      <w:r w:rsidR="004E191A" w:rsidRPr="00036665">
        <w:rPr>
          <w:lang w:val="af-ZA"/>
        </w:rPr>
        <w:t xml:space="preserve"> </w:t>
      </w:r>
      <w:r w:rsidR="004E191A">
        <w:t>նպատակով</w:t>
      </w:r>
      <w:r w:rsidR="004E191A" w:rsidRPr="00036665">
        <w:rPr>
          <w:lang w:val="af-ZA"/>
        </w:rPr>
        <w:t xml:space="preserve"> </w:t>
      </w:r>
      <w:r w:rsidR="004E191A">
        <w:t>կարող</w:t>
      </w:r>
      <w:r w:rsidR="004E191A" w:rsidRPr="00036665">
        <w:rPr>
          <w:lang w:val="af-ZA"/>
        </w:rPr>
        <w:t xml:space="preserve"> </w:t>
      </w:r>
      <w:r w:rsidR="004E191A">
        <w:t>է</w:t>
      </w:r>
      <w:r w:rsidR="004E191A" w:rsidRPr="00036665">
        <w:rPr>
          <w:lang w:val="af-ZA"/>
        </w:rPr>
        <w:t xml:space="preserve"> </w:t>
      </w:r>
      <w:r w:rsidR="004E191A">
        <w:t>ներկայացնել</w:t>
      </w:r>
      <w:r w:rsidR="004E191A" w:rsidRPr="00036665">
        <w:rPr>
          <w:lang w:val="af-ZA"/>
        </w:rPr>
        <w:t xml:space="preserve"> </w:t>
      </w:r>
      <w:r w:rsidR="004E191A">
        <w:t>լրացուցիչ</w:t>
      </w:r>
      <w:r w:rsidR="004E191A" w:rsidRPr="00036665">
        <w:rPr>
          <w:lang w:val="af-ZA"/>
        </w:rPr>
        <w:t xml:space="preserve"> </w:t>
      </w:r>
      <w:r w:rsidR="004E191A">
        <w:t>այլ</w:t>
      </w:r>
      <w:r w:rsidR="004E191A" w:rsidRPr="00036665">
        <w:rPr>
          <w:lang w:val="af-ZA"/>
        </w:rPr>
        <w:t xml:space="preserve"> </w:t>
      </w:r>
      <w:r w:rsidR="004E191A">
        <w:t>փաստաթղթեր</w:t>
      </w:r>
      <w:r w:rsidR="004E191A">
        <w:rPr>
          <w:lang w:val="af-ZA"/>
        </w:rPr>
        <w:t xml:space="preserve">, </w:t>
      </w:r>
      <w:r w:rsidR="004E191A">
        <w:t>տեղեկություններ</w:t>
      </w:r>
      <w:r w:rsidR="004E191A" w:rsidRPr="00036665">
        <w:rPr>
          <w:lang w:val="af-ZA"/>
        </w:rPr>
        <w:t xml:space="preserve"> </w:t>
      </w:r>
      <w:r w:rsidR="004E191A">
        <w:t>և</w:t>
      </w:r>
      <w:r w:rsidR="004E191A" w:rsidRPr="00036665">
        <w:rPr>
          <w:lang w:val="af-ZA"/>
        </w:rPr>
        <w:t xml:space="preserve"> </w:t>
      </w:r>
      <w:r w:rsidR="004E191A">
        <w:t>նյութեր։</w:t>
      </w:r>
    </w:p>
    <w:p w14:paraId="31266B3D" w14:textId="77777777" w:rsidR="004E191A" w:rsidRDefault="004E191A" w:rsidP="0015595A">
      <w:pPr>
        <w:pStyle w:val="NormalWeb"/>
        <w:rPr>
          <w:lang w:val="af-ZA"/>
        </w:rPr>
      </w:pPr>
      <w:r>
        <w:rPr>
          <w:lang w:val="en-US"/>
        </w:rPr>
        <w:t>Հ</w:t>
      </w:r>
      <w:r>
        <w:t>անձնաժողովը</w:t>
      </w:r>
      <w:r w:rsidRPr="00036665">
        <w:rPr>
          <w:lang w:val="af-ZA"/>
        </w:rPr>
        <w:t xml:space="preserve"> </w:t>
      </w:r>
      <w:r>
        <w:t>կարող</w:t>
      </w:r>
      <w:r w:rsidRPr="00036665">
        <w:rPr>
          <w:lang w:val="af-ZA"/>
        </w:rPr>
        <w:t xml:space="preserve"> </w:t>
      </w:r>
      <w:r>
        <w:t>է</w:t>
      </w:r>
      <w:r w:rsidRPr="00036665">
        <w:rPr>
          <w:lang w:val="af-ZA"/>
        </w:rPr>
        <w:t xml:space="preserve"> </w:t>
      </w:r>
      <w:r>
        <w:t>ստուգել</w:t>
      </w:r>
      <w:r w:rsidRPr="00036665">
        <w:rPr>
          <w:lang w:val="af-ZA"/>
        </w:rPr>
        <w:t xml:space="preserve"> </w:t>
      </w:r>
      <w:r>
        <w:rPr>
          <w:lang w:val="en-US"/>
        </w:rPr>
        <w:t>մ</w:t>
      </w:r>
      <w:r>
        <w:t>ասնակցի</w:t>
      </w:r>
      <w:r w:rsidRPr="00036665">
        <w:rPr>
          <w:lang w:val="af-ZA"/>
        </w:rPr>
        <w:t xml:space="preserve"> </w:t>
      </w:r>
      <w:r>
        <w:t>ներկայացրած</w:t>
      </w:r>
      <w:r w:rsidRPr="00036665">
        <w:rPr>
          <w:lang w:val="af-ZA"/>
        </w:rPr>
        <w:t xml:space="preserve"> </w:t>
      </w:r>
      <w:r>
        <w:t>տվյալների</w:t>
      </w:r>
      <w:r w:rsidRPr="00036665">
        <w:rPr>
          <w:lang w:val="af-ZA"/>
        </w:rPr>
        <w:t xml:space="preserve"> </w:t>
      </w:r>
      <w:r>
        <w:t>իսկությունը</w:t>
      </w:r>
      <w:r>
        <w:rPr>
          <w:lang w:val="af-ZA"/>
        </w:rPr>
        <w:t xml:space="preserve">` </w:t>
      </w:r>
      <w:r>
        <w:t>օգտագործելով</w:t>
      </w:r>
      <w:r w:rsidRPr="00036665">
        <w:rPr>
          <w:lang w:val="af-ZA"/>
        </w:rPr>
        <w:t xml:space="preserve"> </w:t>
      </w:r>
      <w:r>
        <w:t>պաշտոնական</w:t>
      </w:r>
      <w:r w:rsidRPr="00036665">
        <w:rPr>
          <w:lang w:val="af-ZA"/>
        </w:rPr>
        <w:t xml:space="preserve"> </w:t>
      </w:r>
      <w:r>
        <w:t>աղբյուրներից</w:t>
      </w:r>
      <w:r w:rsidRPr="00036665">
        <w:rPr>
          <w:lang w:val="af-ZA"/>
        </w:rPr>
        <w:t xml:space="preserve"> </w:t>
      </w:r>
      <w:r>
        <w:t>ստացված</w:t>
      </w:r>
      <w:r w:rsidRPr="00036665">
        <w:rPr>
          <w:lang w:val="af-ZA"/>
        </w:rPr>
        <w:t xml:space="preserve"> </w:t>
      </w:r>
      <w:r>
        <w:t>տվյալներ</w:t>
      </w:r>
      <w:r w:rsidRPr="00036665">
        <w:rPr>
          <w:lang w:val="af-ZA"/>
        </w:rPr>
        <w:t xml:space="preserve"> </w:t>
      </w:r>
      <w:r>
        <w:t>կամ</w:t>
      </w:r>
      <w:r w:rsidRPr="00036665">
        <w:rPr>
          <w:lang w:val="af-ZA"/>
        </w:rPr>
        <w:t xml:space="preserve"> </w:t>
      </w:r>
      <w:r>
        <w:t>դրա</w:t>
      </w:r>
      <w:r w:rsidRPr="00036665">
        <w:rPr>
          <w:lang w:val="af-ZA"/>
        </w:rPr>
        <w:t xml:space="preserve"> </w:t>
      </w:r>
      <w:r>
        <w:t>մասին</w:t>
      </w:r>
      <w:r w:rsidRPr="00036665">
        <w:rPr>
          <w:lang w:val="af-ZA"/>
        </w:rPr>
        <w:t xml:space="preserve"> </w:t>
      </w:r>
      <w:r>
        <w:t>ստանալով</w:t>
      </w:r>
      <w:r w:rsidRPr="00036665">
        <w:rPr>
          <w:lang w:val="af-ZA"/>
        </w:rPr>
        <w:t xml:space="preserve"> </w:t>
      </w:r>
      <w:r>
        <w:t>իրավասու</w:t>
      </w:r>
      <w:r w:rsidRPr="00036665">
        <w:rPr>
          <w:lang w:val="af-ZA"/>
        </w:rPr>
        <w:t xml:space="preserve"> </w:t>
      </w:r>
      <w:r>
        <w:t>մարմինների</w:t>
      </w:r>
      <w:r w:rsidRPr="00036665">
        <w:rPr>
          <w:lang w:val="af-ZA"/>
        </w:rPr>
        <w:t xml:space="preserve"> </w:t>
      </w:r>
      <w:r>
        <w:t>գրավոր</w:t>
      </w:r>
      <w:r w:rsidRPr="00036665">
        <w:rPr>
          <w:lang w:val="af-ZA"/>
        </w:rPr>
        <w:t xml:space="preserve"> </w:t>
      </w:r>
      <w:r>
        <w:t>եզրակացությունը</w:t>
      </w:r>
      <w:r>
        <w:rPr>
          <w:lang w:val="af-ZA"/>
        </w:rPr>
        <w:t xml:space="preserve">: </w:t>
      </w:r>
      <w:r>
        <w:t>Նման</w:t>
      </w:r>
      <w:r w:rsidRPr="00036665">
        <w:rPr>
          <w:lang w:val="af-ZA"/>
        </w:rPr>
        <w:t xml:space="preserve"> </w:t>
      </w:r>
      <w:r>
        <w:t>հարցում</w:t>
      </w:r>
      <w:r w:rsidRPr="00036665">
        <w:rPr>
          <w:lang w:val="af-ZA"/>
        </w:rPr>
        <w:t xml:space="preserve"> </w:t>
      </w:r>
      <w:r>
        <w:t>ուղարկվելու</w:t>
      </w:r>
      <w:r w:rsidRPr="00036665">
        <w:rPr>
          <w:lang w:val="af-ZA"/>
        </w:rPr>
        <w:t xml:space="preserve"> </w:t>
      </w:r>
      <w:r>
        <w:t>դեպքում</w:t>
      </w:r>
      <w:r w:rsidRPr="00036665">
        <w:rPr>
          <w:lang w:val="af-ZA"/>
        </w:rPr>
        <w:t xml:space="preserve"> </w:t>
      </w:r>
      <w:r>
        <w:t>համապատասխան</w:t>
      </w:r>
      <w:r w:rsidRPr="00036665">
        <w:rPr>
          <w:lang w:val="af-ZA"/>
        </w:rPr>
        <w:t xml:space="preserve"> </w:t>
      </w:r>
      <w:r>
        <w:t>պետական</w:t>
      </w:r>
      <w:r w:rsidRPr="00036665">
        <w:rPr>
          <w:lang w:val="af-ZA"/>
        </w:rPr>
        <w:t xml:space="preserve"> </w:t>
      </w:r>
      <w:r>
        <w:t>և</w:t>
      </w:r>
      <w:r w:rsidRPr="00036665">
        <w:rPr>
          <w:lang w:val="af-ZA"/>
        </w:rPr>
        <w:t xml:space="preserve"> </w:t>
      </w:r>
      <w:r>
        <w:t>տեղական</w:t>
      </w:r>
      <w:r w:rsidRPr="00036665">
        <w:rPr>
          <w:lang w:val="af-ZA"/>
        </w:rPr>
        <w:t xml:space="preserve"> </w:t>
      </w:r>
      <w:r>
        <w:t>ինքնակառավարման</w:t>
      </w:r>
      <w:r w:rsidRPr="00036665">
        <w:rPr>
          <w:lang w:val="af-ZA"/>
        </w:rPr>
        <w:t xml:space="preserve"> </w:t>
      </w:r>
      <w:r>
        <w:t>մարմինները</w:t>
      </w:r>
      <w:r w:rsidRPr="00036665">
        <w:rPr>
          <w:lang w:val="af-ZA"/>
        </w:rPr>
        <w:t xml:space="preserve"> </w:t>
      </w:r>
      <w:r>
        <w:t>հարցումն</w:t>
      </w:r>
      <w:r w:rsidRPr="00036665">
        <w:rPr>
          <w:lang w:val="af-ZA"/>
        </w:rPr>
        <w:t xml:space="preserve"> </w:t>
      </w:r>
      <w:r>
        <w:t>ստանալու</w:t>
      </w:r>
      <w:r w:rsidRPr="00036665">
        <w:rPr>
          <w:lang w:val="af-ZA"/>
        </w:rPr>
        <w:t xml:space="preserve"> </w:t>
      </w:r>
      <w:r>
        <w:t>օրվան</w:t>
      </w:r>
      <w:r w:rsidRPr="00036665">
        <w:rPr>
          <w:lang w:val="af-ZA"/>
        </w:rPr>
        <w:t xml:space="preserve"> </w:t>
      </w:r>
      <w:r>
        <w:t>հաջորդող</w:t>
      </w:r>
      <w:r w:rsidRPr="00036665">
        <w:rPr>
          <w:lang w:val="af-ZA"/>
        </w:rPr>
        <w:t xml:space="preserve"> </w:t>
      </w:r>
      <w:r>
        <w:t>երկու</w:t>
      </w:r>
      <w:r w:rsidRPr="00036665">
        <w:rPr>
          <w:lang w:val="af-ZA"/>
        </w:rPr>
        <w:t xml:space="preserve"> </w:t>
      </w:r>
      <w:r>
        <w:t>աշխատանքային</w:t>
      </w:r>
      <w:r w:rsidRPr="00036665">
        <w:rPr>
          <w:lang w:val="af-ZA"/>
        </w:rPr>
        <w:t xml:space="preserve"> </w:t>
      </w:r>
      <w:r>
        <w:t>օրվա</w:t>
      </w:r>
      <w:r w:rsidRPr="00036665">
        <w:rPr>
          <w:lang w:val="af-ZA"/>
        </w:rPr>
        <w:t xml:space="preserve"> </w:t>
      </w:r>
      <w:r>
        <w:t>ընթացքում</w:t>
      </w:r>
      <w:r w:rsidRPr="00036665">
        <w:rPr>
          <w:lang w:val="af-ZA"/>
        </w:rPr>
        <w:t xml:space="preserve"> </w:t>
      </w:r>
      <w:r>
        <w:t>տրամադրում</w:t>
      </w:r>
      <w:r w:rsidRPr="00036665">
        <w:rPr>
          <w:lang w:val="af-ZA"/>
        </w:rPr>
        <w:t xml:space="preserve"> </w:t>
      </w:r>
      <w:r>
        <w:t>են</w:t>
      </w:r>
      <w:r w:rsidRPr="00036665">
        <w:rPr>
          <w:lang w:val="af-ZA"/>
        </w:rPr>
        <w:t xml:space="preserve"> </w:t>
      </w:r>
      <w:r>
        <w:t>գրավոր</w:t>
      </w:r>
      <w:r w:rsidRPr="00036665">
        <w:rPr>
          <w:lang w:val="af-ZA"/>
        </w:rPr>
        <w:t xml:space="preserve"> </w:t>
      </w:r>
      <w:r>
        <w:t>եզրակացություն</w:t>
      </w:r>
      <w:r>
        <w:rPr>
          <w:lang w:val="af-ZA"/>
        </w:rPr>
        <w:t xml:space="preserve">: </w:t>
      </w:r>
      <w:r>
        <w:t>Եթե</w:t>
      </w:r>
      <w:r w:rsidRPr="00036665">
        <w:rPr>
          <w:lang w:val="af-ZA"/>
        </w:rPr>
        <w:t xml:space="preserve"> </w:t>
      </w:r>
      <w:r>
        <w:rPr>
          <w:lang w:val="en-US"/>
        </w:rPr>
        <w:t>մ</w:t>
      </w:r>
      <w:r>
        <w:t>ասնակցի</w:t>
      </w:r>
      <w:r w:rsidRPr="00036665">
        <w:rPr>
          <w:lang w:val="af-ZA"/>
        </w:rPr>
        <w:t xml:space="preserve"> </w:t>
      </w:r>
      <w:r>
        <w:t>ներկայացրած</w:t>
      </w:r>
      <w:r w:rsidRPr="00036665">
        <w:rPr>
          <w:lang w:val="af-ZA"/>
        </w:rPr>
        <w:t xml:space="preserve"> </w:t>
      </w:r>
      <w:r>
        <w:t>տվյալների</w:t>
      </w:r>
      <w:r w:rsidRPr="00036665">
        <w:rPr>
          <w:lang w:val="af-ZA"/>
        </w:rPr>
        <w:t xml:space="preserve"> </w:t>
      </w:r>
      <w:r>
        <w:t>իսկության</w:t>
      </w:r>
      <w:r w:rsidRPr="00036665">
        <w:rPr>
          <w:lang w:val="af-ZA"/>
        </w:rPr>
        <w:t xml:space="preserve"> </w:t>
      </w:r>
      <w:r>
        <w:t>ստուգման</w:t>
      </w:r>
      <w:r w:rsidRPr="00036665">
        <w:rPr>
          <w:lang w:val="af-ZA"/>
        </w:rPr>
        <w:t xml:space="preserve"> </w:t>
      </w:r>
      <w:r>
        <w:t>արդյունքում</w:t>
      </w:r>
      <w:r w:rsidRPr="00036665">
        <w:rPr>
          <w:lang w:val="af-ZA"/>
        </w:rPr>
        <w:t xml:space="preserve"> </w:t>
      </w:r>
      <w:r>
        <w:t>տվյալները</w:t>
      </w:r>
      <w:r w:rsidRPr="00036665">
        <w:rPr>
          <w:lang w:val="af-ZA"/>
        </w:rPr>
        <w:t xml:space="preserve"> </w:t>
      </w:r>
      <w:r>
        <w:t>որակվում</w:t>
      </w:r>
      <w:r w:rsidRPr="00036665">
        <w:rPr>
          <w:lang w:val="af-ZA"/>
        </w:rPr>
        <w:t xml:space="preserve"> </w:t>
      </w:r>
      <w:r>
        <w:t>են</w:t>
      </w:r>
      <w:r w:rsidRPr="00036665">
        <w:rPr>
          <w:lang w:val="af-ZA"/>
        </w:rPr>
        <w:t xml:space="preserve"> </w:t>
      </w:r>
      <w:r>
        <w:t>իրականությանը</w:t>
      </w:r>
      <w:r w:rsidRPr="00036665">
        <w:rPr>
          <w:lang w:val="af-ZA"/>
        </w:rPr>
        <w:t xml:space="preserve"> </w:t>
      </w:r>
      <w:r>
        <w:t>չհամապա</w:t>
      </w:r>
      <w:r>
        <w:rPr>
          <w:lang w:val="af-ZA"/>
        </w:rPr>
        <w:softHyphen/>
      </w:r>
      <w:r>
        <w:t>տասխանող</w:t>
      </w:r>
      <w:r>
        <w:rPr>
          <w:lang w:val="af-ZA"/>
        </w:rPr>
        <w:t xml:space="preserve">, </w:t>
      </w:r>
      <w:r>
        <w:t>ապա</w:t>
      </w:r>
      <w:r>
        <w:rPr>
          <w:lang w:val="af-ZA"/>
        </w:rPr>
        <w:t xml:space="preserve"> տվյալ մասնակցի հայտը մերժվում է:</w:t>
      </w:r>
    </w:p>
    <w:p w14:paraId="29ECC686" w14:textId="406A8D0D" w:rsidR="004E191A" w:rsidRDefault="00C365FC" w:rsidP="0015595A">
      <w:pPr>
        <w:pStyle w:val="NormalWeb"/>
        <w:rPr>
          <w:lang w:val="af-ZA"/>
        </w:rPr>
      </w:pPr>
      <w:r>
        <w:t xml:space="preserve">          </w:t>
      </w:r>
      <w:r w:rsidR="004E191A">
        <w:rPr>
          <w:lang w:val="af-ZA"/>
        </w:rPr>
        <w:t>8</w:t>
      </w:r>
      <w:r w:rsidR="004E191A">
        <w:t>.2</w:t>
      </w:r>
      <w:r w:rsidR="004E191A">
        <w:rPr>
          <w:lang w:val="af-ZA"/>
        </w:rPr>
        <w:t xml:space="preserve">2 </w:t>
      </w:r>
      <w:r w:rsidR="004E191A">
        <w:t>Սույն հրավերի</w:t>
      </w:r>
      <w:r w:rsidR="004E191A">
        <w:rPr>
          <w:lang w:val="af-ZA"/>
        </w:rPr>
        <w:t xml:space="preserve"> 1-</w:t>
      </w:r>
      <w:r w:rsidR="004E191A">
        <w:t xml:space="preserve">ին մասի </w:t>
      </w:r>
      <w:r w:rsidR="004E191A">
        <w:rPr>
          <w:lang w:val="af-ZA"/>
        </w:rPr>
        <w:t>8.</w:t>
      </w:r>
      <w:r w:rsidR="004E191A">
        <w:t>2</w:t>
      </w:r>
      <w:r w:rsidR="004E191A">
        <w:rPr>
          <w:lang w:val="af-ZA"/>
        </w:rPr>
        <w:t xml:space="preserve">1 </w:t>
      </w:r>
      <w:r w:rsidR="004E191A">
        <w:t xml:space="preserve">կետի կիրառման նպատակով </w:t>
      </w:r>
      <w:r w:rsidR="004E191A">
        <w:rPr>
          <w:lang w:val="af-ZA"/>
        </w:rPr>
        <w:t xml:space="preserve">կարող է </w:t>
      </w:r>
      <w:r w:rsidR="004E191A">
        <w:t>հրավիրվել հանձնաժողովի արտահերթ նիստ։</w:t>
      </w:r>
    </w:p>
    <w:p w14:paraId="7B88C177" w14:textId="77777777" w:rsidR="004E191A" w:rsidRDefault="004E191A" w:rsidP="00C365FC">
      <w:pPr>
        <w:pStyle w:val="norm"/>
        <w:spacing w:line="240" w:lineRule="auto"/>
        <w:ind w:firstLine="567"/>
        <w:rPr>
          <w:rFonts w:ascii="GHEA Grapalat" w:hAnsi="GHEA Grapalat"/>
          <w:sz w:val="20"/>
          <w:lang w:val="hy-AM"/>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Tahoma"/>
          <w:sz w:val="20"/>
          <w:lang w:val="hy-AM"/>
        </w:rPr>
        <w:t>Ընտրված</w:t>
      </w:r>
      <w:r>
        <w:rPr>
          <w:rFonts w:ascii="GHEA Grapalat" w:hAnsi="GHEA Grapalat" w:cs="Arial Armenian"/>
          <w:sz w:val="20"/>
          <w:lang w:val="hy-AM"/>
        </w:rPr>
        <w:t xml:space="preserve"> </w:t>
      </w:r>
      <w:r>
        <w:rPr>
          <w:rFonts w:ascii="GHEA Grapalat" w:hAnsi="GHEA Grapalat" w:cs="Tahoma"/>
          <w:sz w:val="20"/>
          <w:lang w:val="hy-AM"/>
        </w:rPr>
        <w:t>մասնակցին</w:t>
      </w:r>
      <w:r>
        <w:rPr>
          <w:rFonts w:ascii="GHEA Grapalat" w:hAnsi="GHEA Grapalat" w:cs="Arial Armenian"/>
          <w:sz w:val="20"/>
          <w:lang w:val="hy-AM"/>
        </w:rPr>
        <w:t xml:space="preserve"> </w:t>
      </w:r>
      <w:r>
        <w:rPr>
          <w:rFonts w:ascii="GHEA Grapalat" w:hAnsi="GHEA Grapalat" w:cs="Tahoma"/>
          <w:sz w:val="20"/>
          <w:lang w:val="hy-AM"/>
        </w:rPr>
        <w:t>որոշելու</w:t>
      </w:r>
      <w:r>
        <w:rPr>
          <w:rFonts w:ascii="GHEA Grapalat" w:hAnsi="GHEA Grapalat" w:cs="Arial Armenian"/>
          <w:sz w:val="20"/>
          <w:lang w:val="hy-AM"/>
        </w:rPr>
        <w:t xml:space="preserve"> </w:t>
      </w:r>
      <w:r>
        <w:rPr>
          <w:rFonts w:ascii="GHEA Grapalat" w:hAnsi="GHEA Grapalat" w:cs="Tahoma"/>
          <w:sz w:val="20"/>
          <w:lang w:val="hy-AM"/>
        </w:rPr>
        <w:t>նիստի</w:t>
      </w:r>
      <w:r>
        <w:rPr>
          <w:rFonts w:ascii="GHEA Grapalat" w:hAnsi="GHEA Grapalat" w:cs="Arial Armenian"/>
          <w:sz w:val="20"/>
          <w:lang w:val="hy-AM"/>
        </w:rPr>
        <w:t xml:space="preserve"> </w:t>
      </w:r>
      <w:r>
        <w:rPr>
          <w:rFonts w:ascii="GHEA Grapalat" w:hAnsi="GHEA Grapalat" w:cs="Tahoma"/>
          <w:sz w:val="20"/>
          <w:lang w:val="hy-AM"/>
        </w:rPr>
        <w:t>ավարտին</w:t>
      </w:r>
      <w:r>
        <w:rPr>
          <w:rFonts w:ascii="GHEA Grapalat" w:hAnsi="GHEA Grapalat" w:cs="Arial Armenian"/>
          <w:sz w:val="20"/>
          <w:lang w:val="hy-AM"/>
        </w:rPr>
        <w:t xml:space="preserve"> </w:t>
      </w:r>
      <w:r>
        <w:rPr>
          <w:rFonts w:ascii="GHEA Grapalat" w:hAnsi="GHEA Grapalat" w:cs="Tahoma"/>
          <w:sz w:val="20"/>
          <w:lang w:val="hy-AM"/>
        </w:rPr>
        <w:t>հաջորդող</w:t>
      </w:r>
      <w:r>
        <w:rPr>
          <w:rFonts w:ascii="GHEA Grapalat" w:hAnsi="GHEA Grapalat" w:cs="Arial Armenian"/>
          <w:sz w:val="20"/>
          <w:lang w:val="hy-AM"/>
        </w:rPr>
        <w:t xml:space="preserve"> </w:t>
      </w:r>
      <w:r>
        <w:rPr>
          <w:rFonts w:ascii="GHEA Grapalat" w:hAnsi="GHEA Grapalat" w:cs="Tahoma"/>
          <w:sz w:val="20"/>
          <w:lang w:val="hy-AM"/>
        </w:rPr>
        <w:t>աշխատանքային</w:t>
      </w:r>
      <w:r>
        <w:rPr>
          <w:rFonts w:ascii="GHEA Grapalat" w:hAnsi="GHEA Grapalat" w:cs="Arial Armenian"/>
          <w:sz w:val="20"/>
          <w:lang w:val="hy-AM"/>
        </w:rPr>
        <w:t xml:space="preserve"> </w:t>
      </w:r>
      <w:r>
        <w:rPr>
          <w:rFonts w:ascii="GHEA Grapalat" w:hAnsi="GHEA Grapalat" w:cs="Tahoma"/>
          <w:sz w:val="20"/>
          <w:lang w:val="hy-AM"/>
        </w:rPr>
        <w:t>օրը</w:t>
      </w:r>
      <w:r>
        <w:rPr>
          <w:rFonts w:ascii="GHEA Grapalat" w:hAnsi="GHEA Grapalat" w:cs="Arial Armenian"/>
          <w:sz w:val="20"/>
          <w:lang w:val="hy-AM"/>
        </w:rPr>
        <w:t xml:space="preserve">  </w:t>
      </w:r>
      <w:r>
        <w:rPr>
          <w:rFonts w:ascii="GHEA Grapalat" w:hAnsi="GHEA Grapalat" w:cs="Tahoma"/>
          <w:sz w:val="20"/>
          <w:lang w:val="hy-AM"/>
        </w:rPr>
        <w:t>հանձնաժողովի</w:t>
      </w:r>
      <w:r>
        <w:rPr>
          <w:rFonts w:ascii="GHEA Grapalat" w:hAnsi="GHEA Grapalat" w:cs="Arial Armenian"/>
          <w:sz w:val="20"/>
          <w:lang w:val="hy-AM"/>
        </w:rPr>
        <w:t xml:space="preserve"> </w:t>
      </w:r>
      <w:r>
        <w:rPr>
          <w:rFonts w:ascii="GHEA Grapalat" w:hAnsi="GHEA Grapalat" w:cs="Tahoma"/>
          <w:sz w:val="20"/>
          <w:lang w:val="hy-AM"/>
        </w:rPr>
        <w:t>քարտուղարը՝</w:t>
      </w:r>
    </w:p>
    <w:p w14:paraId="4872FAAD"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sz w:val="20"/>
          <w:lang w:val="hy-AM"/>
        </w:rPr>
        <w:tab/>
        <w:t>1) Հ</w:t>
      </w:r>
      <w:r>
        <w:rPr>
          <w:rFonts w:ascii="GHEA Grapalat" w:hAnsi="GHEA Grapalat" w:cs="Tahoma"/>
          <w:sz w:val="20"/>
          <w:lang w:val="hy-AM"/>
        </w:rPr>
        <w:t>ամակարգում</w:t>
      </w:r>
      <w:r>
        <w:rPr>
          <w:rFonts w:ascii="GHEA Grapalat" w:hAnsi="GHEA Grapalat" w:cs="Arial Armenian"/>
          <w:sz w:val="20"/>
          <w:lang w:val="hy-AM"/>
        </w:rPr>
        <w:t xml:space="preserve"> </w:t>
      </w:r>
      <w:r>
        <w:rPr>
          <w:rFonts w:ascii="GHEA Grapalat" w:hAnsi="GHEA Grapalat" w:cs="Tahoma"/>
          <w:sz w:val="20"/>
          <w:lang w:val="hy-AM"/>
        </w:rPr>
        <w:t>նշում</w:t>
      </w:r>
      <w:r>
        <w:rPr>
          <w:rFonts w:ascii="GHEA Grapalat" w:hAnsi="GHEA Grapalat" w:cs="Arial Armenian"/>
          <w:sz w:val="20"/>
          <w:lang w:val="hy-AM"/>
        </w:rPr>
        <w:t xml:space="preserve"> </w:t>
      </w:r>
      <w:r>
        <w:rPr>
          <w:rFonts w:ascii="GHEA Grapalat" w:hAnsi="GHEA Grapalat" w:cs="Tahoma"/>
          <w:sz w:val="20"/>
          <w:lang w:val="hy-AM"/>
        </w:rPr>
        <w:t>է</w:t>
      </w:r>
      <w:r>
        <w:rPr>
          <w:rFonts w:ascii="GHEA Grapalat" w:hAnsi="GHEA Grapalat" w:cs="Arial Armenian"/>
          <w:sz w:val="20"/>
          <w:lang w:val="hy-AM"/>
        </w:rPr>
        <w:t xml:space="preserve"> </w:t>
      </w:r>
      <w:r>
        <w:rPr>
          <w:rFonts w:ascii="GHEA Grapalat" w:hAnsi="GHEA Grapalat" w:cs="Tahoma"/>
          <w:sz w:val="20"/>
          <w:lang w:val="hy-AM"/>
        </w:rPr>
        <w:t>ընթացակարգի</w:t>
      </w:r>
      <w:r>
        <w:rPr>
          <w:rFonts w:ascii="GHEA Grapalat" w:hAnsi="GHEA Grapalat" w:cs="Arial Armenian"/>
          <w:sz w:val="20"/>
          <w:lang w:val="hy-AM"/>
        </w:rPr>
        <w:t xml:space="preserve"> </w:t>
      </w:r>
      <w:r>
        <w:rPr>
          <w:rFonts w:ascii="GHEA Grapalat" w:hAnsi="GHEA Grapalat" w:cs="Tahoma"/>
          <w:sz w:val="20"/>
          <w:lang w:val="hy-AM"/>
        </w:rPr>
        <w:t>բավարար</w:t>
      </w:r>
      <w:r>
        <w:rPr>
          <w:rFonts w:ascii="GHEA Grapalat" w:hAnsi="GHEA Grapalat" w:cs="Arial Armenian"/>
          <w:sz w:val="20"/>
          <w:lang w:val="hy-AM"/>
        </w:rPr>
        <w:t xml:space="preserve"> </w:t>
      </w:r>
      <w:r>
        <w:rPr>
          <w:rFonts w:ascii="GHEA Grapalat" w:hAnsi="GHEA Grapalat" w:cs="Tahoma"/>
          <w:sz w:val="20"/>
          <w:lang w:val="hy-AM"/>
        </w:rPr>
        <w:t>գնահատված</w:t>
      </w:r>
      <w:r>
        <w:rPr>
          <w:rFonts w:ascii="GHEA Grapalat" w:hAnsi="GHEA Grapalat" w:cs="Arial Armenian"/>
          <w:sz w:val="20"/>
          <w:lang w:val="hy-AM"/>
        </w:rPr>
        <w:t xml:space="preserve"> </w:t>
      </w:r>
      <w:r>
        <w:rPr>
          <w:rFonts w:ascii="GHEA Grapalat" w:hAnsi="GHEA Grapalat" w:cs="Tahoma"/>
          <w:sz w:val="20"/>
          <w:lang w:val="hy-AM"/>
        </w:rPr>
        <w:t>մասնակից</w:t>
      </w:r>
      <w:r>
        <w:rPr>
          <w:rFonts w:ascii="GHEA Grapalat" w:hAnsi="GHEA Grapalat" w:cs="Tahoma"/>
          <w:sz w:val="20"/>
          <w:lang w:val="hy-AM"/>
        </w:rPr>
        <w:softHyphen/>
        <w:t>նե</w:t>
      </w:r>
      <w:r>
        <w:rPr>
          <w:rFonts w:ascii="GHEA Grapalat" w:hAnsi="GHEA Grapalat" w:cs="Tahoma"/>
          <w:sz w:val="20"/>
          <w:lang w:val="hy-AM"/>
        </w:rPr>
        <w:softHyphen/>
        <w:t>րին՝</w:t>
      </w:r>
      <w:r>
        <w:rPr>
          <w:rFonts w:ascii="GHEA Grapalat" w:hAnsi="GHEA Grapalat" w:cs="Arial Armenian"/>
          <w:sz w:val="20"/>
          <w:lang w:val="hy-AM"/>
        </w:rPr>
        <w:t xml:space="preserve"> </w:t>
      </w:r>
      <w:r>
        <w:rPr>
          <w:rFonts w:ascii="GHEA Grapalat" w:hAnsi="GHEA Grapalat" w:cs="Tahoma"/>
          <w:sz w:val="20"/>
          <w:lang w:val="hy-AM"/>
        </w:rPr>
        <w:t>նրանց</w:t>
      </w:r>
      <w:r>
        <w:rPr>
          <w:rFonts w:ascii="GHEA Grapalat" w:hAnsi="GHEA Grapalat" w:cs="Arial Armenian"/>
          <w:sz w:val="20"/>
          <w:lang w:val="hy-AM"/>
        </w:rPr>
        <w:t xml:space="preserve"> </w:t>
      </w:r>
      <w:r>
        <w:rPr>
          <w:rFonts w:ascii="GHEA Grapalat" w:hAnsi="GHEA Grapalat" w:cs="Tahoma"/>
          <w:sz w:val="20"/>
          <w:lang w:val="hy-AM"/>
        </w:rPr>
        <w:t>դասակարգելով ըստ գնահատման արդյունքների և գնային առաջարկների.</w:t>
      </w:r>
    </w:p>
    <w:p w14:paraId="7E078FD7"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cs="Tahoma"/>
          <w:sz w:val="20"/>
          <w:lang w:val="hy-AM"/>
        </w:rPr>
        <w:tab/>
        <w:t>2) Համակարգի միջոցով ընթացակարգի մասնակիցների էլեկտրոնային փոստին ուղարկում է գնահատման արդյունքների մասին հանձնաժողովի նիստի արձանագրու</w:t>
      </w:r>
      <w:r>
        <w:rPr>
          <w:rFonts w:ascii="GHEA Grapalat" w:hAnsi="GHEA Grapalat" w:cs="Tahoma"/>
          <w:sz w:val="20"/>
          <w:lang w:val="hy-AM"/>
        </w:rPr>
        <w:softHyphen/>
        <w:t>թյունը:</w:t>
      </w:r>
    </w:p>
    <w:p w14:paraId="032638E0" w14:textId="0F75BA8D" w:rsidR="004E191A" w:rsidRDefault="00C365FC" w:rsidP="00C365FC">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 xml:space="preserve">  </w:t>
      </w:r>
      <w:r w:rsidR="004E191A">
        <w:rPr>
          <w:rFonts w:ascii="GHEA Grapalat" w:hAnsi="GHEA Grapalat"/>
          <w:spacing w:val="-6"/>
          <w:sz w:val="20"/>
          <w:lang w:val="hy-AM"/>
        </w:rPr>
        <w:t xml:space="preserve">8.24 </w:t>
      </w:r>
      <w:r w:rsidR="004E191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4E191A">
        <w:rPr>
          <w:rFonts w:ascii="GHEA Grapalat" w:hAnsi="GHEA Grapalat" w:cs="Sylfaen"/>
          <w:lang w:val="hy-AM"/>
        </w:rPr>
        <w:t xml:space="preserve"> </w:t>
      </w:r>
      <w:r w:rsidR="004E191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C608FF6" w14:textId="07BA0BC3" w:rsidR="004E191A" w:rsidRDefault="0026679D" w:rsidP="0015595A">
      <w:pPr>
        <w:pStyle w:val="NormalWeb"/>
        <w:rPr>
          <w:lang w:val="af-ZA"/>
        </w:rPr>
      </w:pPr>
      <w:r>
        <w:t xml:space="preserve">          </w:t>
      </w:r>
      <w:r w:rsidR="004E191A">
        <w:t>8.25 Անգործության ժամկետը պայմանագիր կնքելու մասին որոշման հայտարարության հրապարակման օրվան հաջորդող օրվա և</w:t>
      </w:r>
      <w:r w:rsidR="004E191A">
        <w:rPr>
          <w:lang w:val="af-ZA"/>
        </w:rPr>
        <w:t xml:space="preserve"> պ</w:t>
      </w:r>
      <w:r w:rsidR="004E191A">
        <w:t>ատվիրատուի կողմից պայմանագիրը կնքելու իրավասության առաջացման օրվա միջև ընկած ժամանակահատվածն է։</w:t>
      </w:r>
    </w:p>
    <w:p w14:paraId="4F7FBF1D" w14:textId="366BE540" w:rsidR="004E191A" w:rsidRDefault="004E191A" w:rsidP="0015595A">
      <w:pPr>
        <w:pStyle w:val="NormalWeb"/>
      </w:pPr>
      <w:r>
        <w:t>Անգործության</w:t>
      </w:r>
      <w:r>
        <w:rPr>
          <w:rFonts w:cs="Arial"/>
        </w:rPr>
        <w:t xml:space="preserve"> </w:t>
      </w:r>
      <w:r>
        <w:t>ժամկետը</w:t>
      </w:r>
      <w:r>
        <w:rPr>
          <w:rFonts w:cs="Arial"/>
        </w:rPr>
        <w:t xml:space="preserve"> </w:t>
      </w:r>
      <w:r>
        <w:t>սույն</w:t>
      </w:r>
      <w:r>
        <w:rPr>
          <w:rFonts w:cs="Arial"/>
        </w:rPr>
        <w:t xml:space="preserve"> </w:t>
      </w:r>
      <w:r>
        <w:t>ընթացակարգի</w:t>
      </w:r>
      <w:r>
        <w:rPr>
          <w:rFonts w:cs="Arial"/>
        </w:rPr>
        <w:t xml:space="preserve"> </w:t>
      </w:r>
      <w:r>
        <w:t xml:space="preserve">դեպքում </w:t>
      </w:r>
      <w:r w:rsidRPr="00C365FC">
        <w:rPr>
          <w:b/>
          <w:bCs/>
          <w:i/>
        </w:rPr>
        <w:t>«</w:t>
      </w:r>
      <w:r w:rsidR="00C365FC" w:rsidRPr="00C365FC">
        <w:rPr>
          <w:b/>
          <w:bCs/>
          <w:i/>
        </w:rPr>
        <w:t>10</w:t>
      </w:r>
      <w:r w:rsidRPr="00C365FC">
        <w:rPr>
          <w:b/>
          <w:bCs/>
          <w:i/>
        </w:rPr>
        <w:t>»</w:t>
      </w:r>
      <w:r>
        <w:t xml:space="preserve"> օրացուցային</w:t>
      </w:r>
      <w:r>
        <w:rPr>
          <w:rFonts w:cs="Arial"/>
        </w:rPr>
        <w:t xml:space="preserve"> </w:t>
      </w:r>
      <w:r>
        <w:t>օր</w:t>
      </w:r>
      <w:r>
        <w:rPr>
          <w:rFonts w:cs="Arial"/>
        </w:rPr>
        <w:t xml:space="preserve"> </w:t>
      </w:r>
      <w:r>
        <w:t>է</w:t>
      </w:r>
      <w:r>
        <w:rPr>
          <w:rFonts w:cs="Tahoma"/>
        </w:rPr>
        <w:t>։</w:t>
      </w:r>
      <w:r>
        <w:t xml:space="preserve"> Անգործության</w:t>
      </w:r>
      <w:r>
        <w:rPr>
          <w:rFonts w:cs="Arial"/>
        </w:rPr>
        <w:t xml:space="preserve"> </w:t>
      </w:r>
      <w:r>
        <w:t>ժամկետը</w:t>
      </w:r>
      <w:r>
        <w:rPr>
          <w:rFonts w:cs="Arial"/>
        </w:rPr>
        <w:t xml:space="preserve"> </w:t>
      </w:r>
      <w:r>
        <w:t>կիրառելի.</w:t>
      </w:r>
    </w:p>
    <w:p w14:paraId="72D397EB" w14:textId="77777777" w:rsidR="004E191A" w:rsidRDefault="004E191A" w:rsidP="0015595A">
      <w:pPr>
        <w:pStyle w:val="NormalWeb"/>
        <w:rPr>
          <w:rFonts w:cs="Arial"/>
        </w:rPr>
      </w:pPr>
      <w:r>
        <w:t>-</w:t>
      </w:r>
      <w:r>
        <w:rPr>
          <w:rFonts w:cs="Arial"/>
        </w:rPr>
        <w:t xml:space="preserve"> </w:t>
      </w:r>
      <w:r>
        <w:t>չէ</w:t>
      </w:r>
      <w:r>
        <w:rPr>
          <w:rFonts w:cs="Arial"/>
        </w:rPr>
        <w:t xml:space="preserve">, </w:t>
      </w:r>
      <w:r>
        <w:t>եթե</w:t>
      </w:r>
      <w:r>
        <w:rPr>
          <w:rFonts w:cs="Arial"/>
        </w:rPr>
        <w:t xml:space="preserve"> </w:t>
      </w:r>
      <w:r>
        <w:t>միայն</w:t>
      </w:r>
      <w:r>
        <w:rPr>
          <w:rFonts w:cs="Arial"/>
        </w:rPr>
        <w:t xml:space="preserve"> </w:t>
      </w:r>
      <w:r>
        <w:t>մեկ</w:t>
      </w:r>
      <w:r>
        <w:rPr>
          <w:rFonts w:cs="Arial"/>
        </w:rPr>
        <w:t xml:space="preserve"> մ</w:t>
      </w:r>
      <w:r>
        <w:t>ասնակից է հայտ ներկայացրել</w:t>
      </w:r>
      <w:r>
        <w:rPr>
          <w:i/>
        </w:rPr>
        <w:t>,</w:t>
      </w:r>
      <w:r>
        <w:t xml:space="preserve"> որի</w:t>
      </w:r>
      <w:r>
        <w:rPr>
          <w:rFonts w:cs="Arial"/>
        </w:rPr>
        <w:t xml:space="preserve"> </w:t>
      </w:r>
      <w:r>
        <w:t>հետ</w:t>
      </w:r>
      <w:r>
        <w:rPr>
          <w:rFonts w:cs="Arial"/>
        </w:rPr>
        <w:t xml:space="preserve"> </w:t>
      </w:r>
      <w:r>
        <w:t>կնքվում</w:t>
      </w:r>
      <w:r>
        <w:rPr>
          <w:rFonts w:cs="Arial"/>
        </w:rPr>
        <w:t xml:space="preserve"> </w:t>
      </w:r>
      <w:r>
        <w:t>է</w:t>
      </w:r>
      <w:r>
        <w:rPr>
          <w:rFonts w:cs="Arial"/>
        </w:rPr>
        <w:t xml:space="preserve"> </w:t>
      </w:r>
      <w:r>
        <w:t>պայմանագիր</w:t>
      </w:r>
      <w:r>
        <w:rPr>
          <w:rFonts w:cs="Arial"/>
        </w:rPr>
        <w:t>,</w:t>
      </w:r>
    </w:p>
    <w:p w14:paraId="3A781127" w14:textId="77777777" w:rsidR="004E191A" w:rsidRDefault="004E191A" w:rsidP="0015595A">
      <w:pPr>
        <w:pStyle w:val="NormalWeb"/>
      </w:pPr>
      <w: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F44CD5E" w14:textId="73C5C5A1" w:rsidR="004E191A" w:rsidRDefault="006B2D16" w:rsidP="0015595A">
      <w:pPr>
        <w:pStyle w:val="NormalWeb"/>
        <w:rPr>
          <w:lang w:val="es-ES"/>
        </w:rPr>
      </w:pPr>
      <w:r>
        <w:t xml:space="preserve">          </w:t>
      </w:r>
      <w:r w:rsidR="004E191A">
        <w:t>Պատվիրատուն</w:t>
      </w:r>
      <w:r w:rsidR="004E191A">
        <w:rPr>
          <w:lang w:val="es-ES"/>
        </w:rPr>
        <w:t xml:space="preserve"> </w:t>
      </w:r>
      <w:r w:rsidR="004E191A">
        <w:t>պայմանագիրը</w:t>
      </w:r>
      <w:r w:rsidR="004E191A">
        <w:rPr>
          <w:lang w:val="es-ES"/>
        </w:rPr>
        <w:t xml:space="preserve"> </w:t>
      </w:r>
      <w:r w:rsidR="004E191A">
        <w:t>կնքում</w:t>
      </w:r>
      <w:r w:rsidR="004E191A">
        <w:rPr>
          <w:lang w:val="es-ES"/>
        </w:rPr>
        <w:t xml:space="preserve"> </w:t>
      </w:r>
      <w:r w:rsidR="004E191A">
        <w:t>է</w:t>
      </w:r>
      <w:r w:rsidR="004E191A">
        <w:rPr>
          <w:lang w:val="es-ES"/>
        </w:rPr>
        <w:t xml:space="preserve">, </w:t>
      </w:r>
      <w:r w:rsidR="004E191A">
        <w:t>եթե</w:t>
      </w:r>
      <w:r w:rsidR="004E191A">
        <w:rPr>
          <w:lang w:val="es-ES"/>
        </w:rPr>
        <w:t xml:space="preserve"> </w:t>
      </w:r>
      <w:r w:rsidR="004E191A">
        <w:t>սույն</w:t>
      </w:r>
      <w:r w:rsidR="004E191A">
        <w:rPr>
          <w:lang w:val="es-ES"/>
        </w:rPr>
        <w:t xml:space="preserve"> </w:t>
      </w:r>
      <w:r w:rsidR="004E191A">
        <w:t>կետով</w:t>
      </w:r>
      <w:r w:rsidR="004E191A">
        <w:rPr>
          <w:lang w:val="es-ES"/>
        </w:rPr>
        <w:t xml:space="preserve"> </w:t>
      </w:r>
      <w:r w:rsidR="004E191A">
        <w:t>նախատեսված</w:t>
      </w:r>
      <w:r w:rsidR="004E191A">
        <w:rPr>
          <w:lang w:val="es-ES"/>
        </w:rPr>
        <w:t xml:space="preserve"> </w:t>
      </w:r>
      <w:r w:rsidR="004E191A">
        <w:t>անգործության</w:t>
      </w:r>
      <w:r w:rsidR="004E191A">
        <w:rPr>
          <w:lang w:val="es-ES"/>
        </w:rPr>
        <w:t xml:space="preserve"> </w:t>
      </w:r>
      <w:r w:rsidR="004E191A">
        <w:t>ժամկետում</w:t>
      </w:r>
      <w:r w:rsidR="004E191A">
        <w:rPr>
          <w:lang w:val="es-ES"/>
        </w:rPr>
        <w:t xml:space="preserve"> </w:t>
      </w:r>
      <w:r w:rsidR="004E191A">
        <w:t>որևէ</w:t>
      </w:r>
      <w:r w:rsidR="004E191A">
        <w:rPr>
          <w:lang w:val="es-ES"/>
        </w:rPr>
        <w:t xml:space="preserve"> մ</w:t>
      </w:r>
      <w:r w:rsidR="004E191A">
        <w:t>ասնակից</w:t>
      </w:r>
      <w:r w:rsidR="004E191A">
        <w:rPr>
          <w:lang w:val="es-ES"/>
        </w:rPr>
        <w:t xml:space="preserve"> </w:t>
      </w:r>
      <w:r w:rsidR="004E191A">
        <w:t>չի</w:t>
      </w:r>
      <w:r w:rsidR="004E191A">
        <w:rPr>
          <w:lang w:val="es-ES"/>
        </w:rPr>
        <w:t xml:space="preserve"> </w:t>
      </w:r>
      <w:r w:rsidR="004E191A">
        <w:t>բողոքարկում</w:t>
      </w:r>
      <w:r w:rsidR="004E191A">
        <w:rPr>
          <w:lang w:val="es-ES"/>
        </w:rPr>
        <w:t xml:space="preserve"> </w:t>
      </w:r>
      <w:r w:rsidR="004E191A">
        <w:t>պայմանագիր</w:t>
      </w:r>
      <w:r w:rsidR="004E191A">
        <w:rPr>
          <w:lang w:val="es-ES"/>
        </w:rPr>
        <w:t xml:space="preserve"> </w:t>
      </w:r>
      <w:r w:rsidR="004E191A">
        <w:t>կնքելու</w:t>
      </w:r>
      <w:r w:rsidR="004E191A">
        <w:rPr>
          <w:lang w:val="es-ES"/>
        </w:rPr>
        <w:t xml:space="preserve"> </w:t>
      </w:r>
      <w:r w:rsidR="004E191A">
        <w:t>մասին</w:t>
      </w:r>
      <w:r w:rsidR="004E191A">
        <w:rPr>
          <w:lang w:val="es-ES"/>
        </w:rPr>
        <w:t xml:space="preserve"> </w:t>
      </w:r>
      <w:r w:rsidR="004E191A">
        <w:t>որոշումը։</w:t>
      </w:r>
      <w:r w:rsidR="004E191A">
        <w:rPr>
          <w:lang w:val="es-ES"/>
        </w:rPr>
        <w:t xml:space="preserve"> </w:t>
      </w:r>
      <w:r w:rsidR="004E191A">
        <w:rPr>
          <w:lang w:val="ru-RU"/>
        </w:rPr>
        <w:t>Մինչև</w:t>
      </w:r>
      <w:r w:rsidR="004E191A">
        <w:rPr>
          <w:lang w:val="es-ES"/>
        </w:rPr>
        <w:t xml:space="preserve"> </w:t>
      </w:r>
      <w:r w:rsidR="004E191A">
        <w:rPr>
          <w:lang w:val="ru-RU"/>
        </w:rPr>
        <w:t>անգործության</w:t>
      </w:r>
      <w:r w:rsidR="004E191A">
        <w:rPr>
          <w:lang w:val="es-ES"/>
        </w:rPr>
        <w:t xml:space="preserve"> </w:t>
      </w:r>
      <w:r w:rsidR="004E191A">
        <w:rPr>
          <w:lang w:val="ru-RU"/>
        </w:rPr>
        <w:t>ժամկետը</w:t>
      </w:r>
      <w:r w:rsidR="004E191A">
        <w:rPr>
          <w:lang w:val="es-ES"/>
        </w:rPr>
        <w:t xml:space="preserve"> </w:t>
      </w:r>
      <w:r w:rsidR="004E191A">
        <w:rPr>
          <w:lang w:val="ru-RU"/>
        </w:rPr>
        <w:t>լրանալը</w:t>
      </w:r>
      <w:r w:rsidR="004E191A">
        <w:rPr>
          <w:lang w:val="es-ES"/>
        </w:rPr>
        <w:t xml:space="preserve"> </w:t>
      </w:r>
      <w:r w:rsidR="004E191A">
        <w:rPr>
          <w:lang w:val="ru-RU"/>
        </w:rPr>
        <w:t>կամ</w:t>
      </w:r>
      <w:r w:rsidR="004E191A">
        <w:rPr>
          <w:lang w:val="es-ES"/>
        </w:rPr>
        <w:t xml:space="preserve"> </w:t>
      </w:r>
      <w:r w:rsidR="004E191A">
        <w:rPr>
          <w:lang w:val="ru-RU"/>
        </w:rPr>
        <w:t>առանց</w:t>
      </w:r>
      <w:r w:rsidR="004E191A">
        <w:rPr>
          <w:lang w:val="es-ES"/>
        </w:rPr>
        <w:t xml:space="preserve"> </w:t>
      </w:r>
      <w:r w:rsidR="004E191A">
        <w:rPr>
          <w:lang w:val="ru-RU"/>
        </w:rPr>
        <w:t>պայմանագիր</w:t>
      </w:r>
      <w:r w:rsidR="004E191A">
        <w:rPr>
          <w:lang w:val="es-ES"/>
        </w:rPr>
        <w:t xml:space="preserve"> </w:t>
      </w:r>
      <w:r w:rsidR="004E191A">
        <w:rPr>
          <w:lang w:val="ru-RU"/>
        </w:rPr>
        <w:t>կնքելու</w:t>
      </w:r>
      <w:r w:rsidR="004E191A">
        <w:rPr>
          <w:lang w:val="es-ES"/>
        </w:rPr>
        <w:t xml:space="preserve"> </w:t>
      </w:r>
      <w:r w:rsidR="004E191A">
        <w:t xml:space="preserve"> կամ գնման ընթացակարգը չկայացած հայտարարելու </w:t>
      </w:r>
      <w:r w:rsidR="004E191A">
        <w:rPr>
          <w:lang w:val="ru-RU"/>
        </w:rPr>
        <w:t>մասին</w:t>
      </w:r>
      <w:r w:rsidR="004E191A">
        <w:rPr>
          <w:lang w:val="es-ES"/>
        </w:rPr>
        <w:t xml:space="preserve"> </w:t>
      </w:r>
      <w:r w:rsidR="004E191A">
        <w:rPr>
          <w:lang w:val="ru-RU"/>
        </w:rPr>
        <w:t>հայտարարության</w:t>
      </w:r>
      <w:r w:rsidR="004E191A">
        <w:rPr>
          <w:lang w:val="es-ES"/>
        </w:rPr>
        <w:t xml:space="preserve"> </w:t>
      </w:r>
      <w:r w:rsidR="004E191A">
        <w:rPr>
          <w:lang w:val="ru-RU"/>
        </w:rPr>
        <w:t>հրապարակման</w:t>
      </w:r>
      <w:r w:rsidR="004E191A">
        <w:rPr>
          <w:lang w:val="es-ES"/>
        </w:rPr>
        <w:t xml:space="preserve"> </w:t>
      </w:r>
      <w:r w:rsidR="004E191A">
        <w:rPr>
          <w:lang w:val="ru-RU"/>
        </w:rPr>
        <w:t>կնք</w:t>
      </w:r>
      <w:r w:rsidR="004E191A">
        <w:rPr>
          <w:lang w:val="en-US"/>
        </w:rPr>
        <w:t>վ</w:t>
      </w:r>
      <w:r w:rsidR="004E191A">
        <w:rPr>
          <w:lang w:val="ru-RU"/>
        </w:rPr>
        <w:t>ած</w:t>
      </w:r>
      <w:r w:rsidR="004E191A">
        <w:rPr>
          <w:lang w:val="es-ES"/>
        </w:rPr>
        <w:t xml:space="preserve"> </w:t>
      </w:r>
      <w:r w:rsidR="004E191A">
        <w:rPr>
          <w:lang w:val="ru-RU"/>
        </w:rPr>
        <w:t>պայմանագիրն</w:t>
      </w:r>
      <w:r w:rsidR="004E191A">
        <w:rPr>
          <w:lang w:val="es-ES"/>
        </w:rPr>
        <w:t xml:space="preserve"> </w:t>
      </w:r>
      <w:r w:rsidR="004E191A">
        <w:rPr>
          <w:lang w:val="ru-RU"/>
        </w:rPr>
        <w:t>առ</w:t>
      </w:r>
      <w:r w:rsidR="004E191A">
        <w:rPr>
          <w:lang w:val="es-ES"/>
        </w:rPr>
        <w:t xml:space="preserve"> </w:t>
      </w:r>
      <w:r w:rsidR="004E191A">
        <w:rPr>
          <w:lang w:val="ru-RU"/>
        </w:rPr>
        <w:t>ոչինչ</w:t>
      </w:r>
      <w:r w:rsidR="004E191A">
        <w:rPr>
          <w:lang w:val="es-ES"/>
        </w:rPr>
        <w:t xml:space="preserve"> </w:t>
      </w:r>
      <w:r w:rsidR="004E191A">
        <w:rPr>
          <w:lang w:val="ru-RU"/>
        </w:rPr>
        <w:t>է։</w:t>
      </w:r>
    </w:p>
    <w:p w14:paraId="06BF6F90" w14:textId="77777777" w:rsidR="004E191A" w:rsidRDefault="004E191A" w:rsidP="004E191A">
      <w:pPr>
        <w:ind w:firstLine="567"/>
        <w:jc w:val="center"/>
        <w:rPr>
          <w:rFonts w:ascii="GHEA Grapalat" w:hAnsi="GHEA Grapalat"/>
          <w:b/>
          <w:sz w:val="20"/>
          <w:lang w:val="es-ES"/>
        </w:rPr>
      </w:pPr>
    </w:p>
    <w:p w14:paraId="79278B20"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7D114415" w14:textId="77777777" w:rsidR="004E191A" w:rsidRDefault="004E191A" w:rsidP="004E191A">
      <w:pPr>
        <w:jc w:val="center"/>
        <w:rPr>
          <w:rFonts w:ascii="GHEA Grapalat" w:hAnsi="GHEA Grapalat"/>
          <w:b/>
          <w:iCs/>
          <w:sz w:val="20"/>
          <w:lang w:val="af-ZA"/>
        </w:rPr>
      </w:pPr>
    </w:p>
    <w:p w14:paraId="1A6DC468" w14:textId="77777777" w:rsidR="004E191A" w:rsidRDefault="004E191A" w:rsidP="004E191A">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0014771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2C2A6941"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շինարարական աշխատանքների գնման դեպքում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սարքերը և սարքավորումները: </w:t>
      </w:r>
    </w:p>
    <w:p w14:paraId="7214B4A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ծանուցումն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ուղարկելու</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cs="Sylfaen"/>
          <w:sz w:val="20"/>
          <w:lang w:val="ru-RU"/>
        </w:rPr>
        <w:t>ուղարկում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տրամադրված</w:t>
      </w:r>
      <w:r>
        <w:rPr>
          <w:rFonts w:ascii="GHEA Grapalat" w:hAnsi="GHEA Grapalat" w:cs="Sylfaen"/>
          <w:sz w:val="20"/>
          <w:lang w:val="af-ZA"/>
        </w:rPr>
        <w:t xml:space="preserve"> </w:t>
      </w:r>
      <w:r>
        <w:rPr>
          <w:rFonts w:ascii="GHEA Grapalat" w:hAnsi="GHEA Grapalat" w:cs="Sylfaen"/>
          <w:sz w:val="20"/>
          <w:lang w:val="ru-RU"/>
        </w:rPr>
        <w:t>լինելու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w:t>
      </w:r>
    </w:p>
    <w:p w14:paraId="1F639AE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.5</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proofErr w:type="spellStart"/>
      <w:r>
        <w:rPr>
          <w:rFonts w:ascii="GHEA Grapalat" w:hAnsi="GHEA Grapalat" w:cs="Sylfaen"/>
          <w:sz w:val="20"/>
        </w:rPr>
        <w:t>ապահովում</w:t>
      </w:r>
      <w:proofErr w:type="spellEnd"/>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4B3A4BC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հաստատմանը</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Sylfaen"/>
          <w:sz w:val="20"/>
        </w:rPr>
        <w:t>ուղեկցող</w:t>
      </w:r>
      <w:proofErr w:type="spellEnd"/>
      <w:r>
        <w:rPr>
          <w:rFonts w:ascii="GHEA Grapalat" w:hAnsi="GHEA Grapalat" w:cs="Sylfaen"/>
          <w:sz w:val="20"/>
          <w:lang w:val="af-ZA"/>
        </w:rPr>
        <w:t xml:space="preserve"> </w:t>
      </w:r>
      <w:proofErr w:type="spellStart"/>
      <w:r>
        <w:rPr>
          <w:rFonts w:ascii="GHEA Grapalat" w:hAnsi="GHEA Grapalat" w:cs="Sylfaen"/>
          <w:sz w:val="20"/>
        </w:rPr>
        <w:t>գրությամբ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Pr>
          <w:rFonts w:ascii="GHEA Grapalat" w:hAnsi="GHEA Grapalat" w:cs="Sylfaen"/>
          <w:sz w:val="20"/>
          <w:lang w:val="hy-AM"/>
        </w:rPr>
        <w:t>:</w:t>
      </w:r>
    </w:p>
    <w:p w14:paraId="167A3CE2"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.6</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առաջարկ</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ստացած</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ընդունում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մերժում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իրեն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w:t>
      </w:r>
    </w:p>
    <w:p w14:paraId="6A7E5BED"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9.</w:t>
      </w:r>
      <w:r>
        <w:rPr>
          <w:rFonts w:ascii="GHEA Grapalat" w:hAnsi="GHEA Grapalat" w:cs="Sylfaen"/>
          <w:sz w:val="20"/>
          <w:szCs w:val="24"/>
          <w:lang w:val="hy-AM"/>
        </w:rPr>
        <w:t>7</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hy-AM"/>
        </w:rPr>
        <w:t>կանխավճարի չափի կամ</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spacing w:val="-8"/>
          <w:sz w:val="20"/>
          <w:lang w:val="af-ZA"/>
        </w:rPr>
        <w:t xml:space="preserve"> </w:t>
      </w:r>
    </w:p>
    <w:p w14:paraId="0C998B49" w14:textId="77777777" w:rsidR="004E191A" w:rsidRDefault="004E191A" w:rsidP="004E191A">
      <w:pPr>
        <w:pStyle w:val="BodyTextIndent"/>
        <w:spacing w:after="0" w:line="240" w:lineRule="auto"/>
        <w:ind w:firstLine="567"/>
        <w:rPr>
          <w:rFonts w:ascii="GHEA Grapalat" w:hAnsi="GHEA Grapalat" w:cs="Sylfaen"/>
          <w:sz w:val="20"/>
          <w:szCs w:val="24"/>
          <w:lang w:val="hy-AM"/>
        </w:rPr>
      </w:pPr>
      <w:r>
        <w:rPr>
          <w:rFonts w:ascii="GHEA Grapalat" w:hAnsi="GHEA Grapalat" w:cs="Sylfaen"/>
          <w:sz w:val="20"/>
          <w:szCs w:val="24"/>
          <w:lang w:val="af-ZA"/>
        </w:rPr>
        <w:t>9</w:t>
      </w:r>
      <w:r>
        <w:rPr>
          <w:rFonts w:ascii="GHEA Grapalat" w:hAnsi="GHEA Grapalat" w:cs="Sylfaen"/>
          <w:sz w:val="20"/>
          <w:szCs w:val="24"/>
          <w:lang w:val="hy-AM"/>
        </w:rPr>
        <w:t>.8</w:t>
      </w:r>
      <w:r>
        <w:rPr>
          <w:rFonts w:ascii="GHEA Grapalat" w:hAnsi="GHEA Grapalat" w:cs="Sylfaen"/>
          <w:sz w:val="20"/>
          <w:szCs w:val="24"/>
          <w:lang w:val="af-ZA"/>
        </w:rPr>
        <w:t xml:space="preserve"> </w:t>
      </w:r>
      <w:r>
        <w:rPr>
          <w:rFonts w:ascii="GHEA Grapalat" w:hAnsi="GHEA Grapalat" w:cs="Sylfaen"/>
          <w:sz w:val="20"/>
          <w:szCs w:val="24"/>
          <w:lang w:val="ru-RU"/>
        </w:rPr>
        <w:t>Պայմանագիրը</w:t>
      </w:r>
      <w:r>
        <w:rPr>
          <w:rFonts w:ascii="GHEA Grapalat" w:hAnsi="GHEA Grapalat" w:cs="Sylfaen"/>
          <w:sz w:val="20"/>
          <w:szCs w:val="24"/>
          <w:lang w:val="af-ZA"/>
        </w:rPr>
        <w:t xml:space="preserve"> </w:t>
      </w:r>
      <w:r>
        <w:rPr>
          <w:rFonts w:ascii="GHEA Grapalat" w:hAnsi="GHEA Grapalat" w:cs="Sylfaen"/>
          <w:sz w:val="20"/>
          <w:szCs w:val="24"/>
          <w:lang w:val="ru-RU"/>
        </w:rPr>
        <w:t>կնքվելուն</w:t>
      </w:r>
      <w:r>
        <w:rPr>
          <w:rFonts w:ascii="GHEA Grapalat" w:hAnsi="GHEA Grapalat" w:cs="Sylfaen"/>
          <w:sz w:val="20"/>
          <w:szCs w:val="24"/>
          <w:lang w:val="af-ZA"/>
        </w:rPr>
        <w:t xml:space="preserve"> </w:t>
      </w:r>
      <w:r>
        <w:rPr>
          <w:rFonts w:ascii="GHEA Grapalat" w:hAnsi="GHEA Grapalat" w:cs="Sylfaen"/>
          <w:sz w:val="20"/>
          <w:szCs w:val="24"/>
          <w:lang w:val="ru-RU"/>
        </w:rPr>
        <w:t>հաջորդող</w:t>
      </w:r>
      <w:r>
        <w:rPr>
          <w:rFonts w:ascii="GHEA Grapalat" w:hAnsi="GHEA Grapalat" w:cs="Sylfaen"/>
          <w:sz w:val="20"/>
          <w:szCs w:val="24"/>
          <w:lang w:val="af-ZA"/>
        </w:rPr>
        <w:t xml:space="preserve"> </w:t>
      </w:r>
      <w:r>
        <w:rPr>
          <w:rFonts w:ascii="GHEA Grapalat" w:hAnsi="GHEA Grapalat" w:cs="Sylfaen"/>
          <w:sz w:val="20"/>
          <w:szCs w:val="24"/>
          <w:lang w:val="ru-RU"/>
        </w:rPr>
        <w:t>աշխատանքային</w:t>
      </w:r>
      <w:r>
        <w:rPr>
          <w:rFonts w:ascii="GHEA Grapalat" w:hAnsi="GHEA Grapalat" w:cs="Sylfaen"/>
          <w:sz w:val="20"/>
          <w:szCs w:val="24"/>
          <w:lang w:val="af-ZA"/>
        </w:rPr>
        <w:t xml:space="preserve"> </w:t>
      </w:r>
      <w:r>
        <w:rPr>
          <w:rFonts w:ascii="GHEA Grapalat" w:hAnsi="GHEA Grapalat" w:cs="Sylfaen"/>
          <w:sz w:val="20"/>
          <w:szCs w:val="24"/>
          <w:lang w:val="ru-RU"/>
        </w:rPr>
        <w:t>օրը</w:t>
      </w:r>
      <w:r>
        <w:rPr>
          <w:rFonts w:ascii="GHEA Grapalat" w:hAnsi="GHEA Grapalat" w:cs="Sylfaen"/>
          <w:sz w:val="20"/>
          <w:szCs w:val="24"/>
          <w:lang w:val="af-ZA"/>
        </w:rPr>
        <w:t xml:space="preserve"> </w:t>
      </w:r>
      <w:r>
        <w:rPr>
          <w:rFonts w:ascii="GHEA Grapalat" w:hAnsi="GHEA Grapalat" w:cs="Sylfaen"/>
          <w:sz w:val="20"/>
          <w:szCs w:val="24"/>
          <w:lang w:val="ru-RU"/>
        </w:rPr>
        <w:t>հանձնաժողովի</w:t>
      </w:r>
      <w:r>
        <w:rPr>
          <w:rFonts w:ascii="GHEA Grapalat" w:hAnsi="GHEA Grapalat" w:cs="Sylfaen"/>
          <w:sz w:val="20"/>
          <w:szCs w:val="24"/>
          <w:lang w:val="af-ZA"/>
        </w:rPr>
        <w:t xml:space="preserve"> </w:t>
      </w:r>
      <w:r>
        <w:rPr>
          <w:rFonts w:ascii="GHEA Grapalat" w:hAnsi="GHEA Grapalat" w:cs="Sylfaen"/>
          <w:sz w:val="20"/>
          <w:szCs w:val="24"/>
          <w:lang w:val="ru-RU"/>
        </w:rPr>
        <w:t>քարտուղարը</w:t>
      </w:r>
      <w:r>
        <w:rPr>
          <w:rFonts w:ascii="GHEA Grapalat" w:hAnsi="GHEA Grapalat" w:cs="Sylfaen"/>
          <w:sz w:val="20"/>
          <w:szCs w:val="24"/>
          <w:lang w:val="af-ZA"/>
        </w:rPr>
        <w:t xml:space="preserve"> </w:t>
      </w:r>
      <w:r>
        <w:rPr>
          <w:rFonts w:ascii="GHEA Grapalat" w:hAnsi="GHEA Grapalat" w:cs="Sylfaen"/>
          <w:sz w:val="20"/>
          <w:szCs w:val="24"/>
        </w:rPr>
        <w:t>հ</w:t>
      </w:r>
      <w:r>
        <w:rPr>
          <w:rFonts w:ascii="GHEA Grapalat" w:hAnsi="GHEA Grapalat" w:cs="Sylfaen"/>
          <w:sz w:val="20"/>
          <w:szCs w:val="24"/>
          <w:lang w:val="ru-RU"/>
        </w:rPr>
        <w:t>ամակարգում</w:t>
      </w:r>
      <w:r>
        <w:rPr>
          <w:rFonts w:ascii="GHEA Grapalat" w:hAnsi="GHEA Grapalat" w:cs="Sylfaen"/>
          <w:sz w:val="20"/>
          <w:szCs w:val="24"/>
          <w:lang w:val="af-ZA"/>
        </w:rPr>
        <w:t xml:space="preserve"> </w:t>
      </w:r>
      <w:r>
        <w:rPr>
          <w:rFonts w:ascii="GHEA Grapalat" w:hAnsi="GHEA Grapalat" w:cs="Sylfaen"/>
          <w:sz w:val="20"/>
          <w:szCs w:val="24"/>
          <w:lang w:val="ru-RU"/>
        </w:rPr>
        <w:t>ավարտում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ընթացակարգը</w:t>
      </w:r>
      <w:r>
        <w:rPr>
          <w:rFonts w:ascii="GHEA Grapalat" w:hAnsi="GHEA Grapalat" w:cs="Sylfaen"/>
          <w:sz w:val="20"/>
          <w:szCs w:val="24"/>
          <w:lang w:val="af-ZA"/>
        </w:rPr>
        <w:t>:</w:t>
      </w:r>
    </w:p>
    <w:p w14:paraId="7981307B" w14:textId="77777777" w:rsidR="004E191A" w:rsidRDefault="004E191A" w:rsidP="004E191A">
      <w:pPr>
        <w:pStyle w:val="BodyTextIndent"/>
        <w:spacing w:after="0" w:line="240" w:lineRule="auto"/>
        <w:ind w:firstLine="567"/>
        <w:rPr>
          <w:rFonts w:ascii="GHEA Grapalat" w:hAnsi="GHEA Grapalat" w:cs="Sylfaen"/>
          <w:sz w:val="20"/>
          <w:szCs w:val="24"/>
          <w:lang w:val="hy-AM"/>
        </w:rPr>
      </w:pPr>
    </w:p>
    <w:p w14:paraId="36E546E5"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14DD9BF5" w14:textId="77777777" w:rsidR="004E191A" w:rsidRDefault="004E191A" w:rsidP="004E191A">
      <w:pPr>
        <w:jc w:val="center"/>
        <w:rPr>
          <w:rFonts w:ascii="GHEA Grapalat" w:hAnsi="GHEA Grapalat"/>
          <w:b/>
          <w:iCs/>
          <w:sz w:val="20"/>
          <w:lang w:val="af-ZA"/>
        </w:rPr>
      </w:pPr>
    </w:p>
    <w:p w14:paraId="14B4B48A" w14:textId="77777777" w:rsidR="004E191A" w:rsidRDefault="004E191A" w:rsidP="004E191A">
      <w:pPr>
        <w:ind w:firstLine="567"/>
        <w:jc w:val="both"/>
        <w:rPr>
          <w:rFonts w:ascii="GHEA Grapalat" w:hAnsi="GHEA Grapalat" w:cs="Sylfaen"/>
          <w:sz w:val="20"/>
          <w:lang w:val="hy-AM"/>
        </w:rPr>
      </w:pPr>
      <w:r>
        <w:rPr>
          <w:rFonts w:ascii="GHEA Grapalat" w:hAnsi="GHEA Grapalat"/>
          <w:iCs/>
          <w:sz w:val="20"/>
          <w:lang w:val="af-ZA"/>
        </w:rPr>
        <w:lastRenderedPageBreak/>
        <w:t>10.</w:t>
      </w:r>
      <w:r>
        <w:rPr>
          <w:rFonts w:ascii="GHEA Grapalat" w:hAnsi="GHEA Grapalat" w:cs="Sylfaen"/>
          <w:sz w:val="20"/>
          <w:lang w:val="af-ZA"/>
        </w:rPr>
        <w:t>1</w:t>
      </w:r>
      <w:r>
        <w:rPr>
          <w:rFonts w:ascii="GHEA Grapalat" w:hAnsi="GHEA Grapalat" w:cs="Sylfaen"/>
          <w:sz w:val="20"/>
          <w:lang w:val="hy-AM"/>
        </w:rPr>
        <w:t xml:space="preserve"> 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sidRPr="00C45E14">
        <w:rPr>
          <w:rFonts w:ascii="GHEA Grapalat" w:hAnsi="GHEA Grapalat" w:cs="Sylfaen"/>
          <w:sz w:val="20"/>
          <w:lang w:val="hy-AM"/>
        </w:rPr>
        <w:t>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ները</w:t>
      </w:r>
      <w:r>
        <w:rPr>
          <w:rFonts w:ascii="GHEA Grapalat" w:hAnsi="GHEA Grapalat" w:cs="Sylfaen"/>
          <w:sz w:val="20"/>
          <w:lang w:val="af-ZA"/>
        </w:rPr>
        <w:t xml:space="preserve"> </w:t>
      </w:r>
      <w:r w:rsidRPr="00C45E14">
        <w:rPr>
          <w:rFonts w:ascii="GHEA Grapalat" w:hAnsi="GHEA Grapalat" w:cs="Sylfaen"/>
          <w:sz w:val="20"/>
          <w:lang w:val="hy-AM"/>
        </w:rPr>
        <w:t>ներկայացնելու</w:t>
      </w:r>
      <w:r>
        <w:rPr>
          <w:rFonts w:ascii="GHEA Grapalat" w:hAnsi="GHEA Grapalat" w:cs="Sylfaen"/>
          <w:sz w:val="20"/>
          <w:lang w:val="af-ZA"/>
        </w:rPr>
        <w:t xml:space="preserve"> </w:t>
      </w:r>
      <w:r w:rsidRPr="00C45E14">
        <w:rPr>
          <w:rFonts w:ascii="GHEA Grapalat" w:hAnsi="GHEA Grapalat" w:cs="Sylfaen"/>
          <w:sz w:val="20"/>
          <w:lang w:val="hy-AM"/>
        </w:rPr>
        <w:t>պահանջի</w:t>
      </w:r>
      <w:r>
        <w:rPr>
          <w:rFonts w:ascii="GHEA Grapalat" w:hAnsi="GHEA Grapalat" w:cs="Sylfaen"/>
          <w:sz w:val="20"/>
          <w:lang w:val="af-ZA"/>
        </w:rPr>
        <w:t xml:space="preserve"> </w:t>
      </w:r>
      <w:r w:rsidRPr="00C45E14">
        <w:rPr>
          <w:rFonts w:ascii="GHEA Grapalat" w:hAnsi="GHEA Grapalat" w:cs="Sylfaen"/>
          <w:sz w:val="20"/>
          <w:lang w:val="hy-AM"/>
        </w:rPr>
        <w:t>հիման</w:t>
      </w:r>
      <w:r>
        <w:rPr>
          <w:rFonts w:ascii="GHEA Grapalat" w:hAnsi="GHEA Grapalat" w:cs="Sylfaen"/>
          <w:sz w:val="20"/>
          <w:lang w:val="af-ZA"/>
        </w:rPr>
        <w:t xml:space="preserve"> </w:t>
      </w:r>
      <w:r w:rsidRPr="00C45E14">
        <w:rPr>
          <w:rFonts w:ascii="GHEA Grapalat" w:hAnsi="GHEA Grapalat" w:cs="Sylfaen"/>
          <w:sz w:val="20"/>
          <w:lang w:val="hy-AM"/>
        </w:rPr>
        <w:t>վրա</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ստանալու</w:t>
      </w:r>
      <w:r>
        <w:rPr>
          <w:rFonts w:ascii="GHEA Grapalat" w:hAnsi="GHEA Grapalat" w:cs="Sylfaen"/>
          <w:sz w:val="20"/>
          <w:lang w:val="af-ZA"/>
        </w:rPr>
        <w:t xml:space="preserve"> </w:t>
      </w:r>
      <w:r w:rsidRPr="00C45E14">
        <w:rPr>
          <w:rFonts w:ascii="GHEA Grapalat" w:hAnsi="GHEA Grapalat" w:cs="Sylfaen"/>
          <w:sz w:val="20"/>
          <w:lang w:val="hy-AM"/>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sidRPr="00C45E14">
        <w:rPr>
          <w:rFonts w:ascii="GHEA Grapalat" w:hAnsi="GHEA Grapalat" w:cs="Sylfaen"/>
          <w:sz w:val="20"/>
          <w:lang w:val="hy-AM"/>
        </w:rPr>
        <w:t>օրվա</w:t>
      </w:r>
      <w:r>
        <w:rPr>
          <w:rFonts w:ascii="GHEA Grapalat" w:hAnsi="GHEA Grapalat" w:cs="Sylfaen"/>
          <w:sz w:val="20"/>
          <w:lang w:val="af-ZA"/>
        </w:rPr>
        <w:t xml:space="preserve"> </w:t>
      </w:r>
      <w:r w:rsidRPr="00C45E14">
        <w:rPr>
          <w:rFonts w:ascii="GHEA Grapalat" w:hAnsi="GHEA Grapalat" w:cs="Sylfaen"/>
          <w:sz w:val="20"/>
          <w:lang w:val="hy-AM"/>
        </w:rPr>
        <w:t>ընթացքում</w:t>
      </w:r>
      <w:r>
        <w:rPr>
          <w:rFonts w:ascii="GHEA Grapalat" w:hAnsi="GHEA Grapalat" w:cs="Sylfaen"/>
          <w:sz w:val="20"/>
          <w:lang w:val="af-ZA"/>
        </w:rPr>
        <w:t xml:space="preserve">, </w:t>
      </w:r>
      <w:r w:rsidRPr="00C45E14">
        <w:rPr>
          <w:rFonts w:ascii="GHEA Grapalat" w:hAnsi="GHEA Grapalat" w:cs="Sylfaen"/>
          <w:sz w:val="20"/>
          <w:lang w:val="hy-AM"/>
        </w:rPr>
        <w:t>ընտրված</w:t>
      </w:r>
      <w:r>
        <w:rPr>
          <w:rFonts w:ascii="GHEA Grapalat" w:hAnsi="GHEA Grapalat" w:cs="Sylfaen"/>
          <w:sz w:val="20"/>
          <w:lang w:val="af-ZA"/>
        </w:rPr>
        <w:t xml:space="preserve"> </w:t>
      </w:r>
      <w:r w:rsidRPr="00C45E14">
        <w:rPr>
          <w:rFonts w:ascii="GHEA Grapalat" w:hAnsi="GHEA Grapalat" w:cs="Sylfaen"/>
          <w:sz w:val="20"/>
          <w:lang w:val="hy-AM"/>
        </w:rPr>
        <w:t>մասնակիցը</w:t>
      </w:r>
      <w:r>
        <w:rPr>
          <w:rFonts w:ascii="GHEA Grapalat" w:hAnsi="GHEA Grapalat" w:cs="Sylfaen"/>
          <w:sz w:val="20"/>
          <w:lang w:val="af-ZA"/>
        </w:rPr>
        <w:t xml:space="preserve"> </w:t>
      </w:r>
      <w:r w:rsidRPr="00C45E14">
        <w:rPr>
          <w:rFonts w:ascii="GHEA Grapalat" w:hAnsi="GHEA Grapalat" w:cs="Sylfaen"/>
          <w:sz w:val="20"/>
          <w:lang w:val="hy-AM"/>
        </w:rPr>
        <w:t>պարտավոր</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sidRPr="00C45E14">
        <w:rPr>
          <w:rFonts w:ascii="GHEA Grapalat" w:hAnsi="GHEA Grapalat" w:cs="Sylfaen"/>
          <w:sz w:val="20"/>
          <w:lang w:val="hy-AM"/>
        </w:rPr>
        <w:t>պայմանագրի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w:t>
      </w:r>
      <w:r w:rsidRPr="00C45E14">
        <w:rPr>
          <w:rFonts w:ascii="GHEA Grapalat" w:hAnsi="GHEA Grapalat" w:cs="Sylfaen"/>
          <w:sz w:val="20"/>
          <w:lang w:val="hy-AM"/>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7"/>
      </w:r>
    </w:p>
    <w:p w14:paraId="737EBDE3" w14:textId="45AE89C3" w:rsidR="004E191A" w:rsidRDefault="004E191A" w:rsidP="004E191A">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 xml:space="preserve">է սույն ընթացակարգի շրջանակում գնվելիք աշխատանքների </w:t>
      </w:r>
      <w:r w:rsidRPr="00166940">
        <w:rPr>
          <w:rFonts w:ascii="GHEA Grapalat" w:hAnsi="GHEA Grapalat" w:cs="Sylfaen"/>
          <w:b/>
          <w:bCs/>
          <w:sz w:val="20"/>
          <w:lang w:val="hy-AM"/>
        </w:rPr>
        <w:t>գնման գնի</w:t>
      </w:r>
      <w:r w:rsidRPr="00166940">
        <w:rPr>
          <w:rFonts w:ascii="GHEA Grapalat" w:hAnsi="GHEA Grapalat" w:cs="Sylfaen"/>
          <w:b/>
          <w:bCs/>
          <w:sz w:val="20"/>
          <w:lang w:val="af-ZA"/>
        </w:rPr>
        <w:t xml:space="preserve"> </w:t>
      </w:r>
      <w:r w:rsidR="00166940" w:rsidRPr="00166940">
        <w:rPr>
          <w:rFonts w:ascii="GHEA Grapalat" w:hAnsi="GHEA Grapalat" w:cs="Sylfaen"/>
          <w:b/>
          <w:bCs/>
          <w:sz w:val="20"/>
          <w:lang w:val="af-ZA"/>
        </w:rPr>
        <w:t>30</w:t>
      </w:r>
      <w:r w:rsidRPr="00166940">
        <w:rPr>
          <w:rFonts w:ascii="GHEA Grapalat" w:hAnsi="GHEA Grapalat" w:cs="Sylfaen"/>
          <w:b/>
          <w:bCs/>
          <w:sz w:val="20"/>
          <w:lang w:val="hy-AM"/>
        </w:rPr>
        <w:t xml:space="preserve"> տոկոսին</w:t>
      </w:r>
      <w:r>
        <w:rPr>
          <w:rFonts w:ascii="GHEA Grapalat" w:hAnsi="GHEA Grapalat" w:cs="Sylfaen"/>
          <w:sz w:val="20"/>
          <w:lang w:val="af-ZA"/>
        </w:rPr>
        <w:t xml:space="preserve">: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փողի</w:t>
      </w:r>
      <w:proofErr w:type="spellEnd"/>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բանկերի</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տրամադրված</w:t>
      </w:r>
      <w:proofErr w:type="spellEnd"/>
      <w:r>
        <w:rPr>
          <w:rFonts w:ascii="GHEA Grapalat" w:hAnsi="GHEA Grapalat" w:cs="Sylfaen"/>
          <w:sz w:val="20"/>
          <w:lang w:val="af-ZA"/>
        </w:rPr>
        <w:t xml:space="preserve"> </w:t>
      </w:r>
      <w:proofErr w:type="spellStart"/>
      <w:r>
        <w:rPr>
          <w:rFonts w:ascii="GHEA Grapalat" w:hAnsi="GHEA Grapalat" w:cs="Sylfaen"/>
          <w:sz w:val="20"/>
        </w:rPr>
        <w:t>երաշխիքների</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rPr>
        <w:t>։</w:t>
      </w:r>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w:t>
      </w:r>
      <w:proofErr w:type="spellStart"/>
      <w:r>
        <w:rPr>
          <w:rFonts w:ascii="GHEA Grapalat" w:hAnsi="GHEA Grapalat" w:cs="Sylfaen"/>
          <w:sz w:val="20"/>
        </w:rPr>
        <w:t>որում</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proofErr w:type="spellStart"/>
      <w:r>
        <w:rPr>
          <w:rFonts w:ascii="GHEA Grapalat" w:hAnsi="GHEA Grapalat" w:cs="Sylfaen"/>
          <w:sz w:val="20"/>
        </w:rPr>
        <w:t>առնվազն</w:t>
      </w:r>
      <w:proofErr w:type="spellEnd"/>
      <w:r>
        <w:rPr>
          <w:rFonts w:ascii="GHEA Grapalat" w:hAnsi="GHEA Grapalat" w:cs="Sylfaen"/>
          <w:sz w:val="20"/>
          <w:lang w:val="af-ZA"/>
        </w:rPr>
        <w:t xml:space="preserve"> </w:t>
      </w:r>
      <w:proofErr w:type="spellStart"/>
      <w:r>
        <w:rPr>
          <w:rFonts w:ascii="GHEA Grapalat" w:hAnsi="GHEA Grapalat" w:cs="Sylfaen"/>
          <w:sz w:val="20"/>
        </w:rPr>
        <w:t>մինչև</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rPr>
        <w:t>արդյունքը</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ամբողջական</w:t>
      </w:r>
      <w:proofErr w:type="spellEnd"/>
      <w:r>
        <w:rPr>
          <w:rFonts w:ascii="GHEA Grapalat" w:hAnsi="GHEA Grapalat" w:cs="Sylfaen"/>
          <w:sz w:val="20"/>
          <w:lang w:val="af-ZA"/>
        </w:rPr>
        <w:t xml:space="preserve"> </w:t>
      </w:r>
      <w:proofErr w:type="spellStart"/>
      <w:r>
        <w:rPr>
          <w:rFonts w:ascii="GHEA Grapalat" w:hAnsi="GHEA Grapalat" w:cs="Sylfaen"/>
          <w:sz w:val="20"/>
        </w:rPr>
        <w:t>ընդունվելու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r w:rsidR="00AE7F74">
        <w:rPr>
          <w:rFonts w:ascii="GHEA Grapalat" w:hAnsi="GHEA Grapalat" w:cs="Sylfaen"/>
          <w:sz w:val="20"/>
          <w:lang w:val="hy-AM"/>
        </w:rPr>
        <w:t>9</w:t>
      </w:r>
      <w:r>
        <w:rPr>
          <w:rFonts w:ascii="GHEA Grapalat" w:hAnsi="GHEA Grapalat" w:cs="Sylfaen"/>
          <w:sz w:val="20"/>
          <w:lang w:val="af-ZA"/>
        </w:rPr>
        <w:t>0-</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Arial"/>
          <w:sz w:val="20"/>
        </w:rPr>
        <w:t>ներառյալ</w:t>
      </w:r>
      <w:proofErr w:type="spellEnd"/>
      <w:r>
        <w:rPr>
          <w:rFonts w:ascii="GHEA Grapalat" w:hAnsi="GHEA Grapalat" w:cs="Arial"/>
          <w:sz w:val="20"/>
          <w:lang w:val="hy-AM"/>
        </w:rPr>
        <w:t>:</w:t>
      </w:r>
      <w:r>
        <w:rPr>
          <w:rStyle w:val="FootnoteReference"/>
          <w:rFonts w:ascii="GHEA Grapalat" w:hAnsi="GHEA Grapalat" w:cs="Arial"/>
          <w:sz w:val="20"/>
        </w:rPr>
        <w:footnoteReference w:id="8"/>
      </w:r>
    </w:p>
    <w:p w14:paraId="6047B0AA"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cs="Sylfaen"/>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395145B2"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DEB92A1"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16529F1" w14:textId="2B6C0F86"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Pr>
          <w:rStyle w:val="FootnoteReference"/>
          <w:rFonts w:ascii="GHEA Grapalat" w:hAnsi="GHEA Grapalat" w:cs="Arial"/>
          <w:sz w:val="20"/>
          <w:lang w:val="hy-AM"/>
        </w:rPr>
        <w:footnoteReference w:id="9"/>
      </w:r>
    </w:p>
    <w:p w14:paraId="3106DB58" w14:textId="2F04AB2F" w:rsidR="004E191A" w:rsidRDefault="0035191A" w:rsidP="0015595A">
      <w:pPr>
        <w:pStyle w:val="NormalWeb"/>
      </w:pPr>
      <w:r>
        <w:lastRenderedPageBreak/>
        <w:t xml:space="preserve">         </w:t>
      </w:r>
      <w:r w:rsidR="004E191A">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FAFA0EC"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FBD46CA" w14:textId="77777777" w:rsidR="004E191A" w:rsidRDefault="004E191A" w:rsidP="004E191A">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FootnoteReference"/>
          <w:rFonts w:ascii="GHEA Grapalat" w:hAnsi="GHEA Grapalat" w:cs="Sylfaen"/>
          <w:sz w:val="20"/>
          <w:lang w:val="hy-AM"/>
        </w:rPr>
        <w:footnoteReference w:id="10"/>
      </w:r>
    </w:p>
    <w:p w14:paraId="2B51910B" w14:textId="77777777" w:rsidR="004E191A" w:rsidRDefault="004E191A" w:rsidP="004E191A">
      <w:pPr>
        <w:shd w:val="clear" w:color="auto" w:fill="FFFFFF"/>
        <w:ind w:firstLine="375"/>
        <w:jc w:val="both"/>
        <w:rPr>
          <w:rFonts w:ascii="GHEA Grapalat" w:hAnsi="GHEA Grapalat"/>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lang w:val="hy-AM"/>
        </w:rPr>
        <w:t xml:space="preserve"> </w:t>
      </w:r>
    </w:p>
    <w:p w14:paraId="73362EC8" w14:textId="77777777" w:rsidR="004E191A" w:rsidRDefault="004E191A" w:rsidP="004E191A">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0AD9C0E" w14:textId="77777777" w:rsidR="004E191A" w:rsidRDefault="004E191A" w:rsidP="004E191A">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F48800F" w14:textId="77777777" w:rsidR="004E191A" w:rsidRPr="00F24BB3" w:rsidRDefault="004E191A" w:rsidP="004E191A">
      <w:pPr>
        <w:ind w:firstLine="567"/>
        <w:jc w:val="both"/>
        <w:rPr>
          <w:rFonts w:ascii="GHEA Grapalat" w:hAnsi="GHEA Grapalat" w:cs="Arial"/>
          <w:b/>
          <w:bCs/>
          <w:sz w:val="20"/>
          <w:lang w:val="hy-AM"/>
        </w:rPr>
      </w:pPr>
      <w:r w:rsidRPr="00F24BB3">
        <w:rPr>
          <w:rFonts w:ascii="GHEA Grapalat" w:hAnsi="GHEA Grapalat" w:cs="Sylfaen"/>
          <w:b/>
          <w:bCs/>
          <w:sz w:val="20"/>
          <w:lang w:val="hy-AM"/>
        </w:rPr>
        <w:t xml:space="preserve">10.4 </w:t>
      </w:r>
      <w:r w:rsidRPr="00F24BB3">
        <w:rPr>
          <w:rFonts w:ascii="GHEA Grapalat" w:hAnsi="GHEA Grapalat" w:cs="Arial"/>
          <w:b/>
          <w:bCs/>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B65710E" w14:textId="77777777" w:rsidR="004E191A" w:rsidRPr="00F24BB3" w:rsidRDefault="004E191A" w:rsidP="004E191A">
      <w:pPr>
        <w:ind w:firstLine="567"/>
        <w:jc w:val="both"/>
        <w:rPr>
          <w:rFonts w:ascii="GHEA Grapalat" w:hAnsi="GHEA Grapalat" w:cs="Arial"/>
          <w:b/>
          <w:bCs/>
          <w:sz w:val="20"/>
          <w:lang w:val="hy-AM"/>
        </w:rPr>
      </w:pPr>
      <w:r w:rsidRPr="00F24BB3">
        <w:rPr>
          <w:rFonts w:ascii="GHEA Grapalat" w:hAnsi="GHEA Grapalat" w:cs="Arial"/>
          <w:b/>
          <w:bCs/>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7B00A6DF" w14:textId="77777777" w:rsidR="004E191A" w:rsidRDefault="004E191A" w:rsidP="00A948BA">
      <w:pPr>
        <w:ind w:firstLine="567"/>
        <w:jc w:val="both"/>
        <w:rPr>
          <w:rFonts w:ascii="GHEA Grapalat" w:hAnsi="GHEA Grapalat" w:cs="Sylfaen"/>
          <w:sz w:val="20"/>
          <w:lang w:val="hy-AM"/>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30EBB4F" w14:textId="77777777" w:rsidR="004E191A" w:rsidRDefault="004E191A" w:rsidP="0015595A">
      <w:pPr>
        <w:pStyle w:val="NormalWeb"/>
      </w:pPr>
      <w:r>
        <w:t xml:space="preserve">10.7 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734C11B"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4DE108D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4D1E013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3228423" w14:textId="77777777" w:rsidR="004E191A" w:rsidRDefault="004E191A" w:rsidP="004E191A">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lastRenderedPageBreak/>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2E33F9AC" w14:textId="77777777" w:rsidR="004E191A" w:rsidRDefault="004E191A" w:rsidP="0015595A">
      <w:pPr>
        <w:pStyle w:val="NormalWeb"/>
      </w:pPr>
    </w:p>
    <w:p w14:paraId="2E9E000B" w14:textId="77777777"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7E747B56" w14:textId="77777777" w:rsidR="004E191A" w:rsidRDefault="004E191A" w:rsidP="004E191A">
      <w:pPr>
        <w:jc w:val="center"/>
        <w:rPr>
          <w:rFonts w:ascii="GHEA Grapalat" w:hAnsi="GHEA Grapalat"/>
          <w:b/>
          <w:sz w:val="20"/>
          <w:lang w:val="af-ZA"/>
        </w:rPr>
      </w:pPr>
    </w:p>
    <w:p w14:paraId="55AC8E2C" w14:textId="77777777" w:rsidR="004E191A" w:rsidRDefault="004E191A" w:rsidP="004E191A">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sidRPr="00C45E14">
        <w:rPr>
          <w:rFonts w:ascii="GHEA Grapalat" w:hAnsi="GHEA Grapalat" w:cs="Sylfaen"/>
          <w:sz w:val="20"/>
          <w:lang w:val="hy-AM"/>
        </w:rPr>
        <w:t>Օրենքի</w:t>
      </w:r>
      <w:r>
        <w:rPr>
          <w:rFonts w:ascii="GHEA Grapalat" w:hAnsi="GHEA Grapalat" w:cs="Sylfaen"/>
          <w:sz w:val="20"/>
          <w:lang w:val="af-ZA"/>
        </w:rPr>
        <w:t xml:space="preserve"> 37-</w:t>
      </w:r>
      <w:r w:rsidRPr="00C45E14">
        <w:rPr>
          <w:rFonts w:ascii="GHEA Grapalat" w:hAnsi="GHEA Grapalat" w:cs="Sylfaen"/>
          <w:sz w:val="20"/>
          <w:lang w:val="hy-AM"/>
        </w:rPr>
        <w:t>րդ</w:t>
      </w:r>
      <w:r>
        <w:rPr>
          <w:rFonts w:ascii="GHEA Grapalat" w:hAnsi="GHEA Grapalat" w:cs="Sylfaen"/>
          <w:sz w:val="20"/>
          <w:lang w:val="af-ZA"/>
        </w:rPr>
        <w:t xml:space="preserve"> </w:t>
      </w:r>
      <w:r w:rsidRPr="00C45E14">
        <w:rPr>
          <w:rFonts w:ascii="GHEA Grapalat" w:hAnsi="GHEA Grapalat" w:cs="Sylfaen"/>
          <w:sz w:val="20"/>
          <w:lang w:val="hy-AM"/>
        </w:rPr>
        <w:t>հոդվածի</w:t>
      </w:r>
      <w:r>
        <w:rPr>
          <w:rFonts w:ascii="GHEA Grapalat" w:hAnsi="GHEA Grapalat" w:cs="Sylfaen"/>
          <w:sz w:val="20"/>
          <w:lang w:val="af-ZA"/>
        </w:rPr>
        <w:t xml:space="preserve"> </w:t>
      </w:r>
      <w:r w:rsidRPr="00C45E14">
        <w:rPr>
          <w:rFonts w:ascii="GHEA Grapalat" w:hAnsi="GHEA Grapalat" w:cs="Sylfaen"/>
          <w:sz w:val="20"/>
          <w:lang w:val="hy-AM"/>
        </w:rPr>
        <w:t>համաձայն</w:t>
      </w:r>
      <w:r>
        <w:rPr>
          <w:rFonts w:ascii="GHEA Grapalat" w:hAnsi="GHEA Grapalat" w:cs="Sylfaen"/>
          <w:sz w:val="20"/>
          <w:lang w:val="af-ZA"/>
        </w:rPr>
        <w:t xml:space="preserve">` </w:t>
      </w:r>
      <w:r w:rsidRPr="00C45E14">
        <w:rPr>
          <w:rFonts w:ascii="GHEA Grapalat" w:hAnsi="GHEA Grapalat" w:cs="Sylfaen"/>
          <w:sz w:val="20"/>
          <w:lang w:val="hy-AM"/>
        </w:rPr>
        <w:t>հանձնաժողովը</w:t>
      </w:r>
      <w:r>
        <w:rPr>
          <w:rFonts w:ascii="GHEA Grapalat" w:hAnsi="GHEA Grapalat" w:cs="Sylfaen"/>
          <w:sz w:val="20"/>
          <w:lang w:val="af-ZA"/>
        </w:rPr>
        <w:t xml:space="preserve"> </w:t>
      </w:r>
      <w:r w:rsidRPr="00C45E14">
        <w:rPr>
          <w:rFonts w:ascii="GHEA Grapalat" w:hAnsi="GHEA Grapalat" w:cs="Sylfaen"/>
          <w:sz w:val="20"/>
          <w:lang w:val="hy-AM"/>
        </w:rPr>
        <w:t>սույն</w:t>
      </w:r>
      <w:r>
        <w:rPr>
          <w:rFonts w:ascii="GHEA Grapalat" w:hAnsi="GHEA Grapalat" w:cs="Sylfaen"/>
          <w:sz w:val="20"/>
          <w:lang w:val="af-ZA"/>
        </w:rPr>
        <w:t xml:space="preserve"> </w:t>
      </w:r>
      <w:r w:rsidRPr="00C45E14">
        <w:rPr>
          <w:rFonts w:ascii="GHEA Grapalat" w:hAnsi="GHEA Grapalat" w:cs="Sylfaen"/>
          <w:sz w:val="20"/>
          <w:lang w:val="hy-AM"/>
        </w:rPr>
        <w:t>ընթացակարգը</w:t>
      </w:r>
      <w:r>
        <w:rPr>
          <w:rFonts w:ascii="GHEA Grapalat" w:hAnsi="GHEA Grapalat" w:cs="Sylfaen"/>
          <w:sz w:val="20"/>
          <w:lang w:val="af-ZA"/>
        </w:rPr>
        <w:t xml:space="preserve"> </w:t>
      </w:r>
      <w:r w:rsidRPr="00C45E14">
        <w:rPr>
          <w:rFonts w:ascii="GHEA Grapalat" w:hAnsi="GHEA Grapalat" w:cs="Sylfaen"/>
          <w:sz w:val="20"/>
          <w:lang w:val="hy-AM"/>
        </w:rPr>
        <w:t>չկայացած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հայտարարում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w:t>
      </w:r>
    </w:p>
    <w:p w14:paraId="57D7189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71D7DE5A" w14:textId="77777777" w:rsidR="004E191A" w:rsidRDefault="004E191A" w:rsidP="004E191A">
      <w:pPr>
        <w:ind w:firstLine="567"/>
        <w:jc w:val="both"/>
        <w:rPr>
          <w:rFonts w:ascii="GHEA Grapalat" w:hAnsi="GHEA Grapalat" w:cs="Sylfaen"/>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Style w:val="FootnoteReference"/>
          <w:rFonts w:ascii="GHEA Grapalat" w:hAnsi="GHEA Grapalat" w:cs="Sylfaen"/>
          <w:sz w:val="20"/>
        </w:rPr>
        <w:footnoteReference w:id="11"/>
      </w:r>
      <w:r>
        <w:rPr>
          <w:rFonts w:ascii="GHEA Grapalat" w:hAnsi="GHEA Grapalat" w:cs="Sylfaen"/>
          <w:sz w:val="20"/>
          <w:lang w:val="hy-AM"/>
        </w:rPr>
        <w:t>:</w:t>
      </w:r>
    </w:p>
    <w:p w14:paraId="017A200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52C683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53A6E97C"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Pr>
          <w:rFonts w:ascii="GHEA Grapalat" w:hAnsi="GHEA Grapalat" w:cs="Sylfaen"/>
          <w:sz w:val="20"/>
          <w:lang w:val="af-ZA"/>
        </w:rPr>
        <w:t xml:space="preserve"> 3</w:t>
      </w:r>
      <w:r>
        <w:rPr>
          <w:rFonts w:ascii="GHEA Grapalat" w:hAnsi="GHEA Grapalat" w:cs="Sylfaen"/>
          <w:sz w:val="20"/>
          <w:lang w:val="hy-AM"/>
        </w:rPr>
        <w:t>7</w:t>
      </w:r>
      <w:r>
        <w:rPr>
          <w:rFonts w:ascii="GHEA Grapalat" w:hAnsi="GHEA Grapalat" w:cs="Sylfaen"/>
          <w:sz w:val="20"/>
          <w:lang w:val="af-ZA"/>
        </w:rPr>
        <w:t>-</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4-</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rPr>
        <w:t>եթե</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պահի</w:t>
      </w:r>
      <w:proofErr w:type="spellEnd"/>
      <w:r>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
    <w:p w14:paraId="455827B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61F97ADD" w14:textId="77777777" w:rsidR="004E191A" w:rsidRDefault="004E191A" w:rsidP="004E191A">
      <w:pPr>
        <w:ind w:firstLine="567"/>
        <w:jc w:val="both"/>
        <w:rPr>
          <w:rFonts w:ascii="GHEA Grapalat" w:hAnsi="GHEA Grapalat" w:cs="Sylfaen"/>
          <w:sz w:val="20"/>
          <w:lang w:val="af-ZA"/>
        </w:rPr>
      </w:pPr>
    </w:p>
    <w:p w14:paraId="3AEB5E21" w14:textId="77777777" w:rsidR="004E191A" w:rsidRDefault="004E191A" w:rsidP="004E191A">
      <w:pPr>
        <w:pStyle w:val="BodyTextIndent"/>
        <w:spacing w:after="0" w:line="240" w:lineRule="auto"/>
        <w:ind w:firstLine="720"/>
        <w:rPr>
          <w:rFonts w:ascii="GHEA Grapalat" w:hAnsi="GHEA Grapalat" w:cs="Times New Roman"/>
          <w:sz w:val="18"/>
          <w:szCs w:val="18"/>
          <w:u w:val="single"/>
          <w:lang w:val="af-ZA"/>
        </w:rPr>
      </w:pPr>
    </w:p>
    <w:p w14:paraId="7286FCC4"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3F9BD0C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57A6545D" w14:textId="77777777" w:rsidR="004E191A" w:rsidRDefault="004E191A" w:rsidP="004E191A">
      <w:pPr>
        <w:jc w:val="center"/>
        <w:rPr>
          <w:rFonts w:ascii="GHEA Grapalat" w:hAnsi="GHEA Grapalat"/>
          <w:b/>
          <w:sz w:val="20"/>
          <w:lang w:val="af-ZA"/>
        </w:rPr>
      </w:pPr>
      <w:r>
        <w:rPr>
          <w:rFonts w:ascii="GHEA Grapalat" w:hAnsi="GHEA Grapalat"/>
          <w:b/>
          <w:sz w:val="20"/>
          <w:lang w:val="af-ZA"/>
        </w:rPr>
        <w:t>ԻՐԱՎՈՒՆՔԸ ԵՎ ԿԱՐԳԸ</w:t>
      </w:r>
    </w:p>
    <w:p w14:paraId="3806DCA6" w14:textId="77777777" w:rsidR="004E191A" w:rsidRDefault="004E191A" w:rsidP="004E191A">
      <w:pPr>
        <w:ind w:firstLine="567"/>
        <w:jc w:val="center"/>
        <w:rPr>
          <w:rFonts w:ascii="GHEA Grapalat" w:hAnsi="GHEA Grapalat" w:cs="Sylfaen"/>
          <w:b/>
          <w:szCs w:val="22"/>
          <w:lang w:val="hy-AM"/>
        </w:rPr>
      </w:pPr>
    </w:p>
    <w:p w14:paraId="7A4BAE9B" w14:textId="219225D7" w:rsidR="004E191A" w:rsidRDefault="00A948BA" w:rsidP="0015595A">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1 </w:t>
      </w:r>
      <w:r w:rsidR="004E191A">
        <w:t>Յուրաքանչյուր</w:t>
      </w:r>
      <w:r w:rsidR="004E191A">
        <w:rPr>
          <w:lang w:val="es-ES"/>
        </w:rPr>
        <w:t xml:space="preserve"> </w:t>
      </w:r>
      <w:r w:rsidR="004E191A">
        <w:t>շահագրգիռ</w:t>
      </w:r>
      <w:r w:rsidR="004E191A">
        <w:rPr>
          <w:lang w:val="es-ES"/>
        </w:rPr>
        <w:t xml:space="preserve"> </w:t>
      </w:r>
      <w:r w:rsidR="004E191A">
        <w:t>անձ</w:t>
      </w:r>
      <w:r w:rsidR="004E191A">
        <w:rPr>
          <w:lang w:val="es-ES"/>
        </w:rPr>
        <w:t xml:space="preserve"> </w:t>
      </w:r>
      <w:r w:rsidR="004E191A">
        <w:t>իրավունք</w:t>
      </w:r>
      <w:r w:rsidR="004E191A">
        <w:rPr>
          <w:lang w:val="es-ES"/>
        </w:rPr>
        <w:t xml:space="preserve"> </w:t>
      </w:r>
      <w:r w:rsidR="004E191A">
        <w:t>ունի</w:t>
      </w:r>
      <w:r w:rsidR="004E191A">
        <w:rPr>
          <w:lang w:val="es-ES"/>
        </w:rPr>
        <w:t xml:space="preserve"> </w:t>
      </w:r>
      <w:r w:rsidR="004E191A">
        <w:t>բողոքարկելու</w:t>
      </w:r>
      <w:r w:rsidR="004E191A">
        <w:rPr>
          <w:lang w:val="es-ES"/>
        </w:rPr>
        <w:t xml:space="preserve">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գործողությունները</w:t>
      </w:r>
      <w:r w:rsidR="004E191A">
        <w:rPr>
          <w:lang w:val="es-ES"/>
        </w:rPr>
        <w:t xml:space="preserve"> (</w:t>
      </w:r>
      <w:r w:rsidR="004E191A">
        <w:t>անգործությունը</w:t>
      </w:r>
      <w:r w:rsidR="004E191A">
        <w:rPr>
          <w:lang w:val="es-ES"/>
        </w:rPr>
        <w:t xml:space="preserve">) </w:t>
      </w:r>
      <w:r w:rsidR="004E191A">
        <w:t>և</w:t>
      </w:r>
      <w:r w:rsidR="004E191A">
        <w:rPr>
          <w:lang w:val="es-ES"/>
        </w:rPr>
        <w:t xml:space="preserve"> </w:t>
      </w:r>
      <w:r w:rsidR="004E191A">
        <w:t>որոշումները</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քաղաքացիական</w:t>
      </w:r>
      <w:r w:rsidR="004E191A">
        <w:rPr>
          <w:lang w:val="es-ES"/>
        </w:rPr>
        <w:t xml:space="preserve"> </w:t>
      </w:r>
      <w:r w:rsidR="004E191A">
        <w:t>դատավարության</w:t>
      </w:r>
      <w:r w:rsidR="004E191A">
        <w:rPr>
          <w:lang w:val="es-ES"/>
        </w:rPr>
        <w:t xml:space="preserve"> </w:t>
      </w:r>
      <w:r w:rsidR="004E191A">
        <w:t>օրենսգրքով</w:t>
      </w:r>
      <w:r w:rsidR="004E191A">
        <w:rPr>
          <w:lang w:val="es-ES"/>
        </w:rPr>
        <w:t xml:space="preserve"> (</w:t>
      </w:r>
      <w:r w:rsidR="004E191A">
        <w:t>այսուհետ՝</w:t>
      </w:r>
      <w:r w:rsidR="004E191A">
        <w:rPr>
          <w:lang w:val="es-ES"/>
        </w:rPr>
        <w:t xml:space="preserve"> </w:t>
      </w:r>
      <w:r w:rsidR="004E191A">
        <w:t>Օրենսգիրք</w:t>
      </w:r>
      <w:r w:rsidR="004E191A">
        <w:rPr>
          <w:lang w:val="es-ES"/>
        </w:rPr>
        <w:t xml:space="preserve">) </w:t>
      </w:r>
      <w:r w:rsidR="004E191A">
        <w:t>սահմանված</w:t>
      </w:r>
      <w:r w:rsidR="004E191A">
        <w:rPr>
          <w:lang w:val="es-ES"/>
        </w:rPr>
        <w:t xml:space="preserve"> </w:t>
      </w:r>
      <w:r w:rsidR="004E191A">
        <w:t>կարգով</w:t>
      </w:r>
      <w:r w:rsidR="004E191A">
        <w:rPr>
          <w:lang w:val="es-ES"/>
        </w:rPr>
        <w:t>:</w:t>
      </w:r>
    </w:p>
    <w:p w14:paraId="44767C80" w14:textId="77777777" w:rsidR="004E191A" w:rsidRDefault="004E191A" w:rsidP="0015595A">
      <w:pPr>
        <w:pStyle w:val="NormalWeb"/>
        <w:rPr>
          <w:lang w:val="es-ES"/>
        </w:rPr>
      </w:pPr>
      <w:r>
        <w:t>Յուրաքանչյուր</w:t>
      </w:r>
      <w:r>
        <w:rPr>
          <w:lang w:val="es-ES"/>
        </w:rPr>
        <w:t xml:space="preserve"> </w:t>
      </w:r>
      <w:r>
        <w:t>ոք</w:t>
      </w:r>
      <w:r>
        <w:rPr>
          <w:lang w:val="es-ES"/>
        </w:rPr>
        <w:t xml:space="preserve"> </w:t>
      </w:r>
      <w:r>
        <w:t>իրավունք</w:t>
      </w:r>
      <w:r>
        <w:rPr>
          <w:lang w:val="es-ES"/>
        </w:rPr>
        <w:t xml:space="preserve"> </w:t>
      </w:r>
      <w:r>
        <w:t>ունի</w:t>
      </w:r>
      <w:r>
        <w:rPr>
          <w:lang w:val="es-ES"/>
        </w:rPr>
        <w:t xml:space="preserve"> </w:t>
      </w:r>
      <w:r>
        <w:t>Օրենսգրքով</w:t>
      </w:r>
      <w:r>
        <w:rPr>
          <w:lang w:val="es-ES"/>
        </w:rPr>
        <w:t xml:space="preserve"> </w:t>
      </w:r>
      <w:r>
        <w:t>սահմանված</w:t>
      </w:r>
      <w:r>
        <w:rPr>
          <w:lang w:val="es-ES"/>
        </w:rPr>
        <w:t xml:space="preserve"> </w:t>
      </w:r>
      <w:r>
        <w:t>կարգով</w:t>
      </w:r>
      <w:r>
        <w:rPr>
          <w:lang w:val="es-ES"/>
        </w:rPr>
        <w:t xml:space="preserve"> </w:t>
      </w:r>
      <w:r>
        <w:t>մինչև</w:t>
      </w:r>
      <w:r>
        <w:rPr>
          <w:lang w:val="es-ES"/>
        </w:rPr>
        <w:t xml:space="preserve"> </w:t>
      </w:r>
      <w:r>
        <w:t>հայտերի</w:t>
      </w:r>
      <w:r>
        <w:rPr>
          <w:lang w:val="es-ES"/>
        </w:rPr>
        <w:t xml:space="preserve"> </w:t>
      </w:r>
      <w:r>
        <w:t>ներկայացման</w:t>
      </w:r>
      <w:r>
        <w:rPr>
          <w:lang w:val="es-ES"/>
        </w:rPr>
        <w:t xml:space="preserve"> </w:t>
      </w:r>
      <w:r>
        <w:t>վերջնաժամկետը</w:t>
      </w:r>
      <w:r>
        <w:rPr>
          <w:lang w:val="es-ES"/>
        </w:rPr>
        <w:t xml:space="preserve"> </w:t>
      </w:r>
      <w:r>
        <w:t>բողոքարկելու</w:t>
      </w:r>
      <w:r>
        <w:rPr>
          <w:lang w:val="es-ES"/>
        </w:rPr>
        <w:t xml:space="preserve"> </w:t>
      </w:r>
      <w:r>
        <w:t>գնման</w:t>
      </w:r>
      <w:r>
        <w:rPr>
          <w:lang w:val="es-ES"/>
        </w:rPr>
        <w:t xml:space="preserve"> </w:t>
      </w:r>
      <w:r>
        <w:t>առարկայի</w:t>
      </w:r>
      <w:r>
        <w:rPr>
          <w:lang w:val="es-ES"/>
        </w:rPr>
        <w:t xml:space="preserve"> </w:t>
      </w:r>
      <w:r>
        <w:t>բնութագրերը</w:t>
      </w:r>
      <w:r>
        <w:rPr>
          <w:lang w:val="es-ES"/>
        </w:rPr>
        <w:t xml:space="preserve"> </w:t>
      </w:r>
      <w:r>
        <w:t>կամ</w:t>
      </w:r>
      <w:r>
        <w:rPr>
          <w:lang w:val="es-ES"/>
        </w:rPr>
        <w:t xml:space="preserve"> </w:t>
      </w:r>
      <w:r>
        <w:t>հրավերի</w:t>
      </w:r>
      <w:r>
        <w:rPr>
          <w:lang w:val="es-ES"/>
        </w:rPr>
        <w:t xml:space="preserve"> </w:t>
      </w:r>
      <w:r>
        <w:t>պահանջները</w:t>
      </w:r>
      <w:r>
        <w:rPr>
          <w:lang w:val="es-ES"/>
        </w:rPr>
        <w:t>:</w:t>
      </w:r>
    </w:p>
    <w:p w14:paraId="10930EA6" w14:textId="63F1DF3B" w:rsidR="004E191A" w:rsidRDefault="00A948BA" w:rsidP="0015595A">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2. </w:t>
      </w:r>
      <w:r w:rsidR="004E191A">
        <w:t>Սույն</w:t>
      </w:r>
      <w:r w:rsidR="004E191A">
        <w:rPr>
          <w:lang w:val="es-ES"/>
        </w:rPr>
        <w:t xml:space="preserve"> </w:t>
      </w:r>
      <w:r w:rsidR="004E191A">
        <w:t>ընթացակարգի</w:t>
      </w:r>
      <w:r w:rsidR="004E191A">
        <w:rPr>
          <w:lang w:val="es-ES"/>
        </w:rPr>
        <w:t xml:space="preserve"> </w:t>
      </w:r>
      <w:r w:rsidR="004E191A">
        <w:t>հետ</w:t>
      </w:r>
      <w:r w:rsidR="004E191A">
        <w:rPr>
          <w:lang w:val="es-ES"/>
        </w:rPr>
        <w:t xml:space="preserve"> </w:t>
      </w:r>
      <w:r w:rsidR="004E191A">
        <w:t>կապված</w:t>
      </w:r>
      <w:r w:rsidR="004E191A">
        <w:rPr>
          <w:lang w:val="es-ES"/>
        </w:rPr>
        <w:t xml:space="preserve"> </w:t>
      </w:r>
      <w:r w:rsidR="004E191A">
        <w:t>հարաբերությունները</w:t>
      </w:r>
      <w:r w:rsidR="004E191A">
        <w:rPr>
          <w:lang w:val="es-ES"/>
        </w:rPr>
        <w:t xml:space="preserve"> </w:t>
      </w:r>
      <w:r w:rsidR="004E191A">
        <w:t>վարչական</w:t>
      </w:r>
      <w:r w:rsidR="004E191A">
        <w:rPr>
          <w:lang w:val="es-ES"/>
        </w:rPr>
        <w:t xml:space="preserve"> </w:t>
      </w:r>
      <w:r w:rsidR="004E191A">
        <w:t>հարաբերություններ</w:t>
      </w:r>
      <w:r w:rsidR="004E191A">
        <w:rPr>
          <w:lang w:val="es-ES"/>
        </w:rPr>
        <w:t xml:space="preserve"> </w:t>
      </w:r>
      <w:r w:rsidR="004E191A">
        <w:t>չեն</w:t>
      </w:r>
      <w:r w:rsidR="004E191A">
        <w:rPr>
          <w:lang w:val="es-ES"/>
        </w:rPr>
        <w:t xml:space="preserve">, </w:t>
      </w:r>
      <w:r w:rsidR="004E191A">
        <w:t>և</w:t>
      </w:r>
      <w:r w:rsidR="004E191A">
        <w:rPr>
          <w:lang w:val="es-ES"/>
        </w:rPr>
        <w:t xml:space="preserve"> </w:t>
      </w:r>
      <w:r w:rsidR="004E191A">
        <w:t>դրանք</w:t>
      </w:r>
      <w:r w:rsidR="004E191A">
        <w:rPr>
          <w:lang w:val="es-ES"/>
        </w:rPr>
        <w:t xml:space="preserve"> </w:t>
      </w:r>
      <w:r w:rsidR="004E191A">
        <w:t>կարգավորվում</w:t>
      </w:r>
      <w:r w:rsidR="004E191A">
        <w:rPr>
          <w:lang w:val="es-ES"/>
        </w:rPr>
        <w:t xml:space="preserve"> </w:t>
      </w:r>
      <w:r w:rsidR="004E191A">
        <w:t>են</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քաղաքացիաիրավական</w:t>
      </w:r>
      <w:r w:rsidR="004E191A">
        <w:rPr>
          <w:lang w:val="es-ES"/>
        </w:rPr>
        <w:t xml:space="preserve"> </w:t>
      </w:r>
      <w:r w:rsidR="004E191A">
        <w:t>հարաբերությունները</w:t>
      </w:r>
      <w:r w:rsidR="004E191A">
        <w:rPr>
          <w:lang w:val="es-ES"/>
        </w:rPr>
        <w:t xml:space="preserve"> </w:t>
      </w:r>
      <w:r w:rsidR="004E191A">
        <w:t>կարգավորող</w:t>
      </w:r>
      <w:r w:rsidR="004E191A">
        <w:rPr>
          <w:lang w:val="es-ES"/>
        </w:rPr>
        <w:t xml:space="preserve"> </w:t>
      </w:r>
      <w:r w:rsidR="004E191A">
        <w:t>օրենսդրությամբ</w:t>
      </w:r>
      <w:r w:rsidR="004E191A">
        <w:rPr>
          <w:lang w:val="es-ES"/>
        </w:rPr>
        <w:t>:</w:t>
      </w:r>
    </w:p>
    <w:p w14:paraId="74A5A91A" w14:textId="2B0C41AE" w:rsidR="004E191A" w:rsidRDefault="00A948BA" w:rsidP="0015595A">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3.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կատարած</w:t>
      </w:r>
      <w:r w:rsidR="004E191A">
        <w:rPr>
          <w:lang w:val="es-ES"/>
        </w:rPr>
        <w:t xml:space="preserve"> </w:t>
      </w:r>
      <w:r w:rsidR="004E191A">
        <w:t>գործողության</w:t>
      </w:r>
      <w:r w:rsidR="004E191A">
        <w:rPr>
          <w:lang w:val="es-ES"/>
        </w:rPr>
        <w:t xml:space="preserve"> </w:t>
      </w:r>
      <w:r w:rsidR="004E191A">
        <w:t>կամ</w:t>
      </w:r>
      <w:r w:rsidR="004E191A">
        <w:rPr>
          <w:lang w:val="es-ES"/>
        </w:rPr>
        <w:t xml:space="preserve"> </w:t>
      </w:r>
      <w:r w:rsidR="004E191A">
        <w:t>անգործության</w:t>
      </w:r>
      <w:r w:rsidR="004E191A">
        <w:rPr>
          <w:lang w:val="es-ES"/>
        </w:rPr>
        <w:t xml:space="preserve"> </w:t>
      </w:r>
      <w:r w:rsidR="004E191A">
        <w:t>հետևանքով</w:t>
      </w:r>
      <w:r w:rsidR="004E191A">
        <w:rPr>
          <w:lang w:val="es-ES"/>
        </w:rPr>
        <w:t xml:space="preserve"> </w:t>
      </w:r>
      <w:r w:rsidR="004E191A">
        <w:t>պատճառված</w:t>
      </w:r>
      <w:r w:rsidR="004E191A">
        <w:rPr>
          <w:lang w:val="es-ES"/>
        </w:rPr>
        <w:t xml:space="preserve"> </w:t>
      </w:r>
      <w:r w:rsidR="004E191A">
        <w:t>վնասները</w:t>
      </w:r>
      <w:r w:rsidR="004E191A">
        <w:rPr>
          <w:lang w:val="es-ES"/>
        </w:rPr>
        <w:t xml:space="preserve"> </w:t>
      </w:r>
      <w:r w:rsidR="004E191A">
        <w:t>հատուցվում</w:t>
      </w:r>
      <w:r w:rsidR="004E191A">
        <w:rPr>
          <w:lang w:val="es-ES"/>
        </w:rPr>
        <w:t xml:space="preserve"> </w:t>
      </w:r>
      <w:r w:rsidR="004E191A">
        <w:t>են</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քաղաքացիական</w:t>
      </w:r>
      <w:r w:rsidR="004E191A">
        <w:rPr>
          <w:lang w:val="es-ES"/>
        </w:rPr>
        <w:t xml:space="preserve"> </w:t>
      </w:r>
      <w:r w:rsidR="004E191A">
        <w:t>օրենսգրքով</w:t>
      </w:r>
      <w:r w:rsidR="004E191A">
        <w:rPr>
          <w:lang w:val="es-ES"/>
        </w:rPr>
        <w:t xml:space="preserve"> </w:t>
      </w:r>
      <w:r w:rsidR="004E191A">
        <w:t>սահմանված</w:t>
      </w:r>
      <w:r w:rsidR="004E191A">
        <w:rPr>
          <w:lang w:val="es-ES"/>
        </w:rPr>
        <w:t xml:space="preserve"> </w:t>
      </w:r>
      <w:r w:rsidR="004E191A">
        <w:t>կարգով</w:t>
      </w:r>
      <w:r w:rsidR="004E191A">
        <w:rPr>
          <w:lang w:val="es-ES"/>
        </w:rPr>
        <w:t>:</w:t>
      </w:r>
    </w:p>
    <w:p w14:paraId="1255507F" w14:textId="3FBD7550" w:rsidR="004E191A" w:rsidRDefault="00A948BA" w:rsidP="0015595A">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4. </w:t>
      </w:r>
      <w:r w:rsidR="004E191A">
        <w:t>Սույն</w:t>
      </w:r>
      <w:r w:rsidR="004E191A">
        <w:rPr>
          <w:lang w:val="es-ES"/>
        </w:rPr>
        <w:t xml:space="preserve"> </w:t>
      </w:r>
      <w:r w:rsidR="004E191A">
        <w:t>հրավերով</w:t>
      </w:r>
      <w:r w:rsidR="004E191A">
        <w:rPr>
          <w:lang w:val="es-ES"/>
        </w:rPr>
        <w:t xml:space="preserve"> </w:t>
      </w:r>
      <w:r w:rsidR="004E191A">
        <w:t>սահմանված</w:t>
      </w:r>
      <w:r w:rsidR="004E191A">
        <w:rPr>
          <w:lang w:val="es-ES"/>
        </w:rPr>
        <w:t xml:space="preserve"> </w:t>
      </w:r>
      <w:r w:rsidR="004E191A">
        <w:t>անգործության</w:t>
      </w:r>
      <w:r w:rsidR="004E191A">
        <w:rPr>
          <w:lang w:val="es-ES"/>
        </w:rPr>
        <w:t xml:space="preserve"> </w:t>
      </w:r>
      <w:r w:rsidR="004E191A">
        <w:t>ժամկետը</w:t>
      </w:r>
      <w:r w:rsidR="004E191A">
        <w:rPr>
          <w:lang w:val="es-ES"/>
        </w:rPr>
        <w:t xml:space="preserve">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գործողությունների</w:t>
      </w:r>
      <w:r w:rsidR="004E191A">
        <w:rPr>
          <w:lang w:val="es-ES"/>
        </w:rPr>
        <w:t xml:space="preserve"> (</w:t>
      </w:r>
      <w:r w:rsidR="004E191A">
        <w:t>անգործության</w:t>
      </w:r>
      <w:r w:rsidR="004E191A">
        <w:rPr>
          <w:lang w:val="es-ES"/>
        </w:rPr>
        <w:t xml:space="preserve">) </w:t>
      </w:r>
      <w:r w:rsidR="004E191A">
        <w:t>և</w:t>
      </w:r>
      <w:r w:rsidR="004E191A">
        <w:rPr>
          <w:lang w:val="es-ES"/>
        </w:rPr>
        <w:t xml:space="preserve"> </w:t>
      </w:r>
      <w:r w:rsidR="004E191A">
        <w:t>որոշումների</w:t>
      </w:r>
      <w:r w:rsidR="004E191A">
        <w:rPr>
          <w:lang w:val="es-ES"/>
        </w:rPr>
        <w:t xml:space="preserve"> </w:t>
      </w:r>
      <w:r w:rsidR="004E191A">
        <w:t>բողոքարկման</w:t>
      </w:r>
      <w:r w:rsidR="004E191A">
        <w:rPr>
          <w:lang w:val="es-ES"/>
        </w:rPr>
        <w:t xml:space="preserve"> </w:t>
      </w:r>
      <w:r w:rsidR="004E191A">
        <w:t>հայցային</w:t>
      </w:r>
      <w:r w:rsidR="004E191A">
        <w:rPr>
          <w:lang w:val="es-ES"/>
        </w:rPr>
        <w:t xml:space="preserve"> </w:t>
      </w:r>
      <w:r w:rsidR="004E191A">
        <w:t>վաղեմության</w:t>
      </w:r>
      <w:r w:rsidR="004E191A">
        <w:rPr>
          <w:lang w:val="es-ES"/>
        </w:rPr>
        <w:t xml:space="preserve"> </w:t>
      </w:r>
      <w:r w:rsidR="004E191A">
        <w:t>ժամկետ</w:t>
      </w:r>
      <w:r w:rsidR="004E191A">
        <w:rPr>
          <w:lang w:val="es-ES"/>
        </w:rPr>
        <w:t xml:space="preserve"> </w:t>
      </w:r>
      <w:r w:rsidR="004E191A">
        <w:t>է</w:t>
      </w:r>
      <w:r w:rsidR="004E191A">
        <w:rPr>
          <w:lang w:val="es-ES"/>
        </w:rPr>
        <w:t xml:space="preserve">, </w:t>
      </w:r>
      <w:r w:rsidR="004E191A">
        <w:t>բացառությամբ</w:t>
      </w:r>
      <w:r w:rsidR="004E191A">
        <w:rPr>
          <w:lang w:val="es-ES"/>
        </w:rPr>
        <w:t xml:space="preserve"> </w:t>
      </w:r>
      <w:r w:rsidR="004E191A">
        <w:t>Օրենքի</w:t>
      </w:r>
      <w:r w:rsidR="004E191A">
        <w:rPr>
          <w:lang w:val="es-ES"/>
        </w:rPr>
        <w:t xml:space="preserve"> 6-</w:t>
      </w:r>
      <w:r w:rsidR="004E191A">
        <w:t>րդ</w:t>
      </w:r>
      <w:r w:rsidR="004E191A">
        <w:rPr>
          <w:lang w:val="es-ES"/>
        </w:rPr>
        <w:t xml:space="preserve"> </w:t>
      </w:r>
      <w:r w:rsidR="004E191A">
        <w:t>հոդվածի</w:t>
      </w:r>
      <w:r w:rsidR="004E191A">
        <w:rPr>
          <w:lang w:val="es-ES"/>
        </w:rPr>
        <w:t xml:space="preserve"> 2-</w:t>
      </w:r>
      <w:r w:rsidR="004E191A">
        <w:t>րդ</w:t>
      </w:r>
      <w:r w:rsidR="004E191A">
        <w:rPr>
          <w:lang w:val="es-ES"/>
        </w:rPr>
        <w:t xml:space="preserve"> </w:t>
      </w:r>
      <w:r w:rsidR="004E191A">
        <w:t>մասով</w:t>
      </w:r>
      <w:r w:rsidR="004E191A">
        <w:rPr>
          <w:lang w:val="es-ES"/>
        </w:rPr>
        <w:t xml:space="preserve"> </w:t>
      </w:r>
      <w:r w:rsidR="004E191A">
        <w:t>նախատեսված</w:t>
      </w:r>
      <w:r w:rsidR="004E191A">
        <w:rPr>
          <w:lang w:val="es-ES"/>
        </w:rPr>
        <w:t xml:space="preserve"> </w:t>
      </w:r>
      <w:r w:rsidR="004E191A">
        <w:t>որոշումների</w:t>
      </w:r>
      <w:r w:rsidR="004E191A">
        <w:rPr>
          <w:lang w:val="es-ES"/>
        </w:rPr>
        <w:t xml:space="preserve"> </w:t>
      </w:r>
      <w:r w:rsidR="004E191A">
        <w:t>բողոքարկման</w:t>
      </w:r>
      <w:r w:rsidR="004E191A">
        <w:rPr>
          <w:lang w:val="es-ES"/>
        </w:rPr>
        <w:t xml:space="preserve"> </w:t>
      </w:r>
      <w:r w:rsidR="004E191A">
        <w:t>և</w:t>
      </w:r>
      <w:r w:rsidR="004E191A">
        <w:rPr>
          <w:lang w:val="es-ES"/>
        </w:rPr>
        <w:t xml:space="preserve"> </w:t>
      </w:r>
      <w:r w:rsidR="004E191A">
        <w:t>պայմանագիրը</w:t>
      </w:r>
      <w:r w:rsidR="004E191A">
        <w:rPr>
          <w:lang w:val="es-ES"/>
        </w:rPr>
        <w:t xml:space="preserve"> </w:t>
      </w:r>
      <w:r w:rsidR="004E191A">
        <w:t>միակողմանի</w:t>
      </w:r>
      <w:r w:rsidR="004E191A">
        <w:rPr>
          <w:lang w:val="es-ES"/>
        </w:rPr>
        <w:t xml:space="preserve"> </w:t>
      </w:r>
      <w:r w:rsidR="004E191A">
        <w:t>լուծելու</w:t>
      </w:r>
      <w:r w:rsidR="004E191A">
        <w:rPr>
          <w:lang w:val="es-ES"/>
        </w:rPr>
        <w:t xml:space="preserve"> </w:t>
      </w:r>
      <w:r w:rsidR="004E191A">
        <w:t>հետ</w:t>
      </w:r>
      <w:r w:rsidR="004E191A">
        <w:rPr>
          <w:lang w:val="es-ES"/>
        </w:rPr>
        <w:t xml:space="preserve"> </w:t>
      </w:r>
      <w:r w:rsidR="004E191A">
        <w:t>կապված</w:t>
      </w:r>
      <w:r w:rsidR="004E191A">
        <w:rPr>
          <w:lang w:val="es-ES"/>
        </w:rPr>
        <w:t xml:space="preserve"> </w:t>
      </w:r>
      <w:r w:rsidR="004E191A">
        <w:t>վեճերի</w:t>
      </w:r>
      <w:r w:rsidR="004E191A">
        <w:rPr>
          <w:lang w:val="es-ES"/>
        </w:rPr>
        <w:t xml:space="preserve">, </w:t>
      </w:r>
      <w:r w:rsidR="004E191A">
        <w:t>որոնց</w:t>
      </w:r>
      <w:r w:rsidR="004E191A">
        <w:rPr>
          <w:lang w:val="es-ES"/>
        </w:rPr>
        <w:t xml:space="preserve"> </w:t>
      </w:r>
      <w:r w:rsidR="004E191A">
        <w:t>դեպքում</w:t>
      </w:r>
      <w:r w:rsidR="004E191A">
        <w:rPr>
          <w:lang w:val="es-ES"/>
        </w:rPr>
        <w:t xml:space="preserve"> </w:t>
      </w:r>
      <w:r w:rsidR="004E191A">
        <w:t>հայցային</w:t>
      </w:r>
      <w:r w:rsidR="004E191A">
        <w:rPr>
          <w:lang w:val="es-ES"/>
        </w:rPr>
        <w:t xml:space="preserve"> </w:t>
      </w:r>
      <w:r w:rsidR="004E191A">
        <w:t>վաղեմության</w:t>
      </w:r>
      <w:r w:rsidR="004E191A">
        <w:rPr>
          <w:lang w:val="es-ES"/>
        </w:rPr>
        <w:t xml:space="preserve"> </w:t>
      </w:r>
      <w:r w:rsidR="004E191A">
        <w:t>ժամկետը</w:t>
      </w:r>
      <w:r w:rsidR="004E191A">
        <w:rPr>
          <w:lang w:val="es-ES"/>
        </w:rPr>
        <w:t xml:space="preserve"> </w:t>
      </w:r>
      <w:r w:rsidR="004E191A">
        <w:t>երեսուն</w:t>
      </w:r>
      <w:r w:rsidR="004E191A">
        <w:rPr>
          <w:lang w:val="es-ES"/>
        </w:rPr>
        <w:t xml:space="preserve"> </w:t>
      </w:r>
      <w:r w:rsidR="004E191A">
        <w:t>օրացուցային</w:t>
      </w:r>
      <w:r w:rsidR="004E191A">
        <w:rPr>
          <w:lang w:val="es-ES"/>
        </w:rPr>
        <w:t xml:space="preserve"> </w:t>
      </w:r>
      <w:r w:rsidR="004E191A">
        <w:t>օր</w:t>
      </w:r>
      <w:r w:rsidR="004E191A">
        <w:rPr>
          <w:lang w:val="es-ES"/>
        </w:rPr>
        <w:t xml:space="preserve"> </w:t>
      </w:r>
      <w:r w:rsidR="004E191A">
        <w:t>է</w:t>
      </w:r>
      <w:r w:rsidR="004E191A">
        <w:rPr>
          <w:lang w:val="es-ES"/>
        </w:rPr>
        <w:t>:</w:t>
      </w:r>
    </w:p>
    <w:p w14:paraId="6DFDC9F6" w14:textId="165E956B" w:rsidR="004E191A" w:rsidRDefault="00A948BA" w:rsidP="0015595A">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5</w:t>
      </w:r>
      <w:r w:rsidR="004E191A">
        <w:rPr>
          <w:rFonts w:ascii="Cambria Math" w:hAnsi="Cambria Math" w:cs="Cambria Math"/>
          <w:lang w:val="es-ES"/>
        </w:rPr>
        <w:t>․</w:t>
      </w:r>
      <w:r w:rsidR="004E191A">
        <w:rPr>
          <w:rFonts w:cs="GHEA Grapalat"/>
        </w:rPr>
        <w:t>Սույն</w:t>
      </w:r>
      <w:r w:rsidR="004E191A">
        <w:rPr>
          <w:lang w:val="es-ES"/>
        </w:rPr>
        <w:t xml:space="preserve"> </w:t>
      </w:r>
      <w:r w:rsidR="004E191A">
        <w:rPr>
          <w:rFonts w:cs="GHEA Grapalat"/>
        </w:rPr>
        <w:t>ընթացակարգի</w:t>
      </w:r>
      <w:r w:rsidR="004E191A">
        <w:rPr>
          <w:lang w:val="es-ES"/>
        </w:rPr>
        <w:t xml:space="preserve"> </w:t>
      </w:r>
      <w:r w:rsidR="004E191A">
        <w:rPr>
          <w:rFonts w:cs="GHEA Grapalat"/>
        </w:rPr>
        <w:t>հետ</w:t>
      </w:r>
      <w:r w:rsidR="004E191A">
        <w:rPr>
          <w:lang w:val="es-ES"/>
        </w:rPr>
        <w:t xml:space="preserve"> </w:t>
      </w:r>
      <w:r w:rsidR="004E191A">
        <w:rPr>
          <w:rFonts w:cs="GHEA Grapalat"/>
        </w:rPr>
        <w:t>կապված</w:t>
      </w:r>
      <w:r w:rsidR="004E191A">
        <w:rPr>
          <w:lang w:val="es-ES"/>
        </w:rPr>
        <w:t xml:space="preserve"> </w:t>
      </w:r>
      <w:r w:rsidR="004E191A">
        <w:rPr>
          <w:rFonts w:cs="GHEA Grapalat"/>
        </w:rPr>
        <w:t>վեճերը</w:t>
      </w:r>
      <w:r w:rsidR="004E191A">
        <w:rPr>
          <w:lang w:val="es-ES"/>
        </w:rPr>
        <w:t xml:space="preserve"> </w:t>
      </w:r>
      <w:r w:rsidR="004E191A">
        <w:t>քննվում</w:t>
      </w:r>
      <w:r w:rsidR="004E191A">
        <w:rPr>
          <w:lang w:val="es-ES"/>
        </w:rPr>
        <w:t xml:space="preserve"> </w:t>
      </w:r>
      <w:r w:rsidR="004E191A">
        <w:t>և</w:t>
      </w:r>
      <w:r w:rsidR="004E191A">
        <w:rPr>
          <w:lang w:val="es-ES"/>
        </w:rPr>
        <w:t xml:space="preserve"> </w:t>
      </w:r>
      <w:r w:rsidR="004E191A">
        <w:t>լուծվում</w:t>
      </w:r>
      <w:r w:rsidR="004E191A">
        <w:rPr>
          <w:lang w:val="es-ES"/>
        </w:rPr>
        <w:t xml:space="preserve"> </w:t>
      </w:r>
      <w:r w:rsidR="004E191A">
        <w:t>են</w:t>
      </w:r>
      <w:r w:rsidR="004E191A">
        <w:rPr>
          <w:lang w:val="es-ES"/>
        </w:rPr>
        <w:t xml:space="preserve"> </w:t>
      </w:r>
      <w:r w:rsidR="004E191A">
        <w:t>Երևան</w:t>
      </w:r>
      <w:r w:rsidR="004E191A">
        <w:rPr>
          <w:lang w:val="es-ES"/>
        </w:rPr>
        <w:t xml:space="preserve"> </w:t>
      </w:r>
      <w:r w:rsidR="004E191A">
        <w:t>քաղաքի</w:t>
      </w:r>
      <w:r w:rsidR="004E191A">
        <w:rPr>
          <w:lang w:val="es-ES"/>
        </w:rPr>
        <w:t xml:space="preserve"> </w:t>
      </w:r>
      <w:r w:rsidR="004E191A">
        <w:t>առաջին</w:t>
      </w:r>
      <w:r w:rsidR="004E191A">
        <w:rPr>
          <w:lang w:val="es-ES"/>
        </w:rPr>
        <w:t xml:space="preserve"> </w:t>
      </w:r>
      <w:r w:rsidR="004E191A">
        <w:t>ատյանի</w:t>
      </w:r>
      <w:r w:rsidR="004E191A">
        <w:rPr>
          <w:lang w:val="es-ES"/>
        </w:rPr>
        <w:t xml:space="preserve"> </w:t>
      </w:r>
      <w:r w:rsidR="004E191A">
        <w:t>ընդհանուր</w:t>
      </w:r>
      <w:r w:rsidR="004E191A">
        <w:rPr>
          <w:lang w:val="es-ES"/>
        </w:rPr>
        <w:t xml:space="preserve"> </w:t>
      </w:r>
      <w:r w:rsidR="004E191A">
        <w:t>իրավասության</w:t>
      </w:r>
      <w:r w:rsidR="004E191A">
        <w:rPr>
          <w:lang w:val="es-ES"/>
        </w:rPr>
        <w:t xml:space="preserve"> </w:t>
      </w:r>
      <w:r w:rsidR="004E191A">
        <w:t>դատարանում</w:t>
      </w:r>
      <w:r w:rsidR="004E191A">
        <w:rPr>
          <w:lang w:val="es-ES"/>
        </w:rPr>
        <w:t xml:space="preserve"> </w:t>
      </w:r>
      <w:r w:rsidR="004E191A">
        <w:t>հայցադիմումը</w:t>
      </w:r>
      <w:r w:rsidR="004E191A">
        <w:rPr>
          <w:lang w:val="es-ES"/>
        </w:rPr>
        <w:t xml:space="preserve"> </w:t>
      </w:r>
      <w:r w:rsidR="004E191A">
        <w:t>վարույթ</w:t>
      </w:r>
      <w:r w:rsidR="004E191A">
        <w:rPr>
          <w:lang w:val="es-ES"/>
        </w:rPr>
        <w:t xml:space="preserve"> </w:t>
      </w:r>
      <w:r w:rsidR="004E191A">
        <w:t>ընդունելուց</w:t>
      </w:r>
      <w:r w:rsidR="004E191A">
        <w:rPr>
          <w:lang w:val="es-ES"/>
        </w:rPr>
        <w:t xml:space="preserve"> </w:t>
      </w:r>
      <w:r w:rsidR="004E191A">
        <w:t>հետո՝</w:t>
      </w:r>
      <w:r w:rsidR="004E191A">
        <w:rPr>
          <w:lang w:val="es-ES"/>
        </w:rPr>
        <w:t xml:space="preserve"> </w:t>
      </w:r>
      <w:r w:rsidR="004E191A">
        <w:t>երեսուն</w:t>
      </w:r>
      <w:r w:rsidR="004E191A">
        <w:rPr>
          <w:lang w:val="es-ES"/>
        </w:rPr>
        <w:t xml:space="preserve"> </w:t>
      </w:r>
      <w:r w:rsidR="004E191A">
        <w:t>օրվա</w:t>
      </w:r>
      <w:r w:rsidR="004E191A">
        <w:rPr>
          <w:lang w:val="es-ES"/>
        </w:rPr>
        <w:t xml:space="preserve"> </w:t>
      </w:r>
      <w:r w:rsidR="004E191A">
        <w:t>ընթացքում</w:t>
      </w:r>
      <w:r w:rsidR="004E191A">
        <w:rPr>
          <w:lang w:val="es-ES"/>
        </w:rPr>
        <w:t xml:space="preserve">: </w:t>
      </w:r>
      <w:r w:rsidR="004E191A">
        <w:t>Դատարանի</w:t>
      </w:r>
      <w:r w:rsidR="004E191A">
        <w:rPr>
          <w:lang w:val="es-ES"/>
        </w:rPr>
        <w:t xml:space="preserve"> </w:t>
      </w:r>
      <w:r w:rsidR="004E191A">
        <w:t>պատճառաբանված</w:t>
      </w:r>
      <w:r w:rsidR="004E191A">
        <w:rPr>
          <w:lang w:val="es-ES"/>
        </w:rPr>
        <w:t xml:space="preserve"> </w:t>
      </w:r>
      <w:r w:rsidR="004E191A">
        <w:t>որոշմամբ</w:t>
      </w:r>
      <w:r w:rsidR="004E191A">
        <w:rPr>
          <w:lang w:val="es-ES"/>
        </w:rPr>
        <w:t xml:space="preserve"> </w:t>
      </w:r>
      <w:r w:rsidR="004E191A">
        <w:t>սույն</w:t>
      </w:r>
      <w:r w:rsidR="004E191A">
        <w:rPr>
          <w:lang w:val="es-ES"/>
        </w:rPr>
        <w:t xml:space="preserve"> </w:t>
      </w:r>
      <w:r w:rsidR="004E191A">
        <w:t>մասով</w:t>
      </w:r>
      <w:r w:rsidR="004E191A">
        <w:rPr>
          <w:lang w:val="es-ES"/>
        </w:rPr>
        <w:t xml:space="preserve"> </w:t>
      </w:r>
      <w:r w:rsidR="004E191A">
        <w:t>նախատեսված</w:t>
      </w:r>
      <w:r w:rsidR="004E191A">
        <w:rPr>
          <w:lang w:val="es-ES"/>
        </w:rPr>
        <w:t xml:space="preserve"> </w:t>
      </w:r>
      <w:r w:rsidR="004E191A">
        <w:t>ժամկետը</w:t>
      </w:r>
      <w:r w:rsidR="004E191A">
        <w:rPr>
          <w:lang w:val="es-ES"/>
        </w:rPr>
        <w:t xml:space="preserve"> </w:t>
      </w:r>
      <w:r w:rsidR="004E191A">
        <w:t>կարող</w:t>
      </w:r>
      <w:r w:rsidR="004E191A">
        <w:rPr>
          <w:lang w:val="es-ES"/>
        </w:rPr>
        <w:t xml:space="preserve"> </w:t>
      </w:r>
      <w:r w:rsidR="004E191A">
        <w:t>է</w:t>
      </w:r>
      <w:r w:rsidR="004E191A">
        <w:rPr>
          <w:lang w:val="es-ES"/>
        </w:rPr>
        <w:t xml:space="preserve"> </w:t>
      </w:r>
      <w:r w:rsidR="004E191A">
        <w:t>երկարաձգվել</w:t>
      </w:r>
      <w:r w:rsidR="004E191A">
        <w:rPr>
          <w:lang w:val="es-ES"/>
        </w:rPr>
        <w:t xml:space="preserve"> </w:t>
      </w:r>
      <w:r w:rsidR="004E191A">
        <w:t>մեկ</w:t>
      </w:r>
      <w:r w:rsidR="004E191A">
        <w:rPr>
          <w:lang w:val="es-ES"/>
        </w:rPr>
        <w:t xml:space="preserve"> </w:t>
      </w:r>
      <w:r w:rsidR="004E191A">
        <w:t>անգամ</w:t>
      </w:r>
      <w:r w:rsidR="004E191A">
        <w:rPr>
          <w:lang w:val="es-ES"/>
        </w:rPr>
        <w:t xml:space="preserve">` </w:t>
      </w:r>
      <w:r w:rsidR="004E191A">
        <w:t>մինչև</w:t>
      </w:r>
      <w:r w:rsidR="004E191A">
        <w:rPr>
          <w:lang w:val="es-ES"/>
        </w:rPr>
        <w:t xml:space="preserve"> </w:t>
      </w:r>
      <w:r w:rsidR="004E191A">
        <w:t>տասն</w:t>
      </w:r>
      <w:r w:rsidR="004E191A">
        <w:rPr>
          <w:lang w:val="es-ES"/>
        </w:rPr>
        <w:t xml:space="preserve"> </w:t>
      </w:r>
      <w:r w:rsidR="004E191A">
        <w:t>օրացուցային</w:t>
      </w:r>
      <w:r w:rsidR="004E191A">
        <w:rPr>
          <w:lang w:val="es-ES"/>
        </w:rPr>
        <w:t xml:space="preserve"> </w:t>
      </w:r>
      <w:r w:rsidR="004E191A">
        <w:t>օրով</w:t>
      </w:r>
      <w:r w:rsidR="004E191A">
        <w:rPr>
          <w:lang w:val="es-ES"/>
        </w:rPr>
        <w:t>:</w:t>
      </w:r>
    </w:p>
    <w:p w14:paraId="3C39D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12823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290CF935"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1C132C1" w14:textId="77777777" w:rsidR="004E191A" w:rsidRDefault="004E191A" w:rsidP="004E191A">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lastRenderedPageBreak/>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1BC5016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6FD3F72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31BE77F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30D8AC2"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6991259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005D0308"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0B49FB36"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30370E0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4B21E85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6EDC33D4"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10BD2DB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proofErr w:type="gramStart"/>
      <w:r>
        <w:rPr>
          <w:rFonts w:ascii="GHEA Grapalat" w:hAnsi="GHEA Grapalat"/>
          <w:sz w:val="20"/>
          <w:szCs w:val="20"/>
          <w:lang w:val="es-ES"/>
        </w:rPr>
        <w:t>19 .</w:t>
      </w:r>
      <w:proofErr w:type="gram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448FE6A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5F906357"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413FF62B"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4DD3A93C"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4C1045ED" w14:textId="77777777" w:rsidR="004E191A" w:rsidRDefault="004E191A" w:rsidP="004E191A">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27577ADA" w14:textId="77777777" w:rsidR="004E191A" w:rsidRDefault="004E191A" w:rsidP="004E191A">
      <w:pPr>
        <w:ind w:firstLine="567"/>
        <w:jc w:val="center"/>
        <w:rPr>
          <w:rFonts w:ascii="GHEA Grapalat" w:hAnsi="GHEA Grapalat"/>
          <w:b/>
          <w:szCs w:val="22"/>
          <w:lang w:val="af-ZA"/>
        </w:rPr>
      </w:pPr>
      <w:proofErr w:type="gramStart"/>
      <w:r>
        <w:rPr>
          <w:rFonts w:ascii="GHEA Grapalat" w:hAnsi="GHEA Grapalat" w:cs="Sylfaen"/>
          <w:b/>
          <w:szCs w:val="22"/>
          <w:lang w:val="es-ES"/>
        </w:rPr>
        <w:lastRenderedPageBreak/>
        <w:t>ՄԱՍ</w:t>
      </w:r>
      <w:r>
        <w:rPr>
          <w:rFonts w:ascii="GHEA Grapalat" w:hAnsi="GHEA Grapalat"/>
          <w:b/>
          <w:szCs w:val="22"/>
          <w:lang w:val="af-ZA"/>
        </w:rPr>
        <w:t xml:space="preserve">  II</w:t>
      </w:r>
      <w:proofErr w:type="gramEnd"/>
    </w:p>
    <w:p w14:paraId="59A217FC" w14:textId="77777777" w:rsidR="00560B90" w:rsidRDefault="00560B90" w:rsidP="004E191A">
      <w:pPr>
        <w:ind w:firstLine="567"/>
        <w:jc w:val="center"/>
        <w:rPr>
          <w:rFonts w:ascii="GHEA Grapalat" w:hAnsi="GHEA Grapalat"/>
          <w:b/>
          <w:szCs w:val="22"/>
          <w:lang w:val="af-ZA"/>
        </w:rPr>
      </w:pPr>
    </w:p>
    <w:p w14:paraId="6210CA4B" w14:textId="77777777" w:rsidR="004E191A" w:rsidRPr="00166940" w:rsidRDefault="004E191A" w:rsidP="00074AA7">
      <w:pPr>
        <w:pStyle w:val="NormalWeb"/>
        <w:jc w:val="center"/>
        <w:rPr>
          <w:lang w:val="af-ZA"/>
        </w:rPr>
      </w:pPr>
      <w:r w:rsidRPr="00166940">
        <w:t>Հ</w:t>
      </w:r>
      <w:r w:rsidRPr="00166940">
        <w:rPr>
          <w:lang w:val="af-ZA"/>
        </w:rPr>
        <w:t xml:space="preserve"> </w:t>
      </w:r>
      <w:r w:rsidRPr="00166940">
        <w:t>Ր</w:t>
      </w:r>
      <w:r w:rsidRPr="00166940">
        <w:rPr>
          <w:lang w:val="af-ZA"/>
        </w:rPr>
        <w:t xml:space="preserve"> </w:t>
      </w:r>
      <w:r w:rsidRPr="00166940">
        <w:t>Ա</w:t>
      </w:r>
      <w:r w:rsidRPr="00166940">
        <w:rPr>
          <w:lang w:val="af-ZA"/>
        </w:rPr>
        <w:t xml:space="preserve"> </w:t>
      </w:r>
      <w:r w:rsidRPr="00166940">
        <w:t>Հ</w:t>
      </w:r>
      <w:r w:rsidRPr="00166940">
        <w:rPr>
          <w:lang w:val="af-ZA"/>
        </w:rPr>
        <w:t xml:space="preserve"> </w:t>
      </w:r>
      <w:r w:rsidRPr="00166940">
        <w:t>Ա</w:t>
      </w:r>
      <w:r w:rsidRPr="00166940">
        <w:rPr>
          <w:lang w:val="af-ZA"/>
        </w:rPr>
        <w:t xml:space="preserve"> </w:t>
      </w:r>
      <w:r w:rsidRPr="00166940">
        <w:t>Ն</w:t>
      </w:r>
      <w:r w:rsidRPr="00166940">
        <w:rPr>
          <w:lang w:val="af-ZA"/>
        </w:rPr>
        <w:t xml:space="preserve"> </w:t>
      </w:r>
      <w:r w:rsidRPr="00166940">
        <w:t>Գ</w:t>
      </w:r>
    </w:p>
    <w:p w14:paraId="392D9BED" w14:textId="77777777" w:rsidR="004E191A" w:rsidRPr="00166940" w:rsidRDefault="004E191A" w:rsidP="00074AA7">
      <w:pPr>
        <w:pStyle w:val="NormalWeb"/>
        <w:jc w:val="center"/>
        <w:rPr>
          <w:lang w:val="af-ZA"/>
        </w:rPr>
      </w:pPr>
      <w:r w:rsidRPr="00166940">
        <w:t>Բ</w:t>
      </w:r>
      <w:r w:rsidRPr="00166940">
        <w:rPr>
          <w:lang w:val="af-ZA"/>
        </w:rPr>
        <w:t xml:space="preserve"> </w:t>
      </w:r>
      <w:r w:rsidRPr="00166940">
        <w:t>Ա</w:t>
      </w:r>
      <w:r w:rsidRPr="00166940">
        <w:rPr>
          <w:lang w:val="af-ZA"/>
        </w:rPr>
        <w:t xml:space="preserve"> </w:t>
      </w:r>
      <w:r w:rsidRPr="00166940">
        <w:t>Ց</w:t>
      </w:r>
      <w:r w:rsidRPr="00166940">
        <w:rPr>
          <w:lang w:val="af-ZA"/>
        </w:rPr>
        <w:t xml:space="preserve">   </w:t>
      </w:r>
      <w:r w:rsidRPr="00166940">
        <w:t>Մ Ր Ց ՈՒ Յ Թ Ի</w:t>
      </w:r>
      <w:r w:rsidRPr="00166940">
        <w:rPr>
          <w:lang w:val="af-ZA"/>
        </w:rPr>
        <w:t xml:space="preserve">   </w:t>
      </w:r>
      <w:r w:rsidRPr="00166940">
        <w:t>Հ</w:t>
      </w:r>
      <w:r w:rsidRPr="00166940">
        <w:rPr>
          <w:lang w:val="af-ZA"/>
        </w:rPr>
        <w:t xml:space="preserve"> </w:t>
      </w:r>
      <w:r w:rsidRPr="00166940">
        <w:t>Ա</w:t>
      </w:r>
      <w:r w:rsidRPr="00166940">
        <w:rPr>
          <w:lang w:val="af-ZA"/>
        </w:rPr>
        <w:t xml:space="preserve"> </w:t>
      </w:r>
      <w:r w:rsidRPr="00166940">
        <w:t>Յ</w:t>
      </w:r>
      <w:r w:rsidRPr="00166940">
        <w:rPr>
          <w:lang w:val="af-ZA"/>
        </w:rPr>
        <w:t xml:space="preserve"> </w:t>
      </w:r>
      <w:r w:rsidRPr="00166940">
        <w:t>Տ</w:t>
      </w:r>
      <w:r w:rsidRPr="00166940">
        <w:rPr>
          <w:lang w:val="af-ZA"/>
        </w:rPr>
        <w:t xml:space="preserve"> </w:t>
      </w:r>
      <w:r w:rsidRPr="00166940">
        <w:t>Ը</w:t>
      </w:r>
      <w:r w:rsidRPr="00166940">
        <w:rPr>
          <w:lang w:val="af-ZA"/>
        </w:rPr>
        <w:t xml:space="preserve">   </w:t>
      </w:r>
      <w:r w:rsidRPr="00166940">
        <w:t>Պ</w:t>
      </w:r>
      <w:r w:rsidRPr="00166940">
        <w:rPr>
          <w:lang w:val="af-ZA"/>
        </w:rPr>
        <w:t xml:space="preserve"> </w:t>
      </w:r>
      <w:r w:rsidRPr="00166940">
        <w:t>Ա</w:t>
      </w:r>
      <w:r w:rsidRPr="00166940">
        <w:rPr>
          <w:lang w:val="af-ZA"/>
        </w:rPr>
        <w:t xml:space="preserve"> </w:t>
      </w:r>
      <w:r w:rsidRPr="00166940">
        <w:t>Տ</w:t>
      </w:r>
      <w:r w:rsidRPr="00166940">
        <w:rPr>
          <w:lang w:val="af-ZA"/>
        </w:rPr>
        <w:t xml:space="preserve"> </w:t>
      </w:r>
      <w:r w:rsidRPr="00166940">
        <w:t>Ր</w:t>
      </w:r>
      <w:r w:rsidRPr="00166940">
        <w:rPr>
          <w:lang w:val="af-ZA"/>
        </w:rPr>
        <w:t xml:space="preserve"> </w:t>
      </w:r>
      <w:r w:rsidRPr="00166940">
        <w:t>Ա</w:t>
      </w:r>
      <w:r w:rsidRPr="00166940">
        <w:rPr>
          <w:lang w:val="af-ZA"/>
        </w:rPr>
        <w:t xml:space="preserve"> </w:t>
      </w:r>
      <w:r w:rsidRPr="00166940">
        <w:t>Ս</w:t>
      </w:r>
      <w:r w:rsidRPr="00166940">
        <w:rPr>
          <w:lang w:val="af-ZA"/>
        </w:rPr>
        <w:t xml:space="preserve"> </w:t>
      </w:r>
      <w:r w:rsidRPr="00166940">
        <w:t>Տ</w:t>
      </w:r>
      <w:r w:rsidRPr="00166940">
        <w:rPr>
          <w:lang w:val="af-ZA"/>
        </w:rPr>
        <w:t xml:space="preserve"> </w:t>
      </w:r>
      <w:r w:rsidRPr="00166940">
        <w:t>Ե</w:t>
      </w:r>
      <w:r w:rsidRPr="00166940">
        <w:rPr>
          <w:lang w:val="af-ZA"/>
        </w:rPr>
        <w:t xml:space="preserve"> </w:t>
      </w:r>
      <w:r w:rsidRPr="00166940">
        <w:t>Լ</w:t>
      </w:r>
      <w:r w:rsidRPr="00166940">
        <w:rPr>
          <w:lang w:val="af-ZA"/>
        </w:rPr>
        <w:t xml:space="preserve"> </w:t>
      </w:r>
      <w:r w:rsidRPr="00166940">
        <w:t>ՈՒ</w:t>
      </w:r>
    </w:p>
    <w:p w14:paraId="25C3B688" w14:textId="77777777" w:rsidR="004E191A" w:rsidRDefault="004E191A" w:rsidP="004E191A">
      <w:pPr>
        <w:ind w:firstLine="567"/>
        <w:jc w:val="center"/>
        <w:rPr>
          <w:rFonts w:ascii="GHEA Grapalat" w:hAnsi="GHEA Grapalat"/>
          <w:szCs w:val="22"/>
          <w:lang w:val="af-ZA"/>
        </w:rPr>
      </w:pPr>
    </w:p>
    <w:p w14:paraId="603E344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4D697751" w14:textId="77777777" w:rsidR="004E191A" w:rsidRDefault="004E191A" w:rsidP="004E191A">
      <w:pPr>
        <w:ind w:firstLine="567"/>
        <w:jc w:val="both"/>
        <w:rPr>
          <w:rFonts w:ascii="GHEA Grapalat" w:hAnsi="GHEA Grapalat"/>
          <w:szCs w:val="22"/>
          <w:lang w:val="af-ZA"/>
        </w:rPr>
      </w:pPr>
      <w:r>
        <w:rPr>
          <w:rFonts w:ascii="GHEA Grapalat" w:hAnsi="GHEA Grapalat"/>
          <w:szCs w:val="22"/>
          <w:lang w:val="af-ZA"/>
        </w:rPr>
        <w:t xml:space="preserve"> </w:t>
      </w:r>
    </w:p>
    <w:p w14:paraId="6213363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14:paraId="1614BDDF"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14:paraId="34C4C338"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14:paraId="7B81FF73" w14:textId="77777777" w:rsidR="004E191A" w:rsidRDefault="004E191A" w:rsidP="004E191A">
      <w:pPr>
        <w:jc w:val="center"/>
        <w:rPr>
          <w:rFonts w:ascii="GHEA Grapalat" w:hAnsi="GHEA Grapalat"/>
          <w:b/>
          <w:szCs w:val="22"/>
          <w:lang w:val="af-ZA"/>
        </w:rPr>
      </w:pPr>
    </w:p>
    <w:p w14:paraId="4531E340"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25E7ED7C" w14:textId="77777777" w:rsidR="004E191A" w:rsidRDefault="004E191A" w:rsidP="004E191A">
      <w:pPr>
        <w:ind w:firstLine="720"/>
        <w:jc w:val="center"/>
        <w:rPr>
          <w:rFonts w:ascii="GHEA Grapalat" w:hAnsi="GHEA Grapalat"/>
          <w:szCs w:val="22"/>
          <w:lang w:val="af-ZA"/>
        </w:rPr>
      </w:pPr>
    </w:p>
    <w:p w14:paraId="4D8E82B7"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proofErr w:type="spellStart"/>
      <w:r>
        <w:rPr>
          <w:rFonts w:ascii="GHEA Grapalat" w:hAnsi="GHEA Grapalat"/>
          <w:sz w:val="20"/>
          <w:szCs w:val="20"/>
        </w:rPr>
        <w:t>համակարգի</w:t>
      </w:r>
      <w:proofErr w:type="spellEnd"/>
      <w:r>
        <w:rPr>
          <w:rFonts w:ascii="GHEA Grapalat" w:hAnsi="GHEA Grapalat"/>
          <w:sz w:val="20"/>
          <w:szCs w:val="20"/>
          <w:lang w:val="af-ZA"/>
        </w:rPr>
        <w:t xml:space="preserve"> </w:t>
      </w:r>
      <w:r>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Pr>
          <w:rFonts w:ascii="GHEA Grapalat" w:hAnsi="GHEA Grapalat"/>
          <w:sz w:val="20"/>
          <w:szCs w:val="20"/>
          <w:lang w:val="es-ES"/>
        </w:rPr>
        <w:t>ը (</w:t>
      </w:r>
      <w:proofErr w:type="spellStart"/>
      <w:r>
        <w:rPr>
          <w:rFonts w:ascii="GHEA Grapalat" w:hAnsi="GHEA Grapalat"/>
          <w:sz w:val="20"/>
          <w:szCs w:val="20"/>
          <w:lang w:val="es-ES"/>
        </w:rPr>
        <w:t>տեղեկությունները</w:t>
      </w:r>
      <w:proofErr w:type="spellEnd"/>
      <w:r>
        <w:rPr>
          <w:rFonts w:ascii="GHEA Grapalat" w:hAnsi="GHEA Grapalat"/>
          <w:sz w:val="20"/>
          <w:szCs w:val="20"/>
          <w:lang w:val="es-ES"/>
        </w:rPr>
        <w:t>):</w:t>
      </w:r>
    </w:p>
    <w:p w14:paraId="6F398A0F"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rPr>
        <w:t>հայտով</w:t>
      </w:r>
      <w:proofErr w:type="spellEnd"/>
      <w:r>
        <w:rPr>
          <w:rFonts w:ascii="GHEA Grapalat" w:hAnsi="GHEA Grapalat" w:cs="Sylfaen"/>
          <w:sz w:val="20"/>
          <w:lang w:val="es-ES"/>
        </w:rPr>
        <w:t xml:space="preserve"> </w:t>
      </w:r>
      <w:proofErr w:type="spellStart"/>
      <w:r>
        <w:rPr>
          <w:rFonts w:ascii="GHEA Grapalat" w:hAnsi="GHEA Grapalat" w:cs="Sylfaen"/>
          <w:sz w:val="20"/>
        </w:rPr>
        <w:t>ներկայացնում</w:t>
      </w:r>
      <w:proofErr w:type="spellEnd"/>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proofErr w:type="spellStart"/>
      <w:r>
        <w:rPr>
          <w:rFonts w:ascii="GHEA Grapalat" w:hAnsi="GHEA Grapalat" w:cs="Sylfaen"/>
          <w:sz w:val="20"/>
        </w:rPr>
        <w:t>իր</w:t>
      </w:r>
      <w:proofErr w:type="spellEnd"/>
      <w:r>
        <w:rPr>
          <w:rFonts w:ascii="GHEA Grapalat" w:hAnsi="GHEA Grapalat" w:cs="Sylfaen"/>
          <w:sz w:val="20"/>
          <w:lang w:val="es-ES"/>
        </w:rPr>
        <w:t xml:space="preserve"> </w:t>
      </w:r>
      <w:proofErr w:type="spellStart"/>
      <w:r>
        <w:rPr>
          <w:rFonts w:ascii="GHEA Grapalat" w:hAnsi="GHEA Grapalat" w:cs="Sylfaen"/>
          <w:sz w:val="20"/>
        </w:rPr>
        <w:t>կողմից</w:t>
      </w:r>
      <w:proofErr w:type="spellEnd"/>
      <w:r>
        <w:rPr>
          <w:rFonts w:ascii="GHEA Grapalat" w:hAnsi="GHEA Grapalat" w:cs="Sylfaen"/>
          <w:sz w:val="20"/>
          <w:lang w:val="es-ES"/>
        </w:rPr>
        <w:t xml:space="preserve"> </w:t>
      </w:r>
      <w:proofErr w:type="spellStart"/>
      <w:r>
        <w:rPr>
          <w:rFonts w:ascii="GHEA Grapalat" w:hAnsi="GHEA Grapalat" w:cs="Sylfaen"/>
          <w:sz w:val="20"/>
        </w:rPr>
        <w:t>հաստատված</w:t>
      </w:r>
      <w:proofErr w:type="spellEnd"/>
      <w:r>
        <w:rPr>
          <w:rFonts w:ascii="GHEA Grapalat" w:hAnsi="GHEA Grapalat" w:cs="Sylfaen"/>
          <w:sz w:val="20"/>
          <w:lang w:val="es-ES"/>
        </w:rPr>
        <w:t>`</w:t>
      </w:r>
    </w:p>
    <w:p w14:paraId="0D724AA7" w14:textId="77777777" w:rsidR="004E191A" w:rsidRDefault="004E191A" w:rsidP="004E191A">
      <w:pPr>
        <w:ind w:firstLine="567"/>
        <w:jc w:val="both"/>
        <w:rPr>
          <w:rFonts w:ascii="GHEA Grapalat" w:hAnsi="GHEA Grapalat"/>
          <w:b/>
          <w:sz w:val="20"/>
          <w:szCs w:val="20"/>
          <w:lang w:val="es-ES"/>
        </w:rPr>
      </w:pPr>
      <w:r>
        <w:rPr>
          <w:rFonts w:ascii="GHEA Grapalat" w:hAnsi="GHEA Grapalat"/>
          <w:b/>
          <w:sz w:val="20"/>
          <w:szCs w:val="20"/>
          <w:lang w:val="es-ES"/>
        </w:rPr>
        <w:t>1) «</w:t>
      </w:r>
      <w:proofErr w:type="spellStart"/>
      <w:r>
        <w:rPr>
          <w:rFonts w:ascii="GHEA Grapalat" w:hAnsi="GHEA Grapalat"/>
          <w:b/>
          <w:sz w:val="20"/>
          <w:szCs w:val="20"/>
          <w:lang w:val="es-ES"/>
        </w:rPr>
        <w:t>Պիտանելիության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p>
    <w:p w14:paraId="02BD5765" w14:textId="4CE7A69F" w:rsidR="00995398" w:rsidRPr="00F566BF" w:rsidRDefault="004E191A" w:rsidP="00995398">
      <w:pPr>
        <w:ind w:firstLine="567"/>
        <w:jc w:val="both"/>
        <w:rPr>
          <w:rFonts w:ascii="GHEA Grapalat" w:hAnsi="GHEA Grapalat" w:cs="Sylfaen"/>
          <w:sz w:val="20"/>
          <w:lang w:val="es-ES"/>
        </w:rPr>
      </w:pPr>
      <w:r>
        <w:rPr>
          <w:rFonts w:ascii="GHEA Grapalat" w:hAnsi="GHEA Grapalat" w:cs="Sylfaen"/>
          <w:sz w:val="20"/>
          <w:lang w:val="es-ES"/>
        </w:rPr>
        <w:t xml:space="preserve">2.1 </w:t>
      </w:r>
      <w:r w:rsidR="00995398" w:rsidRPr="003815BD">
        <w:rPr>
          <w:rFonts w:ascii="GHEA Grapalat" w:hAnsi="GHEA Grapalat" w:cs="Sylfaen"/>
          <w:b/>
          <w:sz w:val="20"/>
          <w:lang w:val="ru-RU"/>
        </w:rPr>
        <w:t>ընթացակարգին</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մասնակցելու</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դիմում</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հայտարարություն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համաձայն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w:t>
      </w:r>
      <w:r w:rsidR="00995398" w:rsidRPr="003815BD">
        <w:rPr>
          <w:rFonts w:ascii="GHEA Grapalat" w:hAnsi="GHEA Grapalat" w:cs="Sylfaen"/>
          <w:b/>
          <w:sz w:val="20"/>
          <w:lang w:val="ru-RU"/>
        </w:rPr>
        <w:t>ավելված</w:t>
      </w:r>
      <w:r w:rsidR="00995398" w:rsidRPr="00B112C0">
        <w:rPr>
          <w:rFonts w:ascii="GHEA Grapalat" w:hAnsi="GHEA Grapalat" w:cs="Sylfaen"/>
          <w:b/>
          <w:sz w:val="20"/>
          <w:lang w:val="es-ES"/>
        </w:rPr>
        <w:t xml:space="preserve"> N 1-</w:t>
      </w:r>
      <w:r w:rsidR="00995398" w:rsidRPr="00B112C0">
        <w:rPr>
          <w:rFonts w:ascii="GHEA Grapalat" w:hAnsi="GHEA Grapalat" w:cs="Sylfaen"/>
          <w:b/>
          <w:sz w:val="20"/>
          <w:lang w:val="ru-RU"/>
        </w:rPr>
        <w:t>ի</w:t>
      </w:r>
      <w:r w:rsidR="00995398">
        <w:rPr>
          <w:rFonts w:ascii="GHEA Grapalat" w:hAnsi="GHEA Grapalat" w:cs="Sylfaen"/>
          <w:b/>
          <w:sz w:val="20"/>
          <w:lang w:val="hy-AM"/>
        </w:rPr>
        <w:t>,</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Եթե</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մասնակիցը</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չի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հանդիսանում</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ՀՀ</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ռեզիդենտ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իրական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շահառուների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վերաբերյալ</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հայտարարագիր</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հավելված</w:t>
      </w:r>
      <w:r w:rsidR="00995398" w:rsidRPr="00B112C0">
        <w:rPr>
          <w:rFonts w:ascii="GHEA Grapalat" w:hAnsi="GHEA Grapalat" w:cs="Sylfaen"/>
          <w:b/>
          <w:sz w:val="20"/>
          <w:lang w:val="es-ES"/>
        </w:rPr>
        <w:t xml:space="preserve"> 1.</w:t>
      </w:r>
      <w:r w:rsidR="00664C35" w:rsidRPr="00CC5501">
        <w:rPr>
          <w:rFonts w:ascii="GHEA Grapalat" w:hAnsi="GHEA Grapalat" w:cs="Sylfaen"/>
          <w:b/>
          <w:sz w:val="20"/>
          <w:lang w:val="es-ES"/>
        </w:rPr>
        <w:t>3</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ըստ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անհրաժեշտության</w:t>
      </w:r>
      <w:r w:rsidR="00995398" w:rsidRPr="00B112C0">
        <w:rPr>
          <w:rFonts w:ascii="GHEA Grapalat" w:hAnsi="GHEA Grapalat" w:cs="Sylfaen"/>
          <w:b/>
          <w:sz w:val="20"/>
          <w:lang w:val="es-ES"/>
        </w:rPr>
        <w:t xml:space="preserve"> /zip </w:t>
      </w:r>
      <w:r w:rsidR="00995398" w:rsidRPr="00B112C0">
        <w:rPr>
          <w:rFonts w:ascii="GHEA Grapalat" w:hAnsi="GHEA Grapalat" w:cs="Sylfaen"/>
          <w:b/>
          <w:sz w:val="20"/>
          <w:lang w:val="ru-RU"/>
        </w:rPr>
        <w:t>ֆայլ</w:t>
      </w:r>
      <w:r w:rsidR="00995398" w:rsidRPr="00B112C0">
        <w:rPr>
          <w:rFonts w:ascii="GHEA Grapalat" w:hAnsi="GHEA Grapalat" w:cs="Sylfaen"/>
          <w:b/>
          <w:sz w:val="20"/>
          <w:lang w:val="es-ES"/>
        </w:rPr>
        <w:t>/.</w:t>
      </w:r>
    </w:p>
    <w:p w14:paraId="36E38790" w14:textId="77777777" w:rsidR="004E191A" w:rsidRDefault="004E191A" w:rsidP="004E191A">
      <w:pPr>
        <w:pStyle w:val="norm"/>
        <w:spacing w:line="276" w:lineRule="auto"/>
        <w:ind w:firstLine="567"/>
        <w:rPr>
          <w:rFonts w:ascii="GHEA Grapalat" w:hAnsi="GHEA Grapalat" w:cs="Sylfaen"/>
          <w:sz w:val="20"/>
          <w:szCs w:val="24"/>
          <w:lang w:val="hy-AM" w:eastAsia="en-US"/>
        </w:rPr>
      </w:pPr>
      <w:r>
        <w:rPr>
          <w:rFonts w:ascii="GHEA Grapalat" w:hAnsi="GHEA Grapalat" w:cs="Sylfaen"/>
          <w:sz w:val="20"/>
          <w:lang w:val="af-ZA"/>
        </w:rPr>
        <w:t xml:space="preserve">2.2 ենթակապալի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պատճենը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դրա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անձի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տվյալները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եթե</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պայմանագիրն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իրականացվելու</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գործակալության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w:t>
      </w:r>
    </w:p>
    <w:p w14:paraId="51D46DC3" w14:textId="77777777" w:rsidR="004E191A" w:rsidRDefault="004E191A" w:rsidP="004E191A">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szCs w:val="24"/>
          <w:lang w:val="af-ZA" w:eastAsia="en-US"/>
        </w:rPr>
        <w:t xml:space="preserve">2.3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կոնսորցիումով</w:t>
      </w:r>
      <w:r>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12"/>
      </w:r>
    </w:p>
    <w:p w14:paraId="5D83B27F" w14:textId="77777777" w:rsidR="004E191A" w:rsidRDefault="004E191A" w:rsidP="004E191A">
      <w:pPr>
        <w:ind w:firstLine="567"/>
        <w:jc w:val="both"/>
        <w:rPr>
          <w:rFonts w:ascii="GHEA Grapalat" w:hAnsi="GHEA Grapalat"/>
          <w:sz w:val="20"/>
          <w:vertAlign w:val="superscript"/>
          <w:lang w:val="af-ZA"/>
        </w:rPr>
      </w:pPr>
      <w:r>
        <w:rPr>
          <w:rFonts w:ascii="GHEA Grapalat" w:hAnsi="GHEA Grapalat" w:cs="Sylfaen"/>
          <w:sz w:val="20"/>
          <w:lang w:val="af-ZA"/>
        </w:rPr>
        <w:t xml:space="preserve">2.4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 որը ներկայացվում է կանխիկ փողի կամ բանկային երաշխիքի ձևով</w:t>
      </w:r>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N 3)</w:t>
      </w:r>
      <w:r>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Fonts w:ascii="GHEA Grapalat" w:hAnsi="GHEA Grapalat" w:cs="Sylfaen"/>
          <w:sz w:val="20"/>
          <w:lang w:val="af-ZA"/>
        </w:rPr>
        <w:t>:</w:t>
      </w:r>
      <w:r>
        <w:rPr>
          <w:rStyle w:val="FootnoteReference"/>
          <w:rFonts w:ascii="GHEA Grapalat" w:hAnsi="GHEA Grapalat" w:cs="Sylfaen"/>
          <w:sz w:val="20"/>
          <w:lang w:val="af-ZA"/>
        </w:rPr>
        <w:footnoteReference w:id="13"/>
      </w:r>
    </w:p>
    <w:p w14:paraId="2063981E" w14:textId="77777777" w:rsidR="004E191A" w:rsidRDefault="004E191A" w:rsidP="004E191A">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 «</w:t>
      </w:r>
      <w:proofErr w:type="spellStart"/>
      <w:r>
        <w:rPr>
          <w:rFonts w:ascii="GHEA Grapalat" w:hAnsi="GHEA Grapalat"/>
          <w:b/>
          <w:sz w:val="20"/>
          <w:szCs w:val="20"/>
          <w:lang w:val="es-ES"/>
        </w:rPr>
        <w:t>Ֆինանսական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r>
        <w:rPr>
          <w:rFonts w:ascii="GHEA Grapalat" w:hAnsi="GHEA Grapalat" w:cs="Sylfaen"/>
          <w:sz w:val="20"/>
          <w:lang w:val="es-ES"/>
        </w:rPr>
        <w:t>.</w:t>
      </w:r>
    </w:p>
    <w:p w14:paraId="27CF728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2.5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արժեք (ինքնարժեքի և կանխատեսվող շահույթի հանրագումարը) և 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rPr>
        <w:t>Ա</w:t>
      </w:r>
      <w:r>
        <w:rPr>
          <w:rFonts w:ascii="GHEA Grapalat" w:hAnsi="GHEA Grapalat" w:cs="Sylfaen"/>
          <w:sz w:val="20"/>
          <w:lang w:val="hy-AM"/>
        </w:rPr>
        <w:t>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w:t>
      </w:r>
    </w:p>
    <w:p w14:paraId="3CF37594" w14:textId="1533164E" w:rsidR="004E191A" w:rsidRDefault="006A2242" w:rsidP="006A2242">
      <w:pPr>
        <w:pStyle w:val="norm"/>
        <w:spacing w:line="240" w:lineRule="auto"/>
        <w:ind w:firstLine="0"/>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2.</w:t>
      </w:r>
      <w:r w:rsidR="004E191A">
        <w:rPr>
          <w:rFonts w:ascii="GHEA Grapalat" w:hAnsi="GHEA Grapalat" w:cs="Sylfaen"/>
          <w:sz w:val="20"/>
          <w:lang w:val="af-ZA"/>
        </w:rPr>
        <w:t xml:space="preserve">7 Սույն </w:t>
      </w:r>
      <w:r w:rsidR="004E191A" w:rsidRPr="00C45E14">
        <w:rPr>
          <w:rFonts w:ascii="GHEA Grapalat" w:hAnsi="GHEA Grapalat" w:cs="Sylfaen"/>
          <w:sz w:val="20"/>
          <w:lang w:val="hy-AM"/>
        </w:rPr>
        <w:t>հրավերով</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նախատեսված</w:t>
      </w:r>
      <w:r w:rsidR="004E191A">
        <w:rPr>
          <w:rFonts w:ascii="GHEA Grapalat" w:hAnsi="GHEA Grapalat" w:cs="Sylfaen"/>
          <w:sz w:val="20"/>
          <w:lang w:val="es-ES"/>
        </w:rPr>
        <w:t>` մ</w:t>
      </w:r>
      <w:r w:rsidR="004E191A" w:rsidRPr="00C45E14">
        <w:rPr>
          <w:rFonts w:ascii="GHEA Grapalat" w:hAnsi="GHEA Grapalat" w:cs="Sylfaen"/>
          <w:sz w:val="20"/>
          <w:lang w:val="hy-AM"/>
        </w:rPr>
        <w:t>ասնակցի</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կազմված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փաստաթղթերը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ստորագրում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է</w:t>
      </w:r>
      <w:r w:rsidR="004E191A">
        <w:rPr>
          <w:rFonts w:ascii="GHEA Grapalat" w:hAnsi="GHEA Grapalat" w:cs="Sylfaen"/>
          <w:sz w:val="20"/>
          <w:lang w:val="es-ES"/>
        </w:rPr>
        <w:t xml:space="preserve"> </w:t>
      </w:r>
      <w:r w:rsidR="004E191A" w:rsidRPr="00C45E14">
        <w:rPr>
          <w:rFonts w:ascii="GHEA Grapalat" w:hAnsi="GHEA Grapalat" w:cs="Sylfaen"/>
          <w:sz w:val="20"/>
          <w:lang w:val="hy-AM"/>
        </w:rPr>
        <w:t>դրանք</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ներկայացնող</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վերջինիս</w:t>
      </w:r>
      <w:r w:rsidR="004E191A">
        <w:rPr>
          <w:rFonts w:ascii="GHEA Grapalat" w:hAnsi="GHEA Grapalat" w:cs="Sylfaen"/>
          <w:sz w:val="20"/>
          <w:lang w:val="es-ES"/>
        </w:rPr>
        <w:t xml:space="preserve"> </w:t>
      </w:r>
      <w:r w:rsidR="004E191A" w:rsidRPr="00C45E14">
        <w:rPr>
          <w:rFonts w:ascii="GHEA Grapalat" w:hAnsi="GHEA Grapalat" w:cs="Sylfaen"/>
          <w:sz w:val="20"/>
          <w:lang w:val="hy-AM"/>
        </w:rPr>
        <w:t>լիազորված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այսուհետ</w:t>
      </w:r>
      <w:r w:rsidR="004E191A">
        <w:rPr>
          <w:rFonts w:ascii="GHEA Grapalat" w:hAnsi="GHEA Grapalat" w:cs="Sylfaen"/>
          <w:sz w:val="20"/>
          <w:lang w:val="es-ES"/>
        </w:rPr>
        <w:t xml:space="preserve">` </w:t>
      </w:r>
      <w:r w:rsidR="004E191A" w:rsidRPr="00C45E14">
        <w:rPr>
          <w:rFonts w:ascii="GHEA Grapalat" w:hAnsi="GHEA Grapalat" w:cs="Sylfaen"/>
          <w:sz w:val="20"/>
          <w:lang w:val="hy-AM"/>
        </w:rPr>
        <w:t>գործակալ</w:t>
      </w:r>
      <w:r w:rsidR="004E191A">
        <w:rPr>
          <w:rFonts w:ascii="GHEA Grapalat" w:hAnsi="GHEA Grapalat" w:cs="Sylfaen"/>
          <w:sz w:val="20"/>
          <w:lang w:val="es-ES"/>
        </w:rPr>
        <w:t>)</w:t>
      </w:r>
      <w:r w:rsidR="004E191A" w:rsidRPr="00C45E14">
        <w:rPr>
          <w:rFonts w:ascii="GHEA Grapalat" w:hAnsi="GHEA Grapalat" w:cs="Sylfaen"/>
          <w:sz w:val="20"/>
          <w:lang w:val="hy-AM"/>
        </w:rPr>
        <w:t>։</w:t>
      </w:r>
      <w:r w:rsidR="004E191A">
        <w:rPr>
          <w:rFonts w:ascii="GHEA Grapalat" w:hAnsi="GHEA Grapalat" w:cs="Sylfaen"/>
          <w:sz w:val="20"/>
          <w:lang w:val="es-ES"/>
        </w:rPr>
        <w:t xml:space="preserve"> </w:t>
      </w:r>
      <w:r w:rsidR="004E191A">
        <w:rPr>
          <w:rFonts w:ascii="GHEA Grapalat" w:hAnsi="GHEA Grapalat" w:cs="Sylfaen"/>
          <w:sz w:val="20"/>
          <w:lang w:val="ru-RU"/>
        </w:rPr>
        <w:t>Եթե</w:t>
      </w:r>
      <w:r w:rsidR="004E191A">
        <w:rPr>
          <w:rFonts w:ascii="GHEA Grapalat" w:hAnsi="GHEA Grapalat" w:cs="Sylfaen"/>
          <w:sz w:val="20"/>
          <w:lang w:val="es-ES"/>
        </w:rPr>
        <w:t xml:space="preserve"> </w:t>
      </w:r>
      <w:r w:rsidR="004E191A">
        <w:rPr>
          <w:rFonts w:ascii="GHEA Grapalat" w:hAnsi="GHEA Grapalat" w:cs="Sylfaen"/>
          <w:sz w:val="20"/>
          <w:lang w:val="ru-RU"/>
        </w:rPr>
        <w:t>հայտը</w:t>
      </w:r>
      <w:r w:rsidR="004E191A">
        <w:rPr>
          <w:rFonts w:ascii="GHEA Grapalat" w:hAnsi="GHEA Grapalat" w:cs="Sylfaen"/>
          <w:sz w:val="20"/>
          <w:lang w:val="es-ES"/>
        </w:rPr>
        <w:t xml:space="preserve"> </w:t>
      </w:r>
      <w:r w:rsidR="004E191A">
        <w:rPr>
          <w:rFonts w:ascii="GHEA Grapalat" w:hAnsi="GHEA Grapalat" w:cs="Sylfaen"/>
          <w:sz w:val="20"/>
          <w:lang w:val="ru-RU"/>
        </w:rPr>
        <w:t>ներկայացնում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գործակալը</w:t>
      </w:r>
      <w:r w:rsidR="004E191A">
        <w:rPr>
          <w:rFonts w:ascii="GHEA Grapalat" w:hAnsi="GHEA Grapalat" w:cs="Sylfaen"/>
          <w:sz w:val="20"/>
          <w:lang w:val="es-ES"/>
        </w:rPr>
        <w:t xml:space="preserve">, </w:t>
      </w:r>
      <w:r w:rsidR="004E191A">
        <w:rPr>
          <w:rFonts w:ascii="GHEA Grapalat" w:hAnsi="GHEA Grapalat" w:cs="Sylfaen"/>
          <w:sz w:val="20"/>
          <w:lang w:val="ru-RU"/>
        </w:rPr>
        <w:t>ապա</w:t>
      </w:r>
      <w:r w:rsidR="004E191A">
        <w:rPr>
          <w:rFonts w:ascii="GHEA Grapalat" w:hAnsi="GHEA Grapalat" w:cs="Sylfaen"/>
          <w:sz w:val="20"/>
          <w:lang w:val="es-ES"/>
        </w:rPr>
        <w:t xml:space="preserve"> </w:t>
      </w:r>
      <w:r w:rsidR="004E191A">
        <w:rPr>
          <w:rFonts w:ascii="GHEA Grapalat" w:hAnsi="GHEA Grapalat" w:cs="Sylfaen"/>
          <w:sz w:val="20"/>
          <w:lang w:val="ru-RU"/>
        </w:rPr>
        <w:t>հայտով</w:t>
      </w:r>
      <w:r w:rsidR="004E191A">
        <w:rPr>
          <w:rFonts w:ascii="GHEA Grapalat" w:hAnsi="GHEA Grapalat" w:cs="Sylfaen"/>
          <w:sz w:val="20"/>
          <w:lang w:val="es-ES"/>
        </w:rPr>
        <w:t xml:space="preserve"> </w:t>
      </w:r>
      <w:r w:rsidR="004E191A">
        <w:rPr>
          <w:rFonts w:ascii="GHEA Grapalat" w:hAnsi="GHEA Grapalat" w:cs="Sylfaen"/>
          <w:sz w:val="20"/>
          <w:lang w:val="ru-RU"/>
        </w:rPr>
        <w:t>ներկայացվում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վերջինիս</w:t>
      </w:r>
      <w:r w:rsidR="004E191A">
        <w:rPr>
          <w:rFonts w:ascii="GHEA Grapalat" w:hAnsi="GHEA Grapalat" w:cs="Sylfaen"/>
          <w:sz w:val="20"/>
          <w:lang w:val="es-ES"/>
        </w:rPr>
        <w:t xml:space="preserve"> </w:t>
      </w:r>
      <w:r w:rsidR="004E191A">
        <w:rPr>
          <w:rFonts w:ascii="GHEA Grapalat" w:hAnsi="GHEA Grapalat" w:cs="Sylfaen"/>
          <w:sz w:val="20"/>
          <w:lang w:val="ru-RU"/>
        </w:rPr>
        <w:t>այդ</w:t>
      </w:r>
      <w:r w:rsidR="004E191A">
        <w:rPr>
          <w:rFonts w:ascii="GHEA Grapalat" w:hAnsi="GHEA Grapalat" w:cs="Sylfaen"/>
          <w:sz w:val="20"/>
          <w:lang w:val="es-ES"/>
        </w:rPr>
        <w:t xml:space="preserve"> </w:t>
      </w:r>
      <w:r w:rsidR="004E191A">
        <w:rPr>
          <w:rFonts w:ascii="GHEA Grapalat" w:hAnsi="GHEA Grapalat" w:cs="Sylfaen"/>
          <w:sz w:val="20"/>
          <w:lang w:val="ru-RU"/>
        </w:rPr>
        <w:t>լիազորությունը</w:t>
      </w:r>
      <w:r w:rsidR="004E191A">
        <w:rPr>
          <w:rFonts w:ascii="GHEA Grapalat" w:hAnsi="GHEA Grapalat" w:cs="Sylfaen"/>
          <w:sz w:val="20"/>
          <w:lang w:val="es-ES"/>
        </w:rPr>
        <w:t xml:space="preserve"> </w:t>
      </w:r>
      <w:r w:rsidR="004E191A">
        <w:rPr>
          <w:rFonts w:ascii="GHEA Grapalat" w:hAnsi="GHEA Grapalat" w:cs="Sylfaen"/>
          <w:sz w:val="20"/>
          <w:lang w:val="ru-RU"/>
        </w:rPr>
        <w:t>վերապահված</w:t>
      </w:r>
      <w:r w:rsidR="004E191A">
        <w:rPr>
          <w:rFonts w:ascii="GHEA Grapalat" w:hAnsi="GHEA Grapalat" w:cs="Sylfaen"/>
          <w:sz w:val="20"/>
          <w:lang w:val="es-ES"/>
        </w:rPr>
        <w:t xml:space="preserve"> </w:t>
      </w:r>
      <w:r w:rsidR="004E191A">
        <w:rPr>
          <w:rFonts w:ascii="GHEA Grapalat" w:hAnsi="GHEA Grapalat" w:cs="Sylfaen"/>
          <w:sz w:val="20"/>
          <w:lang w:val="ru-RU"/>
        </w:rPr>
        <w:t>լինելու</w:t>
      </w:r>
      <w:r w:rsidR="004E191A">
        <w:rPr>
          <w:rFonts w:ascii="GHEA Grapalat" w:hAnsi="GHEA Grapalat" w:cs="Sylfaen"/>
          <w:sz w:val="20"/>
          <w:lang w:val="es-ES"/>
        </w:rPr>
        <w:t xml:space="preserve"> </w:t>
      </w:r>
      <w:r w:rsidR="004E191A">
        <w:rPr>
          <w:rFonts w:ascii="GHEA Grapalat" w:hAnsi="GHEA Grapalat" w:cs="Sylfaen"/>
          <w:sz w:val="20"/>
          <w:lang w:val="ru-RU"/>
        </w:rPr>
        <w:t>մասին</w:t>
      </w:r>
      <w:r w:rsidR="004E191A">
        <w:rPr>
          <w:rFonts w:ascii="GHEA Grapalat" w:hAnsi="GHEA Grapalat" w:cs="Sylfaen"/>
          <w:sz w:val="20"/>
          <w:lang w:val="es-ES"/>
        </w:rPr>
        <w:t xml:space="preserve"> </w:t>
      </w:r>
      <w:r w:rsidR="004E191A">
        <w:rPr>
          <w:rFonts w:ascii="GHEA Grapalat" w:hAnsi="GHEA Grapalat" w:cs="Sylfaen"/>
          <w:sz w:val="20"/>
          <w:lang w:val="ru-RU"/>
        </w:rPr>
        <w:t>փաստաթուղթ։</w:t>
      </w:r>
    </w:p>
    <w:p w14:paraId="62F27A5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2.</w:t>
      </w:r>
      <w:r>
        <w:rPr>
          <w:rFonts w:ascii="GHEA Grapalat" w:hAnsi="GHEA Grapalat" w:cs="Sylfaen"/>
          <w:sz w:val="20"/>
          <w:lang w:val="af-ZA"/>
        </w:rPr>
        <w:t xml:space="preserve">8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14:paraId="0B4D4C8E" w14:textId="77777777" w:rsidR="004E191A" w:rsidRDefault="004E191A" w:rsidP="004E191A">
      <w:pPr>
        <w:jc w:val="center"/>
        <w:rPr>
          <w:rFonts w:ascii="GHEA Grapalat" w:hAnsi="GHEA Grapalat"/>
          <w:b/>
          <w:sz w:val="20"/>
          <w:lang w:val="af-ZA"/>
        </w:rPr>
      </w:pPr>
    </w:p>
    <w:p w14:paraId="2F7EA659" w14:textId="77777777" w:rsidR="004E191A" w:rsidRDefault="004E191A" w:rsidP="004E191A">
      <w:pPr>
        <w:pStyle w:val="norm"/>
        <w:spacing w:line="240" w:lineRule="auto"/>
        <w:ind w:firstLine="284"/>
        <w:jc w:val="right"/>
        <w:rPr>
          <w:rFonts w:ascii="GHEA Grapalat" w:hAnsi="GHEA Grapalat" w:cs="Sylfaen"/>
          <w:b/>
          <w:sz w:val="20"/>
          <w:lang w:val="es-ES"/>
        </w:rPr>
      </w:pPr>
    </w:p>
    <w:p w14:paraId="28C0781B" w14:textId="77777777" w:rsidR="004E191A" w:rsidRDefault="004E191A" w:rsidP="004E191A">
      <w:pPr>
        <w:pStyle w:val="norm"/>
        <w:spacing w:line="240" w:lineRule="auto"/>
        <w:ind w:firstLine="284"/>
        <w:jc w:val="right"/>
        <w:rPr>
          <w:rFonts w:ascii="GHEA Grapalat" w:hAnsi="GHEA Grapalat" w:cs="Sylfaen"/>
          <w:b/>
          <w:sz w:val="20"/>
          <w:lang w:val="es-ES"/>
        </w:rPr>
      </w:pPr>
    </w:p>
    <w:p w14:paraId="7ACC5A21" w14:textId="77777777" w:rsidR="004E191A" w:rsidRDefault="004E191A" w:rsidP="004E191A">
      <w:pPr>
        <w:pStyle w:val="norm"/>
        <w:spacing w:line="240" w:lineRule="auto"/>
        <w:ind w:firstLine="284"/>
        <w:jc w:val="right"/>
        <w:rPr>
          <w:rFonts w:ascii="GHEA Grapalat" w:hAnsi="GHEA Grapalat" w:cs="Sylfaen"/>
          <w:b/>
          <w:sz w:val="20"/>
          <w:lang w:val="es-ES"/>
        </w:rPr>
      </w:pPr>
    </w:p>
    <w:p w14:paraId="0CAA9848" w14:textId="77777777" w:rsidR="004E191A" w:rsidRDefault="004E191A" w:rsidP="004E191A">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75682C5" w14:textId="77777777" w:rsidR="006A2242" w:rsidRDefault="006A2242" w:rsidP="004E191A">
      <w:pPr>
        <w:pStyle w:val="norm"/>
        <w:spacing w:line="240" w:lineRule="auto"/>
        <w:ind w:firstLine="284"/>
        <w:jc w:val="right"/>
        <w:rPr>
          <w:rFonts w:ascii="GHEA Grapalat" w:hAnsi="GHEA Grapalat" w:cs="Sylfaen"/>
          <w:b/>
          <w:sz w:val="20"/>
          <w:lang w:val="es-ES"/>
        </w:rPr>
      </w:pPr>
    </w:p>
    <w:p w14:paraId="3ADADFBB" w14:textId="63EB5CDD" w:rsidR="004E191A" w:rsidRPr="000F0B39" w:rsidRDefault="004E191A" w:rsidP="00F25649">
      <w:pPr>
        <w:pStyle w:val="norm"/>
        <w:spacing w:line="240" w:lineRule="auto"/>
        <w:ind w:firstLine="284"/>
        <w:jc w:val="right"/>
        <w:rPr>
          <w:rFonts w:ascii="GHEA Grapalat" w:hAnsi="GHEA Grapalat" w:cs="Arial"/>
          <w:bCs/>
          <w:sz w:val="20"/>
          <w:lang w:val="es-ES"/>
        </w:rPr>
      </w:pPr>
      <w:proofErr w:type="spellStart"/>
      <w:proofErr w:type="gramStart"/>
      <w:r w:rsidRPr="000F0B39">
        <w:rPr>
          <w:rFonts w:ascii="GHEA Grapalat" w:hAnsi="GHEA Grapalat" w:cs="Sylfaen"/>
          <w:bCs/>
          <w:sz w:val="20"/>
          <w:lang w:val="es-ES"/>
        </w:rPr>
        <w:t>Հավելված</w:t>
      </w:r>
      <w:proofErr w:type="spellEnd"/>
      <w:r w:rsidRPr="000F0B39">
        <w:rPr>
          <w:rFonts w:ascii="GHEA Grapalat" w:hAnsi="GHEA Grapalat" w:cs="Arial"/>
          <w:bCs/>
          <w:sz w:val="20"/>
          <w:lang w:val="es-ES"/>
        </w:rPr>
        <w:t xml:space="preserve">  N</w:t>
      </w:r>
      <w:proofErr w:type="gramEnd"/>
      <w:r w:rsidRPr="000F0B39">
        <w:rPr>
          <w:rFonts w:ascii="GHEA Grapalat" w:hAnsi="GHEA Grapalat" w:cs="Arial"/>
          <w:bCs/>
          <w:sz w:val="20"/>
          <w:lang w:val="es-ES"/>
        </w:rPr>
        <w:t xml:space="preserve"> 1</w:t>
      </w:r>
    </w:p>
    <w:p w14:paraId="79C5E850" w14:textId="0E5C4152" w:rsidR="004E191A" w:rsidRPr="000F0B39" w:rsidRDefault="004E191A" w:rsidP="00F25649">
      <w:pPr>
        <w:pStyle w:val="NormalWeb"/>
        <w:jc w:val="right"/>
        <w:rPr>
          <w:rFonts w:cs="Arial"/>
        </w:rPr>
      </w:pPr>
      <w:r w:rsidRPr="000F0B39">
        <w:rPr>
          <w:lang w:val="af-ZA"/>
        </w:rPr>
        <w:t>«</w:t>
      </w:r>
      <w:r w:rsidR="008B1CD2" w:rsidRPr="000F0B39">
        <w:t>ԵՔ-ԲՄԱՇՁԲ-</w:t>
      </w:r>
      <w:r w:rsidR="0005598C">
        <w:t>24/42</w:t>
      </w:r>
      <w:r w:rsidRPr="000F0B39">
        <w:rPr>
          <w:lang w:val="af-ZA"/>
        </w:rPr>
        <w:t>»</w:t>
      </w:r>
      <w:r w:rsidRPr="000F0B39">
        <w:t>*  ծածկագրով</w:t>
      </w:r>
    </w:p>
    <w:p w14:paraId="386E4E08" w14:textId="77777777" w:rsidR="004E191A" w:rsidRPr="000F0B39" w:rsidRDefault="004E191A" w:rsidP="00F25649">
      <w:pPr>
        <w:pStyle w:val="NormalWeb"/>
        <w:jc w:val="right"/>
        <w:rPr>
          <w:rFonts w:cs="Arial"/>
        </w:rPr>
      </w:pPr>
      <w:r w:rsidRPr="000F0B39">
        <w:t>բաց</w:t>
      </w:r>
      <w:r w:rsidRPr="000F0B39">
        <w:rPr>
          <w:rFonts w:cs="Arial"/>
        </w:rPr>
        <w:t xml:space="preserve"> </w:t>
      </w:r>
      <w:r w:rsidRPr="000F0B39">
        <w:t>մրցույթի</w:t>
      </w:r>
      <w:r w:rsidRPr="000F0B39">
        <w:rPr>
          <w:rFonts w:cs="Arial"/>
        </w:rPr>
        <w:t xml:space="preserve"> </w:t>
      </w:r>
      <w:r w:rsidRPr="000F0B39">
        <w:t>հրավերի</w:t>
      </w:r>
    </w:p>
    <w:p w14:paraId="7AB4643E" w14:textId="77777777" w:rsidR="004E191A" w:rsidRDefault="004E191A" w:rsidP="004E191A">
      <w:pPr>
        <w:jc w:val="center"/>
        <w:rPr>
          <w:rFonts w:ascii="GHEA Grapalat" w:hAnsi="GHEA Grapalat" w:cs="Sylfaen"/>
          <w:b/>
          <w:lang w:val="es-ES"/>
        </w:rPr>
      </w:pPr>
    </w:p>
    <w:p w14:paraId="75768878" w14:textId="77777777" w:rsidR="004E191A" w:rsidRDefault="004E191A" w:rsidP="004E191A">
      <w:pPr>
        <w:jc w:val="center"/>
        <w:rPr>
          <w:rFonts w:ascii="GHEA Grapalat" w:hAnsi="GHEA Grapalat" w:cs="Arial"/>
          <w:b/>
          <w:lang w:val="es-ES"/>
        </w:rPr>
      </w:pPr>
      <w:r>
        <w:rPr>
          <w:rFonts w:ascii="GHEA Grapalat" w:hAnsi="GHEA Grapalat" w:cs="Sylfaen"/>
          <w:b/>
          <w:lang w:val="es-ES"/>
        </w:rPr>
        <w:t>ԴԻՄՈՒՄՀԱՅՏԱՐԱՐՈՒԹՅՈՒՆ*</w:t>
      </w:r>
    </w:p>
    <w:p w14:paraId="5F5E5DCD" w14:textId="77777777" w:rsidR="004E191A" w:rsidRDefault="004E191A" w:rsidP="004E191A">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մրցույթին մասնակցելու</w:t>
      </w:r>
      <w:r>
        <w:rPr>
          <w:rFonts w:ascii="GHEA Grapalat" w:hAnsi="GHEA Grapalat" w:cs="Arial"/>
          <w:color w:val="auto"/>
          <w:sz w:val="24"/>
          <w:szCs w:val="24"/>
          <w:lang w:val="es-ES"/>
        </w:rPr>
        <w:t xml:space="preserve">  </w:t>
      </w:r>
    </w:p>
    <w:p w14:paraId="42416534" w14:textId="77777777" w:rsidR="004E191A" w:rsidRDefault="004E191A" w:rsidP="004E191A">
      <w:pPr>
        <w:rPr>
          <w:lang w:val="es-ES" w:eastAsia="ru-RU"/>
        </w:rPr>
      </w:pPr>
    </w:p>
    <w:p w14:paraId="61D44CA9" w14:textId="77777777" w:rsidR="004E191A" w:rsidRDefault="004E191A" w:rsidP="004E191A">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ցանկություն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ունի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մասնակցել</w:t>
      </w:r>
      <w:proofErr w:type="spellEnd"/>
    </w:p>
    <w:p w14:paraId="288DE841" w14:textId="77777777" w:rsidR="004E191A" w:rsidRDefault="004E191A" w:rsidP="004E191A">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6713DEED" w14:textId="087B8785" w:rsidR="004E191A" w:rsidRDefault="004E191A" w:rsidP="004E191A">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կողմից</w:t>
      </w:r>
      <w:proofErr w:type="spellEnd"/>
      <w:r w:rsidRPr="006A2242">
        <w:rPr>
          <w:rFonts w:ascii="GHEA Grapalat" w:hAnsi="GHEA Grapalat" w:cs="Sylfaen"/>
          <w:sz w:val="20"/>
          <w:szCs w:val="20"/>
          <w:lang w:val="es-ES"/>
        </w:rPr>
        <w:t xml:space="preserve"> </w:t>
      </w:r>
      <w:r w:rsidR="006A2242" w:rsidRPr="006A2242">
        <w:rPr>
          <w:rFonts w:ascii="GHEA Grapalat" w:hAnsi="GHEA Grapalat" w:cs="Sylfaen"/>
          <w:sz w:val="20"/>
          <w:szCs w:val="20"/>
          <w:lang w:val="es-ES"/>
        </w:rPr>
        <w:t>«ԵՔ-ԲՄԱՇՁԲ-</w:t>
      </w:r>
      <w:r w:rsidR="0005598C">
        <w:rPr>
          <w:rFonts w:ascii="GHEA Grapalat" w:hAnsi="GHEA Grapalat" w:cs="Sylfaen"/>
          <w:sz w:val="20"/>
          <w:szCs w:val="20"/>
          <w:lang w:val="es-ES"/>
        </w:rPr>
        <w:t>24/42</w:t>
      </w:r>
      <w:r w:rsidRPr="006A2242">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հայտարարված</w:t>
      </w:r>
      <w:proofErr w:type="spellEnd"/>
    </w:p>
    <w:p w14:paraId="005C17B9" w14:textId="77777777" w:rsidR="004E191A" w:rsidRDefault="004E191A" w:rsidP="004E191A">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806BDB7" w14:textId="77777777" w:rsidR="004E191A" w:rsidRDefault="004E191A" w:rsidP="004E191A">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մրցույթի</w:t>
      </w:r>
      <w:proofErr w:type="spellEnd"/>
      <w:r>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չափաբաժնին</w:t>
      </w:r>
      <w:proofErr w:type="spellEnd"/>
      <w:r>
        <w:rPr>
          <w:rFonts w:ascii="GHEA Grapalat" w:hAnsi="GHEA Grapalat" w:cs="Arial"/>
          <w:sz w:val="20"/>
          <w:szCs w:val="20"/>
          <w:lang w:val="es-ES"/>
        </w:rPr>
        <w:t xml:space="preserve">  (</w:t>
      </w:r>
      <w:proofErr w:type="spellStart"/>
      <w:proofErr w:type="gramEnd"/>
      <w:r>
        <w:rPr>
          <w:rFonts w:ascii="GHEA Grapalat" w:hAnsi="GHEA Grapalat" w:cs="Sylfaen"/>
          <w:sz w:val="20"/>
          <w:szCs w:val="20"/>
          <w:lang w:val="es-ES"/>
        </w:rPr>
        <w:t>չափաբաժիններին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հրավերի</w:t>
      </w:r>
      <w:proofErr w:type="spellEnd"/>
      <w:r>
        <w:rPr>
          <w:rFonts w:ascii="GHEA Grapalat" w:hAnsi="GHEA Grapalat" w:cs="Sylfaen"/>
          <w:sz w:val="20"/>
          <w:szCs w:val="20"/>
          <w:lang w:val="es-ES"/>
        </w:rPr>
        <w:t xml:space="preserve"> </w:t>
      </w:r>
    </w:p>
    <w:p w14:paraId="65A90772" w14:textId="77777777" w:rsidR="004E191A" w:rsidRDefault="004E191A" w:rsidP="004E191A">
      <w:pPr>
        <w:jc w:val="both"/>
        <w:rPr>
          <w:rFonts w:ascii="GHEA Grapalat" w:hAnsi="GHEA Grapalat"/>
          <w:vertAlign w:val="superscript"/>
          <w:lang w:val="es-ES"/>
        </w:rPr>
      </w:pPr>
      <w:r>
        <w:rPr>
          <w:rFonts w:ascii="GHEA Grapalat" w:hAnsi="GHEA Grapalat" w:cs="Sylfaen"/>
          <w:vertAlign w:val="superscript"/>
          <w:lang w:val="es-ES"/>
        </w:rPr>
        <w:t xml:space="preserve">                                            </w:t>
      </w:r>
      <w:proofErr w:type="spellStart"/>
      <w:proofErr w:type="gramStart"/>
      <w:r>
        <w:rPr>
          <w:rFonts w:ascii="GHEA Grapalat" w:hAnsi="GHEA Grapalat" w:cs="Sylfaen"/>
          <w:vertAlign w:val="superscript"/>
          <w:lang w:val="es-ES"/>
        </w:rPr>
        <w:t>չափաբաժնի</w:t>
      </w:r>
      <w:proofErr w:type="spellEnd"/>
      <w:r>
        <w:rPr>
          <w:rFonts w:ascii="GHEA Grapalat" w:hAnsi="GHEA Grapalat" w:cs="Arial"/>
          <w:vertAlign w:val="superscript"/>
          <w:lang w:val="es-ES"/>
        </w:rPr>
        <w:t xml:space="preserve">  (</w:t>
      </w:r>
      <w:proofErr w:type="spellStart"/>
      <w:proofErr w:type="gramEnd"/>
      <w:r>
        <w:rPr>
          <w:rFonts w:ascii="GHEA Grapalat" w:hAnsi="GHEA Grapalat" w:cs="Sylfaen"/>
          <w:vertAlign w:val="superscript"/>
          <w:lang w:val="es-ES"/>
        </w:rPr>
        <w:t>չափաբաժինների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համարը</w:t>
      </w:r>
      <w:proofErr w:type="spellEnd"/>
    </w:p>
    <w:p w14:paraId="208F9335" w14:textId="77777777" w:rsidR="004E191A" w:rsidRDefault="004E191A" w:rsidP="004E191A">
      <w:pPr>
        <w:jc w:val="both"/>
        <w:rPr>
          <w:rFonts w:ascii="GHEA Grapalat" w:hAnsi="GHEA Grapalat"/>
          <w:sz w:val="20"/>
          <w:szCs w:val="20"/>
          <w:lang w:val="es-ES"/>
        </w:rPr>
      </w:pPr>
      <w:r>
        <w:rPr>
          <w:rFonts w:ascii="GHEA Grapalat" w:hAnsi="GHEA Grapalat"/>
          <w:vertAlign w:val="superscript"/>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համապատասխան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ներկայացնում</w:t>
      </w:r>
      <w:proofErr w:type="spellEnd"/>
      <w:proofErr w:type="gram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w:t>
      </w:r>
    </w:p>
    <w:p w14:paraId="3F0F1638" w14:textId="77777777" w:rsidR="004E191A" w:rsidRDefault="004E191A" w:rsidP="004E191A">
      <w:pPr>
        <w:jc w:val="both"/>
        <w:rPr>
          <w:rFonts w:ascii="GHEA Grapalat" w:hAnsi="GHEA Grapalat"/>
          <w:sz w:val="12"/>
          <w:szCs w:val="12"/>
          <w:u w:val="single"/>
          <w:lang w:val="es-ES"/>
        </w:rPr>
      </w:pPr>
    </w:p>
    <w:p w14:paraId="40D44480" w14:textId="77777777" w:rsidR="004E191A" w:rsidRDefault="004E191A" w:rsidP="004E191A">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հավաստում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Sylfaen"/>
          <w:sz w:val="20"/>
          <w:szCs w:val="20"/>
          <w:lang w:val="es-ES"/>
        </w:rPr>
        <w:t xml:space="preserve"> հանդիսանում է </w:t>
      </w:r>
    </w:p>
    <w:p w14:paraId="2A54BA64"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0F7F6AA5"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spellStart"/>
      <w:r>
        <w:rPr>
          <w:rFonts w:ascii="GHEA Grapalat" w:hAnsi="GHEA Grapalat" w:cs="Sylfaen"/>
          <w:sz w:val="20"/>
          <w:szCs w:val="20"/>
          <w:lang w:val="es-ES"/>
        </w:rPr>
        <w:t>ռեզիդենտ</w:t>
      </w:r>
      <w:proofErr w:type="spellEnd"/>
      <w:r>
        <w:rPr>
          <w:rFonts w:ascii="GHEA Grapalat" w:hAnsi="GHEA Grapalat" w:cs="Sylfaen"/>
          <w:sz w:val="20"/>
          <w:szCs w:val="20"/>
          <w:lang w:val="es-ES"/>
        </w:rPr>
        <w:t xml:space="preserve">:  </w:t>
      </w:r>
    </w:p>
    <w:p w14:paraId="262AE707" w14:textId="77777777" w:rsidR="004E191A" w:rsidRDefault="004E191A" w:rsidP="004E191A">
      <w:pPr>
        <w:jc w:val="both"/>
        <w:rPr>
          <w:rFonts w:ascii="GHEA Grapalat" w:hAnsi="GHEA Grapalat" w:cs="Arial"/>
          <w:vertAlign w:val="superscript"/>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երկրի</w:t>
      </w:r>
      <w:proofErr w:type="spellEnd"/>
      <w:r>
        <w:rPr>
          <w:rFonts w:ascii="GHEA Grapalat" w:hAnsi="GHEA Grapalat" w:cs="Arial"/>
          <w:vertAlign w:val="superscript"/>
          <w:lang w:val="es-ES"/>
        </w:rPr>
        <w:t xml:space="preserve"> անվանումը</w:t>
      </w:r>
    </w:p>
    <w:p w14:paraId="56EDBC07" w14:textId="77777777" w:rsidR="004E191A" w:rsidRDefault="004E191A" w:rsidP="004E191A">
      <w:pPr>
        <w:jc w:val="both"/>
        <w:rPr>
          <w:rFonts w:ascii="GHEA Grapalat" w:hAnsi="GHEA Grapalat" w:cs="Sylfaen"/>
          <w:sz w:val="20"/>
          <w:szCs w:val="20"/>
          <w:lang w:val="es-ES"/>
        </w:rPr>
      </w:pPr>
    </w:p>
    <w:p w14:paraId="79533321"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07DD69FC" w14:textId="77777777" w:rsidR="004E191A" w:rsidRDefault="004E191A" w:rsidP="004E191A">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543798BA"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3EAE98A" w14:textId="77777777" w:rsidR="004E191A" w:rsidRDefault="004E191A" w:rsidP="004E191A">
      <w:pPr>
        <w:numPr>
          <w:ilvl w:val="0"/>
          <w:numId w:val="3"/>
        </w:numPr>
        <w:jc w:val="both"/>
        <w:rPr>
          <w:rFonts w:ascii="GHEA Grapalat" w:hAnsi="GHEA Grapalat" w:cs="Arial"/>
          <w:szCs w:val="22"/>
          <w:u w:val="single"/>
          <w:lang w:val="es-ES"/>
        </w:rPr>
      </w:pPr>
      <w:proofErr w:type="spellStart"/>
      <w:r>
        <w:rPr>
          <w:rFonts w:ascii="GHEA Grapalat" w:hAnsi="GHEA Grapalat" w:cs="Arial"/>
          <w:sz w:val="20"/>
          <w:szCs w:val="20"/>
          <w:lang w:val="es-ES"/>
        </w:rPr>
        <w:t>հարկ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վճարողի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հաշվառման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համարն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160E4866" w14:textId="77777777" w:rsidR="004E191A" w:rsidRDefault="004E191A" w:rsidP="004E191A">
      <w:pPr>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հարկ</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վճարողի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հաշվառման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համարը</w:t>
      </w:r>
      <w:proofErr w:type="spellEnd"/>
    </w:p>
    <w:p w14:paraId="3CFC2EDF" w14:textId="77777777" w:rsidR="004E191A" w:rsidRDefault="004E191A" w:rsidP="004E191A">
      <w:pPr>
        <w:numPr>
          <w:ilvl w:val="0"/>
          <w:numId w:val="3"/>
        </w:numPr>
        <w:jc w:val="both"/>
        <w:rPr>
          <w:rFonts w:ascii="GHEA Grapalat" w:hAnsi="GHEA Grapalat"/>
          <w:sz w:val="22"/>
          <w:szCs w:val="22"/>
          <w:u w:val="single"/>
          <w:lang w:val="es-ES"/>
        </w:rPr>
      </w:pPr>
      <w:proofErr w:type="spellStart"/>
      <w:r>
        <w:rPr>
          <w:rFonts w:ascii="GHEA Grapalat" w:hAnsi="GHEA Grapalat" w:cs="Sylfaen"/>
          <w:sz w:val="20"/>
          <w:szCs w:val="20"/>
          <w:lang w:val="es-ES"/>
        </w:rPr>
        <w:t>էլեկտրոնային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փոստի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հասցեն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319EF53B" w14:textId="77777777" w:rsidR="004E191A" w:rsidRDefault="004E191A" w:rsidP="004E191A">
      <w:pPr>
        <w:ind w:left="2832" w:firstLine="708"/>
        <w:jc w:val="both"/>
        <w:rPr>
          <w:rFonts w:ascii="GHEA Grapalat" w:hAnsi="GHEA Grapalat"/>
          <w:sz w:val="10"/>
          <w:szCs w:val="10"/>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էլեկտրոնային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փոստի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հասցեն</w:t>
      </w:r>
      <w:proofErr w:type="spellEnd"/>
    </w:p>
    <w:p w14:paraId="3A32B891" w14:textId="77777777" w:rsidR="004E191A" w:rsidRDefault="004E191A" w:rsidP="004E191A">
      <w:pPr>
        <w:jc w:val="right"/>
        <w:rPr>
          <w:rFonts w:ascii="GHEA Grapalat" w:hAnsi="GHEA Grapalat"/>
          <w:sz w:val="10"/>
          <w:szCs w:val="10"/>
          <w:lang w:val="es-ES"/>
        </w:rPr>
      </w:pPr>
    </w:p>
    <w:p w14:paraId="46DF6E3D" w14:textId="77777777" w:rsidR="004E191A" w:rsidRDefault="004E191A" w:rsidP="004E191A">
      <w:pPr>
        <w:jc w:val="right"/>
        <w:rPr>
          <w:rFonts w:ascii="GHEA Grapalat" w:hAnsi="GHEA Grapalat"/>
          <w:sz w:val="10"/>
          <w:szCs w:val="10"/>
          <w:lang w:val="es-ES"/>
        </w:rPr>
      </w:pPr>
    </w:p>
    <w:p w14:paraId="0494F2A8" w14:textId="77777777" w:rsidR="004E191A" w:rsidRDefault="004E191A" w:rsidP="004E191A">
      <w:pPr>
        <w:jc w:val="right"/>
        <w:rPr>
          <w:rFonts w:ascii="GHEA Grapalat" w:hAnsi="GHEA Grapalat"/>
          <w:sz w:val="10"/>
          <w:szCs w:val="10"/>
          <w:lang w:val="es-ES"/>
        </w:rPr>
      </w:pPr>
    </w:p>
    <w:p w14:paraId="612DB7FF" w14:textId="77777777" w:rsidR="004E191A" w:rsidRDefault="004E191A" w:rsidP="004E191A">
      <w:pPr>
        <w:jc w:val="right"/>
        <w:rPr>
          <w:rFonts w:ascii="GHEA Grapalat" w:hAnsi="GHEA Grapalat"/>
          <w:sz w:val="10"/>
          <w:szCs w:val="10"/>
          <w:lang w:val="hy-AM"/>
        </w:rPr>
      </w:pPr>
    </w:p>
    <w:p w14:paraId="31F8AED8"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rPr>
        <w:t>.</w:t>
      </w:r>
      <w:r>
        <w:rPr>
          <w:rFonts w:ascii="GHEA Grapalat" w:hAnsi="GHEA Grapalat"/>
          <w:sz w:val="20"/>
          <w:szCs w:val="20"/>
          <w:lang w:val="es-ES"/>
        </w:rPr>
        <w:t xml:space="preserve">                                     </w:t>
      </w:r>
    </w:p>
    <w:p w14:paraId="2C585BF4" w14:textId="77777777" w:rsidR="004E191A" w:rsidRDefault="004E191A" w:rsidP="004E191A">
      <w:pPr>
        <w:jc w:val="both"/>
        <w:rPr>
          <w:rFonts w:ascii="GHEA Grapalat" w:hAnsi="GHEA Grapalat"/>
          <w:sz w:val="16"/>
          <w:szCs w:val="16"/>
          <w:lang w:val="hy-AM"/>
        </w:rPr>
      </w:pPr>
      <w:r>
        <w:rPr>
          <w:rFonts w:ascii="GHEA Grapalat" w:hAnsi="GHEA Grapalat"/>
          <w:sz w:val="20"/>
          <w:szCs w:val="20"/>
          <w:lang w:val="hy-AM"/>
        </w:rPr>
        <w:t xml:space="preserve">     </w:t>
      </w:r>
      <w:r>
        <w:rPr>
          <w:rFonts w:ascii="GHEA Grapalat" w:hAnsi="GHEA Grapalat"/>
          <w:sz w:val="16"/>
          <w:szCs w:val="16"/>
          <w:lang w:val="hy-AM"/>
        </w:rPr>
        <w:t xml:space="preserve">                                                                                                      գործունեության հասցեն</w:t>
      </w:r>
    </w:p>
    <w:p w14:paraId="54CC5E0E" w14:textId="77777777" w:rsidR="004E191A" w:rsidRDefault="004E191A" w:rsidP="004E191A">
      <w:pPr>
        <w:jc w:val="right"/>
        <w:rPr>
          <w:rFonts w:ascii="GHEA Grapalat" w:hAnsi="GHEA Grapalat"/>
          <w:sz w:val="10"/>
          <w:szCs w:val="10"/>
          <w:lang w:val="hy-AM"/>
        </w:rPr>
      </w:pPr>
    </w:p>
    <w:p w14:paraId="3F4124B0" w14:textId="77777777" w:rsidR="004E191A" w:rsidRDefault="004E191A" w:rsidP="004E191A">
      <w:pPr>
        <w:ind w:firstLine="708"/>
        <w:jc w:val="both"/>
        <w:rPr>
          <w:rFonts w:ascii="GHEA Grapalat" w:hAnsi="GHEA Grapalat" w:cs="Arial"/>
          <w:sz w:val="20"/>
          <w:szCs w:val="20"/>
          <w:lang w:val="hy-AM"/>
        </w:rPr>
      </w:pPr>
    </w:p>
    <w:p w14:paraId="41295977"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Pr>
          <w:rFonts w:ascii="GHEA Grapalat" w:hAnsi="GHEA Grapalat"/>
          <w:sz w:val="20"/>
          <w:szCs w:val="20"/>
          <w:lang w:val="es-ES"/>
        </w:rPr>
        <w:t xml:space="preserve">                                     </w:t>
      </w:r>
    </w:p>
    <w:p w14:paraId="6A5A08CA" w14:textId="77777777" w:rsidR="004E191A" w:rsidRDefault="004E191A" w:rsidP="004E191A">
      <w:pPr>
        <w:jc w:val="both"/>
        <w:rPr>
          <w:rFonts w:ascii="GHEA Grapalat" w:hAnsi="GHEA Grapalat"/>
          <w:sz w:val="16"/>
          <w:szCs w:val="16"/>
          <w:lang w:val="hy-AM"/>
        </w:rPr>
      </w:pPr>
      <w:r>
        <w:rPr>
          <w:rFonts w:ascii="GHEA Grapalat" w:hAnsi="GHEA Grapalat"/>
          <w:sz w:val="16"/>
          <w:szCs w:val="16"/>
          <w:lang w:val="hy-AM"/>
        </w:rPr>
        <w:t xml:space="preserve">                                                                                                     հեռախոսի համարը</w:t>
      </w:r>
    </w:p>
    <w:p w14:paraId="1B101011" w14:textId="77777777" w:rsidR="004E191A" w:rsidRDefault="004E191A" w:rsidP="004E191A">
      <w:pPr>
        <w:ind w:firstLine="709"/>
        <w:jc w:val="both"/>
        <w:rPr>
          <w:rFonts w:ascii="GHEA Grapalat" w:hAnsi="GHEA Grapalat" w:cs="Arial"/>
          <w:sz w:val="20"/>
          <w:szCs w:val="20"/>
          <w:lang w:val="hy-AM"/>
        </w:rPr>
      </w:pPr>
    </w:p>
    <w:p w14:paraId="5245181E" w14:textId="77777777" w:rsidR="004E191A" w:rsidRDefault="004E191A" w:rsidP="004E191A">
      <w:pPr>
        <w:ind w:firstLine="709"/>
        <w:jc w:val="both"/>
        <w:rPr>
          <w:rFonts w:ascii="GHEA Grapalat" w:hAnsi="GHEA Grapalat"/>
          <w:sz w:val="20"/>
          <w:lang w:val="es-ES"/>
        </w:rPr>
      </w:pPr>
      <w:proofErr w:type="spellStart"/>
      <w:r>
        <w:rPr>
          <w:rFonts w:ascii="GHEA Grapalat" w:hAnsi="GHEA Grapalat" w:cs="Arial"/>
          <w:sz w:val="20"/>
          <w:szCs w:val="20"/>
          <w:lang w:val="es-ES"/>
        </w:rPr>
        <w:t>Սույնով</w:t>
      </w:r>
      <w:proofErr w:type="spellEnd"/>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հայտարարում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հավաստում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որ</w:t>
      </w:r>
      <w:proofErr w:type="spellEnd"/>
      <w:r>
        <w:rPr>
          <w:rFonts w:ascii="GHEA Grapalat" w:hAnsi="GHEA Grapalat" w:cs="Arial"/>
          <w:sz w:val="20"/>
          <w:szCs w:val="20"/>
          <w:lang w:val="es-ES"/>
        </w:rPr>
        <w:t>՝</w:t>
      </w:r>
      <w:r>
        <w:rPr>
          <w:rFonts w:ascii="GHEA Grapalat" w:hAnsi="GHEA Grapalat" w:cs="Arial"/>
          <w:lang w:val="hy-AM"/>
        </w:rPr>
        <w:t xml:space="preserve"> </w:t>
      </w:r>
    </w:p>
    <w:p w14:paraId="3FBB1CBA"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0849DFA5" w14:textId="77777777" w:rsidR="004E191A" w:rsidRDefault="004E191A" w:rsidP="004E191A">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151568C7"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716157BB" w14:textId="61ED00EB" w:rsidR="004E191A" w:rsidRDefault="004E191A" w:rsidP="004E191A">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proofErr w:type="spellStart"/>
      <w:r>
        <w:rPr>
          <w:rFonts w:ascii="GHEA Grapalat" w:hAnsi="GHEA Grapalat" w:cs="Arial"/>
          <w:sz w:val="20"/>
          <w:szCs w:val="20"/>
          <w:lang w:val="es-ES"/>
        </w:rPr>
        <w:t>բավարարում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են</w:t>
      </w:r>
      <w:r>
        <w:rPr>
          <w:rFonts w:ascii="GHEA Grapalat" w:hAnsi="GHEA Grapalat" w:cs="Arial"/>
          <w:sz w:val="20"/>
          <w:szCs w:val="20"/>
          <w:lang w:val="es-ES"/>
        </w:rPr>
        <w:t xml:space="preserve"> «</w:t>
      </w:r>
      <w:r w:rsidR="008B1CD2">
        <w:rPr>
          <w:rFonts w:ascii="GHEA Grapalat" w:hAnsi="GHEA Grapalat" w:cs="Arial"/>
          <w:sz w:val="20"/>
          <w:szCs w:val="20"/>
          <w:lang w:val="es-ES"/>
        </w:rPr>
        <w:t>ԵՔ-ԲՄԱՇՁԲ-</w:t>
      </w:r>
      <w:r w:rsidR="0005598C">
        <w:rPr>
          <w:rFonts w:ascii="GHEA Grapalat" w:hAnsi="GHEA Grapalat" w:cs="Arial"/>
          <w:sz w:val="20"/>
          <w:szCs w:val="20"/>
          <w:lang w:val="es-ES"/>
        </w:rPr>
        <w:t>24/</w:t>
      </w:r>
      <w:proofErr w:type="gramStart"/>
      <w:r w:rsidR="0005598C">
        <w:rPr>
          <w:rFonts w:ascii="GHEA Grapalat" w:hAnsi="GHEA Grapalat" w:cs="Arial"/>
          <w:sz w:val="20"/>
          <w:szCs w:val="20"/>
          <w:lang w:val="es-ES"/>
        </w:rPr>
        <w:t>42</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իրավունքի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ընտրված</w:t>
      </w:r>
    </w:p>
    <w:p w14:paraId="3E6F9F0A" w14:textId="77777777" w:rsidR="004E191A" w:rsidRDefault="004E191A" w:rsidP="004E191A">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5B351115" w14:textId="77777777" w:rsidR="004E191A" w:rsidRDefault="004E191A" w:rsidP="004E191A">
      <w:pPr>
        <w:jc w:val="both"/>
        <w:rPr>
          <w:rFonts w:ascii="GHEA Grapalat" w:hAnsi="GHEA Grapalat" w:cs="Arial"/>
          <w:sz w:val="20"/>
          <w:szCs w:val="20"/>
          <w:lang w:val="af-ZA"/>
        </w:rPr>
      </w:pPr>
      <w:r>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Pr>
          <w:rFonts w:ascii="GHEA Grapalat" w:hAnsi="GHEA Grapalat" w:cs="Sylfaen"/>
          <w:sz w:val="22"/>
          <w:szCs w:val="22"/>
          <w:lang w:val="es-ES"/>
        </w:rPr>
        <w:t xml:space="preserve">  </w:t>
      </w:r>
    </w:p>
    <w:p w14:paraId="1DDD334A" w14:textId="7B6807CD" w:rsidR="004E191A" w:rsidRDefault="004E191A" w:rsidP="004E191A">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lang w:val="es-ES"/>
        </w:rPr>
        <w:t>«</w:t>
      </w:r>
      <w:r w:rsidR="008B1CD2">
        <w:rPr>
          <w:rFonts w:ascii="GHEA Grapalat" w:hAnsi="GHEA Grapalat" w:cs="Sylfaen"/>
          <w:sz w:val="22"/>
          <w:szCs w:val="22"/>
          <w:lang w:val="hy-AM"/>
        </w:rPr>
        <w:t>ԵՔ-ԲՄԱՇՁԲ-</w:t>
      </w:r>
      <w:r w:rsidR="0005598C">
        <w:rPr>
          <w:rFonts w:ascii="GHEA Grapalat" w:hAnsi="GHEA Grapalat" w:cs="Sylfaen"/>
          <w:sz w:val="22"/>
          <w:szCs w:val="22"/>
          <w:lang w:val="hy-AM"/>
        </w:rPr>
        <w:t>24/42</w:t>
      </w:r>
      <w:r>
        <w:rPr>
          <w:rFonts w:ascii="GHEA Grapalat" w:hAnsi="GHEA Grapalat"/>
          <w:lang w:val="es-ES"/>
        </w:rPr>
        <w:t>»</w:t>
      </w:r>
      <w:r>
        <w:rPr>
          <w:rFonts w:ascii="GHEA Grapalat" w:hAnsi="GHEA Grapalat" w:cs="Sylfaen"/>
          <w:sz w:val="22"/>
          <w:szCs w:val="22"/>
          <w:lang w:val="hy-AM"/>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մասնակցելու</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w:t>
      </w:r>
      <w:r>
        <w:rPr>
          <w:rFonts w:ascii="GHEA Grapalat" w:hAnsi="GHEA Grapalat" w:cs="Sylfaen"/>
          <w:sz w:val="22"/>
          <w:szCs w:val="22"/>
          <w:lang w:val="es-ES"/>
        </w:rPr>
        <w:t xml:space="preserve">  </w:t>
      </w:r>
    </w:p>
    <w:p w14:paraId="4A055D7F" w14:textId="77777777" w:rsidR="004E191A" w:rsidRDefault="004E191A" w:rsidP="004E191A">
      <w:pPr>
        <w:numPr>
          <w:ilvl w:val="0"/>
          <w:numId w:val="3"/>
        </w:numPr>
        <w:ind w:left="0" w:firstLine="720"/>
        <w:jc w:val="both"/>
        <w:rPr>
          <w:rFonts w:ascii="GHEA Grapalat" w:hAnsi="GHEA Grapalat" w:cs="Arial"/>
          <w:sz w:val="20"/>
          <w:szCs w:val="20"/>
          <w:lang w:val="es-ES"/>
        </w:rPr>
      </w:pP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տվել</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տալու</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անբարեխիղճ մրցակցություն, </w:t>
      </w:r>
      <w:proofErr w:type="spellStart"/>
      <w:r>
        <w:rPr>
          <w:rFonts w:ascii="GHEA Grapalat" w:hAnsi="GHEA Grapalat" w:cs="Arial"/>
          <w:sz w:val="20"/>
          <w:szCs w:val="20"/>
          <w:lang w:val="es-ES"/>
        </w:rPr>
        <w:t>գերիշխող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դիրքի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չարաշահում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հակամրցակցային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համաձայնություն</w:t>
      </w:r>
      <w:proofErr w:type="spellEnd"/>
      <w:r>
        <w:rPr>
          <w:rFonts w:ascii="GHEA Grapalat" w:hAnsi="GHEA Grapalat" w:cs="Arial"/>
          <w:sz w:val="20"/>
          <w:szCs w:val="20"/>
          <w:lang w:val="es-ES"/>
        </w:rPr>
        <w:t>,</w:t>
      </w:r>
    </w:p>
    <w:p w14:paraId="4AE0B325" w14:textId="77777777" w:rsidR="004E191A" w:rsidRDefault="004E191A" w:rsidP="004E191A">
      <w:pPr>
        <w:numPr>
          <w:ilvl w:val="0"/>
          <w:numId w:val="3"/>
        </w:numPr>
        <w:ind w:left="0" w:firstLine="720"/>
        <w:jc w:val="both"/>
        <w:rPr>
          <w:rFonts w:ascii="GHEA Grapalat" w:hAnsi="GHEA Grapalat"/>
          <w:sz w:val="22"/>
          <w:szCs w:val="22"/>
          <w:lang w:val="es-ES"/>
        </w:rPr>
      </w:pPr>
      <w:proofErr w:type="spellStart"/>
      <w:r>
        <w:rPr>
          <w:rFonts w:ascii="GHEA Grapalat" w:hAnsi="GHEA Grapalat" w:cs="Arial"/>
          <w:sz w:val="20"/>
          <w:szCs w:val="20"/>
          <w:lang w:val="es-ES"/>
        </w:rPr>
        <w:t>բացակայում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r>
        <w:rPr>
          <w:rFonts w:ascii="GHEA Grapalat" w:hAnsi="GHEA Grapalat"/>
          <w:sz w:val="22"/>
          <w:szCs w:val="22"/>
          <w:lang w:val="es-ES"/>
        </w:rPr>
        <w:t xml:space="preserve"> </w:t>
      </w:r>
    </w:p>
    <w:p w14:paraId="29455C66" w14:textId="77777777" w:rsidR="004E191A" w:rsidRDefault="004E191A" w:rsidP="004E191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64F6733E"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փոխկապակցված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անձանց</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5DB00895" w14:textId="77777777" w:rsidR="004E191A" w:rsidRDefault="004E191A" w:rsidP="004E191A">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45462E05"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հիմնադրված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ավելի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քան</w:t>
      </w:r>
      <w:proofErr w:type="spellEnd"/>
      <w:r>
        <w:rPr>
          <w:rFonts w:ascii="GHEA Grapalat" w:hAnsi="GHEA Grapalat" w:cs="Arial"/>
          <w:sz w:val="20"/>
          <w:szCs w:val="20"/>
          <w:lang w:val="es-ES"/>
        </w:rPr>
        <w:t xml:space="preserve">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p>
    <w:p w14:paraId="3060534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lastRenderedPageBreak/>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7A66AB7E" w14:textId="77777777" w:rsidR="004E191A" w:rsidRDefault="004E191A" w:rsidP="004E191A">
      <w:pPr>
        <w:jc w:val="both"/>
        <w:rPr>
          <w:rFonts w:ascii="GHEA Grapalat" w:hAnsi="GHEA Grapalat" w:cs="Arial"/>
          <w:sz w:val="20"/>
          <w:szCs w:val="20"/>
          <w:lang w:val="es-ES"/>
        </w:rPr>
      </w:pPr>
      <w:proofErr w:type="spellStart"/>
      <w:r>
        <w:rPr>
          <w:rFonts w:ascii="GHEA Grapalat" w:hAnsi="GHEA Grapalat" w:cs="Arial"/>
          <w:sz w:val="20"/>
          <w:szCs w:val="20"/>
          <w:lang w:val="es-ES"/>
        </w:rPr>
        <w:t>պատկանող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բաժնեմաս</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փայաբաժին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ունեցող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կազմակերպությունների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միաժամանակյա</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դեպք</w:t>
      </w:r>
      <w:proofErr w:type="spellEnd"/>
      <w:r>
        <w:rPr>
          <w:rFonts w:ascii="GHEA Grapalat" w:hAnsi="GHEA Grapalat" w:cs="Arial"/>
          <w:sz w:val="20"/>
          <w:szCs w:val="20"/>
          <w:lang w:val="es-ES"/>
        </w:rPr>
        <w:t>:</w:t>
      </w:r>
    </w:p>
    <w:p w14:paraId="4FCDFA88" w14:textId="77777777" w:rsidR="004E191A" w:rsidRDefault="004E191A" w:rsidP="004E191A">
      <w:pPr>
        <w:jc w:val="both"/>
        <w:rPr>
          <w:rFonts w:ascii="GHEA Grapalat" w:hAnsi="GHEA Grapalat"/>
          <w:sz w:val="22"/>
          <w:szCs w:val="22"/>
          <w:u w:val="single"/>
          <w:lang w:val="hy-AM"/>
        </w:rPr>
      </w:pPr>
      <w:proofErr w:type="spellStart"/>
      <w:r>
        <w:rPr>
          <w:rFonts w:ascii="GHEA Grapalat" w:hAnsi="GHEA Grapalat" w:cs="Arial"/>
          <w:sz w:val="20"/>
          <w:szCs w:val="20"/>
          <w:lang w:val="es-ES"/>
        </w:rPr>
        <w:t>Ստորև</w:t>
      </w:r>
      <w:proofErr w:type="spellEnd"/>
      <w:r>
        <w:rPr>
          <w:rFonts w:ascii="GHEA Grapalat" w:hAnsi="GHEA Grapalat" w:cs="Arial"/>
          <w:sz w:val="20"/>
          <w:szCs w:val="20"/>
          <w:lang w:val="es-ES"/>
        </w:rPr>
        <w:t xml:space="preserve"> </w:t>
      </w:r>
      <w:proofErr w:type="spellStart"/>
      <w:proofErr w:type="gram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է</w:t>
      </w:r>
      <w:proofErr w:type="gramEnd"/>
      <w:r>
        <w:rPr>
          <w:rFonts w:ascii="GHEA Grapalat" w:hAnsi="GHEA Grapalat" w:cs="Arial"/>
          <w:sz w:val="20"/>
          <w:szCs w:val="20"/>
          <w:lang w:val="hy-AM"/>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 xml:space="preserve">-ի </w:t>
      </w:r>
      <w:proofErr w:type="spellStart"/>
      <w:r>
        <w:rPr>
          <w:rFonts w:ascii="GHEA Grapalat" w:hAnsi="GHEA Grapalat" w:cs="Arial"/>
          <w:sz w:val="20"/>
          <w:szCs w:val="20"/>
          <w:lang w:val="es-ES"/>
        </w:rPr>
        <w:t>իրական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շահառուների</w:t>
      </w:r>
    </w:p>
    <w:p w14:paraId="2C1113B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hy-AM"/>
        </w:rPr>
        <w:t xml:space="preserve">         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62D3070" w14:textId="77777777" w:rsidR="004E191A" w:rsidRDefault="004E191A" w:rsidP="004E191A">
      <w:pPr>
        <w:jc w:val="both"/>
        <w:rPr>
          <w:rFonts w:ascii="GHEA Grapalat" w:hAnsi="GHEA Grapalat" w:cs="Sylfaen"/>
          <w:sz w:val="20"/>
          <w:lang w:val="es-ES"/>
        </w:rPr>
      </w:pPr>
    </w:p>
    <w:p w14:paraId="2EA808F0" w14:textId="77777777" w:rsidR="004E191A" w:rsidRDefault="004E191A" w:rsidP="004E191A">
      <w:pPr>
        <w:ind w:left="-142" w:firstLine="284"/>
        <w:jc w:val="both"/>
        <w:rPr>
          <w:rFonts w:ascii="GHEA Grapalat" w:hAnsi="GHEA Grapalat" w:cs="Sylfaen"/>
          <w:sz w:val="20"/>
          <w:lang w:val="es-ES"/>
        </w:rPr>
      </w:pPr>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տեղեկություններ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պարունակող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կայքէջի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հղումը</w:t>
      </w:r>
      <w:proofErr w:type="spellEnd"/>
      <w:r>
        <w:rPr>
          <w:rFonts w:ascii="GHEA Grapalat" w:hAnsi="GHEA Grapalat" w:cs="Arial"/>
          <w:sz w:val="20"/>
          <w:szCs w:val="20"/>
          <w:lang w:val="es-ES"/>
        </w:rPr>
        <w:t>՝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p>
    <w:p w14:paraId="7F6BA744" w14:textId="77777777" w:rsidR="004E191A" w:rsidRDefault="004E191A" w:rsidP="004E191A">
      <w:pPr>
        <w:jc w:val="right"/>
        <w:rPr>
          <w:rFonts w:ascii="GHEA Grapalat" w:hAnsi="GHEA Grapalat"/>
          <w:sz w:val="10"/>
          <w:szCs w:val="10"/>
          <w:lang w:val="es-ES"/>
        </w:rPr>
      </w:pPr>
    </w:p>
    <w:p w14:paraId="5FFCD1DD" w14:textId="77777777" w:rsidR="004E191A" w:rsidRDefault="004E191A" w:rsidP="004E191A">
      <w:pPr>
        <w:ind w:firstLine="708"/>
        <w:jc w:val="both"/>
        <w:rPr>
          <w:rFonts w:ascii="GHEA Grapalat" w:hAnsi="GHEA Grapalat"/>
          <w:sz w:val="20"/>
          <w:lang w:val="es-ES"/>
        </w:rPr>
      </w:pPr>
      <w:proofErr w:type="spellStart"/>
      <w:r>
        <w:rPr>
          <w:rFonts w:ascii="GHEA Grapalat" w:hAnsi="GHEA Grapalat"/>
          <w:sz w:val="20"/>
          <w:lang w:val="es-ES"/>
        </w:rPr>
        <w:t>Կից</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հրավերին</w:t>
      </w:r>
      <w:proofErr w:type="spellEnd"/>
      <w:r>
        <w:rPr>
          <w:rFonts w:ascii="GHEA Grapalat" w:hAnsi="GHEA Grapalat"/>
          <w:sz w:val="20"/>
          <w:lang w:val="es-ES"/>
        </w:rPr>
        <w:t xml:space="preserve"> </w:t>
      </w:r>
      <w:proofErr w:type="spellStart"/>
      <w:r>
        <w:rPr>
          <w:rFonts w:ascii="GHEA Grapalat" w:hAnsi="GHEA Grapalat"/>
          <w:sz w:val="20"/>
          <w:lang w:val="es-ES"/>
        </w:rPr>
        <w:t>կցված</w:t>
      </w:r>
      <w:proofErr w:type="spellEnd"/>
      <w:r>
        <w:rPr>
          <w:rFonts w:ascii="GHEA Grapalat" w:hAnsi="GHEA Grapalat"/>
          <w:sz w:val="20"/>
          <w:lang w:val="es-ES"/>
        </w:rPr>
        <w:t xml:space="preserve"> </w:t>
      </w:r>
      <w:proofErr w:type="spellStart"/>
      <w:r>
        <w:rPr>
          <w:rFonts w:ascii="GHEA Grapalat" w:hAnsi="GHEA Grapalat"/>
          <w:sz w:val="20"/>
          <w:lang w:val="es-ES"/>
        </w:rPr>
        <w:t>նախագծային</w:t>
      </w:r>
      <w:proofErr w:type="spellEnd"/>
      <w:r>
        <w:rPr>
          <w:rFonts w:ascii="GHEA Grapalat" w:hAnsi="GHEA Grapalat"/>
          <w:sz w:val="20"/>
          <w:lang w:val="es-ES"/>
        </w:rPr>
        <w:t xml:space="preserve"> </w:t>
      </w:r>
      <w:proofErr w:type="spellStart"/>
      <w:r>
        <w:rPr>
          <w:rFonts w:ascii="GHEA Grapalat" w:hAnsi="GHEA Grapalat"/>
          <w:sz w:val="20"/>
          <w:lang w:val="es-ES"/>
        </w:rPr>
        <w:t>փաստաթղթերով</w:t>
      </w:r>
      <w:proofErr w:type="spellEnd"/>
      <w:r>
        <w:rPr>
          <w:rFonts w:ascii="GHEA Grapalat" w:hAnsi="GHEA Grapalat"/>
          <w:sz w:val="20"/>
          <w:lang w:val="es-ES"/>
        </w:rPr>
        <w:t xml:space="preserve"> </w:t>
      </w:r>
      <w:proofErr w:type="spellStart"/>
      <w:r>
        <w:rPr>
          <w:rFonts w:ascii="GHEA Grapalat" w:hAnsi="GHEA Grapalat"/>
          <w:sz w:val="20"/>
          <w:lang w:val="es-ES"/>
        </w:rPr>
        <w:t>սահմանված</w:t>
      </w:r>
      <w:proofErr w:type="spellEnd"/>
      <w:r>
        <w:rPr>
          <w:rFonts w:ascii="GHEA Grapalat" w:hAnsi="GHEA Grapalat"/>
          <w:sz w:val="20"/>
          <w:lang w:val="es-ES"/>
        </w:rPr>
        <w:t xml:space="preserve"> </w:t>
      </w:r>
      <w:proofErr w:type="spellStart"/>
      <w:r>
        <w:rPr>
          <w:rFonts w:ascii="GHEA Grapalat" w:hAnsi="GHEA Grapalat"/>
          <w:sz w:val="20"/>
          <w:lang w:val="es-ES"/>
        </w:rPr>
        <w:t>տեխնիկական</w:t>
      </w:r>
      <w:proofErr w:type="spellEnd"/>
      <w:r>
        <w:rPr>
          <w:rFonts w:ascii="GHEA Grapalat" w:hAnsi="GHEA Grapalat"/>
          <w:sz w:val="20"/>
          <w:lang w:val="es-ES"/>
        </w:rPr>
        <w:t xml:space="preserve"> </w:t>
      </w:r>
      <w:proofErr w:type="spellStart"/>
      <w:r>
        <w:rPr>
          <w:rFonts w:ascii="GHEA Grapalat" w:hAnsi="GHEA Grapalat"/>
          <w:sz w:val="20"/>
          <w:lang w:val="es-ES"/>
        </w:rPr>
        <w:t>բնութագրերին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համապատասխանող</w:t>
      </w:r>
      <w:proofErr w:type="spellEnd"/>
      <w:r>
        <w:rPr>
          <w:rFonts w:ascii="GHEA Grapalat" w:hAnsi="GHEA Grapalat"/>
          <w:sz w:val="20"/>
          <w:lang w:val="es-ES"/>
        </w:rPr>
        <w:t xml:space="preserve"> </w:t>
      </w:r>
      <w:r>
        <w:rPr>
          <w:rFonts w:ascii="GHEA Grapalat" w:hAnsi="GHEA Grapalat"/>
          <w:sz w:val="20"/>
          <w:lang w:val="hy-AM"/>
        </w:rPr>
        <w:t xml:space="preserve">նյութերի և </w:t>
      </w:r>
      <w:r>
        <w:rPr>
          <w:rFonts w:ascii="GHEA Grapalat" w:hAnsi="GHEA Grapalat"/>
          <w:sz w:val="20"/>
          <w:lang w:val="es-ES"/>
        </w:rPr>
        <w:t>(</w:t>
      </w:r>
      <w:r>
        <w:rPr>
          <w:rFonts w:ascii="GHEA Grapalat" w:hAnsi="GHEA Grapalat"/>
          <w:sz w:val="20"/>
          <w:lang w:val="hy-AM"/>
        </w:rPr>
        <w:t>կամ</w:t>
      </w:r>
      <w:r>
        <w:rPr>
          <w:rFonts w:ascii="GHEA Grapalat" w:hAnsi="GHEA Grapalat"/>
          <w:sz w:val="20"/>
          <w:lang w:val="es-ES"/>
        </w:rPr>
        <w:t>)</w:t>
      </w:r>
      <w:r>
        <w:rPr>
          <w:rFonts w:ascii="GHEA Grapalat" w:hAnsi="GHEA Grapalat"/>
          <w:sz w:val="20"/>
          <w:lang w:val="hy-AM"/>
        </w:rPr>
        <w:t xml:space="preserve"> </w:t>
      </w:r>
      <w:proofErr w:type="spellStart"/>
      <w:r>
        <w:rPr>
          <w:rFonts w:ascii="GHEA Grapalat" w:hAnsi="GHEA Grapalat"/>
          <w:sz w:val="20"/>
          <w:lang w:val="es-ES"/>
        </w:rPr>
        <w:t>սարքերի</w:t>
      </w:r>
      <w:proofErr w:type="spellEnd"/>
      <w:r>
        <w:rPr>
          <w:rFonts w:ascii="GHEA Grapalat" w:hAnsi="GHEA Grapalat"/>
          <w:sz w:val="20"/>
          <w:lang w:val="es-ES"/>
        </w:rPr>
        <w:t xml:space="preserve"> </w:t>
      </w:r>
      <w:r>
        <w:rPr>
          <w:rFonts w:ascii="GHEA Grapalat" w:hAnsi="GHEA Grapalat"/>
          <w:sz w:val="20"/>
          <w:lang w:val="hy-AM"/>
        </w:rPr>
        <w:t>ու</w:t>
      </w:r>
      <w:r>
        <w:rPr>
          <w:rFonts w:ascii="GHEA Grapalat" w:hAnsi="GHEA Grapalat"/>
          <w:sz w:val="20"/>
          <w:lang w:val="es-ES"/>
        </w:rPr>
        <w:t xml:space="preserve"> </w:t>
      </w:r>
      <w:proofErr w:type="spellStart"/>
      <w:r>
        <w:rPr>
          <w:rFonts w:ascii="GHEA Grapalat" w:hAnsi="GHEA Grapalat"/>
          <w:sz w:val="20"/>
          <w:lang w:val="es-ES"/>
        </w:rPr>
        <w:t>սարքավորումների</w:t>
      </w:r>
      <w:proofErr w:type="spellEnd"/>
      <w:r>
        <w:rPr>
          <w:rFonts w:ascii="GHEA Grapalat" w:hAnsi="GHEA Grapalat"/>
          <w:sz w:val="20"/>
          <w:lang w:val="es-ES"/>
        </w:rPr>
        <w:t xml:space="preserve"> </w:t>
      </w:r>
      <w:r>
        <w:rPr>
          <w:rFonts w:ascii="GHEA Grapalat" w:hAnsi="GHEA Grapalat"/>
          <w:sz w:val="20"/>
          <w:lang w:val="hy-AM"/>
        </w:rPr>
        <w:t xml:space="preserve">տեղադրման պարտավորության մասին </w:t>
      </w:r>
      <w:proofErr w:type="gramStart"/>
      <w:r>
        <w:rPr>
          <w:rFonts w:ascii="GHEA Grapalat" w:hAnsi="GHEA Grapalat"/>
          <w:sz w:val="20"/>
          <w:lang w:val="hy-AM"/>
        </w:rPr>
        <w:t>հավաստումը</w:t>
      </w:r>
      <w:r>
        <w:rPr>
          <w:rFonts w:ascii="GHEA Grapalat" w:hAnsi="GHEA Grapalat"/>
          <w:sz w:val="20"/>
          <w:lang w:val="es-ES"/>
        </w:rPr>
        <w:t>:*</w:t>
      </w:r>
      <w:proofErr w:type="gramEnd"/>
      <w:r>
        <w:rPr>
          <w:rFonts w:ascii="GHEA Grapalat" w:hAnsi="GHEA Grapalat"/>
          <w:sz w:val="20"/>
          <w:lang w:val="es-ES"/>
        </w:rPr>
        <w:t>**</w:t>
      </w:r>
    </w:p>
    <w:p w14:paraId="010BF65D" w14:textId="77777777" w:rsidR="004E191A" w:rsidRDefault="004E191A" w:rsidP="004E191A">
      <w:pPr>
        <w:ind w:firstLine="708"/>
        <w:jc w:val="both"/>
        <w:rPr>
          <w:rFonts w:ascii="GHEA Grapalat" w:hAnsi="GHEA Grapalat"/>
          <w:sz w:val="20"/>
          <w:lang w:val="es-ES"/>
        </w:rPr>
      </w:pPr>
    </w:p>
    <w:p w14:paraId="42F6F08D" w14:textId="77777777" w:rsidR="004E191A" w:rsidRDefault="004E191A" w:rsidP="004E191A">
      <w:pPr>
        <w:ind w:firstLine="708"/>
        <w:jc w:val="both"/>
        <w:rPr>
          <w:rFonts w:ascii="GHEA Grapalat" w:hAnsi="GHEA Grapalat"/>
          <w:sz w:val="20"/>
          <w:lang w:val="es-ES"/>
        </w:rPr>
      </w:pPr>
    </w:p>
    <w:p w14:paraId="167735DB" w14:textId="77777777" w:rsidR="004E191A" w:rsidRDefault="004E191A" w:rsidP="004E191A">
      <w:pPr>
        <w:ind w:firstLine="708"/>
        <w:jc w:val="both"/>
        <w:rPr>
          <w:rFonts w:ascii="GHEA Grapalat" w:hAnsi="GHEA Grapalat"/>
          <w:sz w:val="20"/>
          <w:lang w:val="es-ES"/>
        </w:rPr>
      </w:pPr>
    </w:p>
    <w:p w14:paraId="7659CF53" w14:textId="77777777" w:rsidR="004E191A" w:rsidRDefault="004E191A" w:rsidP="004E191A">
      <w:pPr>
        <w:jc w:val="both"/>
        <w:rPr>
          <w:del w:id="8" w:author="Sergey Shahnazaryan" w:date="2024-02-09T10:38:00Z"/>
          <w:rFonts w:ascii="GHEA Grapalat" w:hAnsi="GHEA Grapalat"/>
          <w:sz w:val="20"/>
          <w:lang w:val="es-ES"/>
        </w:rPr>
      </w:pPr>
    </w:p>
    <w:p w14:paraId="6E7388E7" w14:textId="77777777" w:rsidR="004E191A" w:rsidRDefault="004E191A" w:rsidP="004E191A">
      <w:pPr>
        <w:jc w:val="both"/>
        <w:rPr>
          <w:rFonts w:ascii="GHEA Grapalat" w:hAnsi="GHEA Grapalat"/>
          <w:sz w:val="20"/>
          <w:lang w:val="es-ES"/>
        </w:rPr>
      </w:pPr>
    </w:p>
    <w:p w14:paraId="6157F988" w14:textId="77777777" w:rsidR="004E191A" w:rsidRDefault="004E191A" w:rsidP="004E191A">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070CBABD" w14:textId="77777777" w:rsidR="004E191A" w:rsidRDefault="004E191A" w:rsidP="004E191A">
      <w:pPr>
        <w:jc w:val="both"/>
        <w:rPr>
          <w:rFonts w:ascii="GHEA Grapalat" w:hAnsi="GHEA Grapalat" w:cs="Arial"/>
          <w:sz w:val="20"/>
          <w:vertAlign w:val="superscript"/>
          <w:lang w:val="es-ES"/>
        </w:rPr>
      </w:pPr>
    </w:p>
    <w:p w14:paraId="0E64A075" w14:textId="77777777" w:rsidR="004E191A" w:rsidRDefault="004E191A" w:rsidP="004E191A">
      <w:pPr>
        <w:jc w:val="both"/>
        <w:rPr>
          <w:rFonts w:ascii="GHEA Grapalat" w:hAnsi="GHEA Grapalat"/>
          <w:sz w:val="20"/>
          <w:lang w:val="hy-AM"/>
        </w:rPr>
      </w:pPr>
      <w:r>
        <w:rPr>
          <w:rFonts w:ascii="GHEA Grapalat" w:hAnsi="GHEA Grapalat"/>
          <w:sz w:val="20"/>
          <w:lang w:val="hy-AM"/>
        </w:rPr>
        <w:t xml:space="preserve">    </w:t>
      </w:r>
    </w:p>
    <w:p w14:paraId="456C5A08" w14:textId="77777777" w:rsidR="004E191A" w:rsidRDefault="004E191A" w:rsidP="004E191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68C6C137" w14:textId="77777777" w:rsidR="004E191A" w:rsidRDefault="004E191A" w:rsidP="0015595A">
      <w:pPr>
        <w:pStyle w:val="NormalWeb"/>
      </w:pPr>
    </w:p>
    <w:p w14:paraId="2BEF52CB" w14:textId="77777777" w:rsidR="004E191A" w:rsidRDefault="004E191A" w:rsidP="0015595A">
      <w:pPr>
        <w:pStyle w:val="NormalWeb"/>
      </w:pPr>
    </w:p>
    <w:p w14:paraId="1747FA3C" w14:textId="77777777" w:rsidR="004E191A" w:rsidRPr="00B96991" w:rsidRDefault="004E191A" w:rsidP="00B96991">
      <w:pPr>
        <w:jc w:val="both"/>
        <w:rPr>
          <w:rFonts w:ascii="GHEA Grapalat" w:hAnsi="GHEA Grapalat"/>
          <w:iCs/>
          <w:sz w:val="16"/>
          <w:szCs w:val="16"/>
          <w:lang w:val="hy-AM" w:eastAsia="ru-RU"/>
        </w:rPr>
      </w:pPr>
      <w:r>
        <w:rPr>
          <w:rFonts w:ascii="GHEA Grapalat" w:hAnsi="GHEA Grapalat"/>
          <w:i/>
          <w:sz w:val="18"/>
          <w:szCs w:val="18"/>
          <w:lang w:val="hy-AM"/>
        </w:rPr>
        <w:t>*</w:t>
      </w:r>
      <w:r w:rsidRPr="00B96991">
        <w:rPr>
          <w:rFonts w:ascii="GHEA Grapalat" w:hAnsi="GHEA Grapalat"/>
          <w:iCs/>
          <w:sz w:val="16"/>
          <w:szCs w:val="16"/>
          <w:lang w:val="hy-AM" w:eastAsia="ru-RU"/>
        </w:rPr>
        <w:t>լրացվում է հանձնաժողովի քարտուղարի կողմից` մինչև հրավերը տեղեկագրում հրապարակելը:</w:t>
      </w:r>
    </w:p>
    <w:p w14:paraId="3F578406"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B96991">
        <w:rPr>
          <w:rFonts w:ascii="Calibri" w:hAnsi="Calibri" w:cs="Calibri"/>
          <w:iCs/>
          <w:sz w:val="16"/>
          <w:szCs w:val="16"/>
          <w:lang w:val="hy-AM" w:eastAsia="ru-RU"/>
        </w:rPr>
        <w:t> </w:t>
      </w:r>
      <w:r w:rsidRPr="00B96991">
        <w:rPr>
          <w:rFonts w:ascii="GHEA Grapalat" w:hAnsi="GHEA Grapalat" w:cs="GHEA Grapalat"/>
          <w:iCs/>
          <w:sz w:val="16"/>
          <w:szCs w:val="16"/>
          <w:lang w:val="hy-AM" w:eastAsia="ru-RU"/>
        </w:rPr>
        <w:t>մասին»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օրենքի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համաձայն՝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իրավաբանական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անձանց</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պետական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ռեգիստրի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գործակալությունում</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գրանցած՝</w:t>
      </w:r>
      <w:r w:rsidRPr="00B96991">
        <w:rPr>
          <w:rFonts w:ascii="GHEA Grapalat" w:hAnsi="GHEA Grapalat"/>
          <w:iCs/>
          <w:sz w:val="16"/>
          <w:szCs w:val="16"/>
          <w:lang w:val="hy-AM" w:eastAsia="ru-RU"/>
        </w:rPr>
        <w:t xml:space="preserve"> իր իրական շահառուների վերաբերյալ տեղեկություններ պարունակող կայքէջի հղումը,</w:t>
      </w:r>
    </w:p>
    <w:p w14:paraId="1B70A4D0"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4B6F6FBE" w14:textId="77777777" w:rsidR="004E191A" w:rsidRPr="00B96991" w:rsidRDefault="004E191A" w:rsidP="0015595A">
      <w:pPr>
        <w:pStyle w:val="NormalWeb"/>
      </w:pPr>
      <w:r w:rsidRPr="00B96991">
        <w:t xml:space="preserve"> -եթե մասնակիցը անհատ ձեռնարկատեր  է կամ ֆիզիկական անձ, ապա իրական շահառուների վերաբերյալ տեղեկատվություն չի ներկայացնում:</w:t>
      </w:r>
    </w:p>
    <w:p w14:paraId="0D1E9E00" w14:textId="77777777" w:rsidR="004E191A" w:rsidRPr="00B96991" w:rsidRDefault="004E191A" w:rsidP="00B96991">
      <w:pPr>
        <w:jc w:val="both"/>
        <w:rPr>
          <w:rFonts w:ascii="GHEA Grapalat" w:hAnsi="GHEA Grapalat" w:cs="Sylfaen"/>
          <w:iCs/>
          <w:sz w:val="16"/>
          <w:szCs w:val="16"/>
          <w:lang w:val="hy-AM"/>
        </w:rPr>
      </w:pP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պարբերությունը</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և</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հավելված</w:t>
      </w:r>
      <w:r w:rsidRPr="00B96991">
        <w:rPr>
          <w:rFonts w:ascii="GHEA Grapalat" w:hAnsi="GHEA Grapalat"/>
          <w:iCs/>
          <w:sz w:val="16"/>
          <w:szCs w:val="16"/>
          <w:lang w:val="af-ZA" w:eastAsia="ru-RU"/>
        </w:rPr>
        <w:t xml:space="preserve"> 1.1 </w:t>
      </w:r>
      <w:r w:rsidRPr="00B96991">
        <w:rPr>
          <w:rFonts w:ascii="GHEA Grapalat" w:hAnsi="GHEA Grapalat"/>
          <w:iCs/>
          <w:sz w:val="16"/>
          <w:szCs w:val="16"/>
          <w:lang w:val="hy-AM" w:eastAsia="ru-RU"/>
        </w:rPr>
        <w:t>հանվում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եթե</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գնման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առարկան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չի</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հանդիսանում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շինարարական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աշխատանքներ:</w:t>
      </w:r>
    </w:p>
    <w:p w14:paraId="6AA00E89" w14:textId="77777777" w:rsidR="004E191A" w:rsidRDefault="004E191A" w:rsidP="0015595A">
      <w:pPr>
        <w:pStyle w:val="NormalWeb"/>
      </w:pPr>
      <w:r>
        <w:br w:type="page"/>
      </w:r>
      <w:r>
        <w:lastRenderedPageBreak/>
        <w:t xml:space="preserve"> </w:t>
      </w:r>
    </w:p>
    <w:p w14:paraId="14127F04" w14:textId="77777777" w:rsidR="004E191A" w:rsidRDefault="004E191A" w:rsidP="0015595A">
      <w:pPr>
        <w:pStyle w:val="NormalWeb"/>
      </w:pPr>
    </w:p>
    <w:p w14:paraId="249F8536" w14:textId="77777777" w:rsidR="004E191A" w:rsidRDefault="004E191A" w:rsidP="0015595A">
      <w:pPr>
        <w:pStyle w:val="NormalWeb"/>
      </w:pPr>
    </w:p>
    <w:p w14:paraId="16C62A68" w14:textId="77777777" w:rsidR="004E191A" w:rsidRPr="0073644E" w:rsidRDefault="004E191A" w:rsidP="008D7F10">
      <w:pPr>
        <w:pStyle w:val="Heading3"/>
        <w:spacing w:line="240" w:lineRule="auto"/>
        <w:ind w:firstLine="567"/>
        <w:jc w:val="right"/>
        <w:rPr>
          <w:rFonts w:ascii="GHEA Grapalat" w:hAnsi="GHEA Grapalat" w:cs="Arial"/>
          <w:bCs/>
          <w:i w:val="0"/>
          <w:lang w:val="hy-AM"/>
        </w:rPr>
      </w:pPr>
      <w:r w:rsidRPr="0073644E">
        <w:rPr>
          <w:rFonts w:ascii="GHEA Grapalat" w:hAnsi="GHEA Grapalat" w:cs="Sylfaen"/>
          <w:bCs/>
          <w:i w:val="0"/>
          <w:lang w:val="hy-AM"/>
        </w:rPr>
        <w:t>Հավելված</w:t>
      </w:r>
      <w:r w:rsidRPr="0073644E">
        <w:rPr>
          <w:rFonts w:ascii="GHEA Grapalat" w:hAnsi="GHEA Grapalat" w:cs="Arial"/>
          <w:bCs/>
          <w:i w:val="0"/>
          <w:lang w:val="hy-AM"/>
        </w:rPr>
        <w:t xml:space="preserve"> 1.3**</w:t>
      </w:r>
    </w:p>
    <w:p w14:paraId="4B559DB0" w14:textId="61F1D870" w:rsidR="004E191A" w:rsidRPr="0073644E" w:rsidRDefault="004E191A" w:rsidP="008D7F10">
      <w:pPr>
        <w:pStyle w:val="NormalWeb"/>
        <w:jc w:val="right"/>
        <w:rPr>
          <w:rFonts w:cs="Arial"/>
        </w:rPr>
      </w:pPr>
      <w:r w:rsidRPr="0073644E">
        <w:t>«</w:t>
      </w:r>
      <w:r w:rsidR="008B1CD2" w:rsidRPr="0073644E">
        <w:t>ԵՔ-ԲՄԱՇՁԲ-</w:t>
      </w:r>
      <w:r w:rsidR="0005598C">
        <w:t>24/42</w:t>
      </w:r>
      <w:r w:rsidRPr="0073644E">
        <w:t>»*  ծածկագրով</w:t>
      </w:r>
    </w:p>
    <w:p w14:paraId="2E8F54D6" w14:textId="77777777" w:rsidR="004E191A" w:rsidRPr="0073644E" w:rsidRDefault="004E191A" w:rsidP="008D7F10">
      <w:pPr>
        <w:pStyle w:val="NormalWeb"/>
        <w:jc w:val="right"/>
      </w:pPr>
      <w:r w:rsidRPr="0073644E">
        <w:t xml:space="preserve">                                                                                                                           բաց</w:t>
      </w:r>
      <w:r w:rsidRPr="0073644E">
        <w:rPr>
          <w:rFonts w:cs="Arial"/>
        </w:rPr>
        <w:t xml:space="preserve"> մրցույթի </w:t>
      </w:r>
      <w:r w:rsidRPr="0073644E">
        <w:t>հրավերի</w:t>
      </w:r>
    </w:p>
    <w:p w14:paraId="3DED3B70" w14:textId="77777777" w:rsidR="006A2242" w:rsidRDefault="006A2242" w:rsidP="004E191A">
      <w:pPr>
        <w:ind w:left="360" w:hanging="360"/>
        <w:jc w:val="center"/>
        <w:rPr>
          <w:rFonts w:ascii="GHEA Grapalat" w:eastAsia="GHEA Grapalat" w:hAnsi="GHEA Grapalat" w:cs="GHEA Grapalat"/>
          <w:lang w:val="hy-AM"/>
        </w:rPr>
      </w:pPr>
    </w:p>
    <w:p w14:paraId="2275D42F" w14:textId="77777777" w:rsidR="006A2242" w:rsidRDefault="006A2242" w:rsidP="004E191A">
      <w:pPr>
        <w:ind w:left="360" w:hanging="360"/>
        <w:jc w:val="center"/>
        <w:rPr>
          <w:rFonts w:ascii="GHEA Grapalat" w:eastAsia="GHEA Grapalat" w:hAnsi="GHEA Grapalat" w:cs="GHEA Grapalat"/>
          <w:lang w:val="hy-AM"/>
        </w:rPr>
      </w:pPr>
    </w:p>
    <w:p w14:paraId="4BB65ECC" w14:textId="510E08D6"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ՁԵՎ</w:t>
      </w:r>
    </w:p>
    <w:p w14:paraId="2E5F95C5" w14:textId="77777777" w:rsidR="004E191A" w:rsidRDefault="004E191A" w:rsidP="0015595A">
      <w:pPr>
        <w:pStyle w:val="NormalWeb"/>
      </w:pPr>
    </w:p>
    <w:p w14:paraId="2401825B" w14:textId="77777777"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68F2A417" w14:textId="77777777" w:rsidR="004E191A" w:rsidRDefault="004E191A" w:rsidP="0015595A">
      <w:pPr>
        <w:pStyle w:val="NormalWeb"/>
      </w:pPr>
    </w:p>
    <w:p w14:paraId="3F8DE7B0" w14:textId="77777777" w:rsidR="004E191A" w:rsidRDefault="004E191A" w:rsidP="0015595A">
      <w:pPr>
        <w:pStyle w:val="NormalWeb"/>
      </w:pPr>
    </w:p>
    <w:p w14:paraId="41FE22E7" w14:textId="77777777" w:rsidR="004E191A" w:rsidRDefault="004E191A" w:rsidP="004E191A">
      <w:pPr>
        <w:ind w:left="360" w:hanging="360"/>
        <w:jc w:val="center"/>
        <w:rPr>
          <w:rFonts w:ascii="GHEA Grapalat" w:eastAsia="GHEA Grapalat" w:hAnsi="GHEA Grapalat" w:cs="GHEA Grapalat"/>
          <w:lang w:val="hy-AM"/>
        </w:rPr>
      </w:pPr>
    </w:p>
    <w:p w14:paraId="4D8DDB33" w14:textId="77777777" w:rsidR="004E191A" w:rsidRDefault="004E191A" w:rsidP="004E191A">
      <w:pPr>
        <w:numPr>
          <w:ilvl w:val="0"/>
          <w:numId w:val="4"/>
        </w:numPr>
        <w:spacing w:after="160" w:line="256" w:lineRule="auto"/>
        <w:rPr>
          <w:rFonts w:ascii="GHEA Grapalat" w:eastAsia="GHEA Grapalat" w:hAnsi="GHEA Grapalat" w:cs="GHEA Grapalat"/>
          <w:b/>
        </w:rPr>
      </w:pPr>
      <w:proofErr w:type="spellStart"/>
      <w:r>
        <w:rPr>
          <w:rFonts w:ascii="GHEA Grapalat" w:eastAsia="GHEA Grapalat" w:hAnsi="GHEA Grapalat" w:cs="GHEA Grapalat"/>
          <w:b/>
        </w:rPr>
        <w:t>Կազմակերպությունը</w:t>
      </w:r>
      <w:proofErr w:type="spellEnd"/>
    </w:p>
    <w:p w14:paraId="561F00DA"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E191A" w14:paraId="0CEB9C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70966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0475DF0" w14:textId="77777777" w:rsidR="004E191A" w:rsidRDefault="004E191A">
            <w:pPr>
              <w:spacing w:before="240" w:after="240"/>
              <w:rPr>
                <w:rFonts w:ascii="GHEA Grapalat" w:eastAsia="GHEA Grapalat" w:hAnsi="GHEA Grapalat" w:cs="GHEA Grapalat"/>
              </w:rPr>
            </w:pPr>
          </w:p>
        </w:tc>
      </w:tr>
      <w:tr w:rsidR="004E191A" w14:paraId="659CFD09"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4B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BA78B6E" w14:textId="77777777" w:rsidR="004E191A" w:rsidRDefault="004E191A">
            <w:pPr>
              <w:spacing w:before="240" w:after="240"/>
              <w:rPr>
                <w:rFonts w:ascii="GHEA Grapalat" w:eastAsia="GHEA Grapalat" w:hAnsi="GHEA Grapalat" w:cs="GHEA Grapalat"/>
              </w:rPr>
            </w:pPr>
          </w:p>
        </w:tc>
      </w:tr>
      <w:tr w:rsidR="004E191A" w14:paraId="4488C87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A428B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EBA1A1D" w14:textId="77777777" w:rsidR="004E191A" w:rsidRDefault="004E191A">
            <w:pPr>
              <w:spacing w:before="240" w:after="240"/>
              <w:rPr>
                <w:rFonts w:ascii="GHEA Grapalat" w:eastAsia="GHEA Grapalat" w:hAnsi="GHEA Grapalat" w:cs="GHEA Grapalat"/>
              </w:rPr>
            </w:pPr>
          </w:p>
        </w:tc>
      </w:tr>
      <w:tr w:rsidR="004E191A" w14:paraId="0C58DD1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804A4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AAEBB6C" w14:textId="77777777" w:rsidR="004E191A" w:rsidRDefault="004E191A">
            <w:pPr>
              <w:spacing w:before="240" w:after="240"/>
              <w:rPr>
                <w:rFonts w:ascii="GHEA Grapalat" w:eastAsia="GHEA Grapalat" w:hAnsi="GHEA Grapalat" w:cs="GHEA Grapalat"/>
              </w:rPr>
            </w:pPr>
          </w:p>
        </w:tc>
      </w:tr>
      <w:tr w:rsidR="004E191A" w14:paraId="4E1122F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26F122"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8FD7228" w14:textId="77777777" w:rsidR="004E191A" w:rsidRDefault="004E191A">
            <w:pPr>
              <w:spacing w:before="240" w:after="240"/>
              <w:rPr>
                <w:rFonts w:ascii="GHEA Grapalat" w:eastAsia="GHEA Grapalat" w:hAnsi="GHEA Grapalat" w:cs="GHEA Grapalat"/>
              </w:rPr>
            </w:pPr>
          </w:p>
        </w:tc>
      </w:tr>
      <w:tr w:rsidR="004E191A" w14:paraId="1AC37A8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779E60"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2037C47" w14:textId="77777777" w:rsidR="004E191A" w:rsidRDefault="004E191A">
            <w:pPr>
              <w:spacing w:before="240" w:after="240"/>
              <w:rPr>
                <w:rFonts w:ascii="GHEA Grapalat" w:eastAsia="GHEA Grapalat" w:hAnsi="GHEA Grapalat" w:cs="GHEA Grapalat"/>
              </w:rPr>
            </w:pPr>
          </w:p>
        </w:tc>
      </w:tr>
      <w:tr w:rsidR="004E191A" w14:paraId="4C452F3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3F4EA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B92175" w14:textId="77777777" w:rsidR="004E191A" w:rsidRDefault="004E191A">
            <w:pPr>
              <w:spacing w:before="240" w:after="240"/>
              <w:rPr>
                <w:rFonts w:ascii="GHEA Grapalat" w:eastAsia="GHEA Grapalat" w:hAnsi="GHEA Grapalat" w:cs="GHEA Grapalat"/>
              </w:rPr>
            </w:pPr>
          </w:p>
        </w:tc>
      </w:tr>
    </w:tbl>
    <w:p w14:paraId="153217A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Հայտարարագիրը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ներկայացնող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05F772A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C2D3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62BB624" w14:textId="77777777" w:rsidR="004E191A" w:rsidRDefault="004E191A">
            <w:pPr>
              <w:spacing w:before="240" w:after="240"/>
              <w:rPr>
                <w:rFonts w:ascii="GHEA Grapalat" w:eastAsia="GHEA Grapalat" w:hAnsi="GHEA Grapalat" w:cs="GHEA Grapalat"/>
              </w:rPr>
            </w:pPr>
          </w:p>
        </w:tc>
      </w:tr>
      <w:tr w:rsidR="004E191A" w14:paraId="7903E8E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F60F9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AC1D48C" w14:textId="77777777" w:rsidR="004E191A" w:rsidRDefault="004E191A">
            <w:pPr>
              <w:spacing w:before="240" w:after="240"/>
              <w:rPr>
                <w:rFonts w:ascii="GHEA Grapalat" w:eastAsia="GHEA Grapalat" w:hAnsi="GHEA Grapalat" w:cs="GHEA Grapalat"/>
              </w:rPr>
            </w:pPr>
          </w:p>
        </w:tc>
      </w:tr>
    </w:tbl>
    <w:p w14:paraId="260A0C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35B8EED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89BCD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11DF7D1" w14:textId="77777777" w:rsidR="004E191A" w:rsidRDefault="004E191A">
            <w:pPr>
              <w:spacing w:before="240" w:after="240"/>
              <w:rPr>
                <w:rFonts w:ascii="GHEA Grapalat" w:eastAsia="GHEA Grapalat" w:hAnsi="GHEA Grapalat" w:cs="GHEA Grapalat"/>
              </w:rPr>
            </w:pPr>
          </w:p>
        </w:tc>
      </w:tr>
      <w:tr w:rsidR="004E191A" w14:paraId="1ED0B354"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2B030E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C511CF6" w14:textId="77777777" w:rsidR="004E191A" w:rsidRDefault="004E191A">
            <w:pPr>
              <w:spacing w:before="240" w:after="240"/>
              <w:rPr>
                <w:rFonts w:ascii="GHEA Grapalat" w:eastAsia="GHEA Grapalat" w:hAnsi="GHEA Grapalat" w:cs="GHEA Grapalat"/>
              </w:rPr>
            </w:pPr>
          </w:p>
        </w:tc>
      </w:tr>
      <w:tr w:rsidR="004E191A" w14:paraId="26F5E21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7C6C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B5DC25B" w14:textId="77777777" w:rsidR="004E191A" w:rsidRDefault="004E191A">
            <w:pPr>
              <w:spacing w:before="240" w:after="240"/>
              <w:rPr>
                <w:rFonts w:ascii="GHEA Grapalat" w:eastAsia="GHEA Grapalat" w:hAnsi="GHEA Grapalat" w:cs="GHEA Grapalat"/>
              </w:rPr>
            </w:pPr>
          </w:p>
        </w:tc>
      </w:tr>
    </w:tbl>
    <w:p w14:paraId="41EE8B2E" w14:textId="77777777" w:rsidR="004E191A" w:rsidRDefault="004E191A" w:rsidP="004E191A">
      <w:pPr>
        <w:rPr>
          <w:rFonts w:ascii="GHEA Grapalat" w:eastAsia="GHEA Grapalat" w:hAnsi="GHEA Grapalat" w:cs="GHEA Grapalat"/>
        </w:rPr>
      </w:pPr>
    </w:p>
    <w:p w14:paraId="775E37DA" w14:textId="77777777" w:rsidR="004E191A" w:rsidRDefault="004E191A" w:rsidP="004E191A">
      <w:pPr>
        <w:rPr>
          <w:rFonts w:ascii="GHEA Grapalat" w:eastAsia="GHEA Grapalat" w:hAnsi="GHEA Grapalat" w:cs="GHEA Grapalat"/>
        </w:rPr>
      </w:pPr>
      <w:r>
        <w:rPr>
          <w:rFonts w:ascii="GHEA Grapalat" w:hAnsi="GHEA Grapalat"/>
        </w:rPr>
        <w:br w:type="page"/>
      </w:r>
    </w:p>
    <w:p w14:paraId="7491A5B8" w14:textId="77777777" w:rsidR="004E191A" w:rsidRDefault="004E191A" w:rsidP="004E191A">
      <w:pPr>
        <w:numPr>
          <w:ilvl w:val="0"/>
          <w:numId w:val="4"/>
        </w:numPr>
        <w:spacing w:after="160" w:line="256" w:lineRule="auto"/>
        <w:rPr>
          <w:rFonts w:ascii="GHEA Grapalat" w:eastAsia="GHEA Grapalat" w:hAnsi="GHEA Grapalat" w:cs="GHEA Grapalat"/>
        </w:rPr>
      </w:pPr>
      <w:proofErr w:type="spellStart"/>
      <w:r>
        <w:rPr>
          <w:rFonts w:ascii="GHEA Grapalat" w:eastAsia="GHEA Grapalat" w:hAnsi="GHEA Grapalat" w:cs="GHEA Grapalat"/>
          <w:b/>
        </w:rPr>
        <w:lastRenderedPageBreak/>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b/>
        </w:rPr>
        <w:t>ցուցակման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128F8A0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2E27A9F3"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AF87C3"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3F80D6C" w14:textId="77777777" w:rsidR="004E191A" w:rsidRDefault="004E191A">
            <w:pPr>
              <w:spacing w:before="240" w:after="240"/>
              <w:rPr>
                <w:rFonts w:ascii="GHEA Grapalat" w:eastAsia="GHEA Grapalat" w:hAnsi="GHEA Grapalat" w:cs="GHEA Grapalat"/>
              </w:rPr>
            </w:pPr>
          </w:p>
        </w:tc>
      </w:tr>
      <w:tr w:rsidR="004E191A" w14:paraId="003EFCA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AF8E3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3EFC3FF" w14:textId="77777777" w:rsidR="004E191A" w:rsidRDefault="004E191A">
            <w:pPr>
              <w:spacing w:before="240" w:after="240"/>
              <w:rPr>
                <w:rFonts w:ascii="GHEA Grapalat" w:eastAsia="GHEA Grapalat" w:hAnsi="GHEA Grapalat" w:cs="GHEA Grapalat"/>
              </w:rPr>
            </w:pPr>
          </w:p>
        </w:tc>
      </w:tr>
    </w:tbl>
    <w:p w14:paraId="0B708065"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վերահսկող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506FFF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FA6CB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329C8BF" w14:textId="77777777" w:rsidR="004E191A" w:rsidRDefault="004E191A">
            <w:pPr>
              <w:spacing w:before="240" w:after="240"/>
              <w:rPr>
                <w:rFonts w:ascii="GHEA Grapalat" w:eastAsia="GHEA Grapalat" w:hAnsi="GHEA Grapalat" w:cs="GHEA Grapalat"/>
              </w:rPr>
            </w:pPr>
          </w:p>
        </w:tc>
      </w:tr>
      <w:tr w:rsidR="004E191A" w14:paraId="33B917B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9639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1BCDF5" w14:textId="77777777" w:rsidR="004E191A" w:rsidRDefault="004E191A">
            <w:pPr>
              <w:spacing w:before="240" w:after="240"/>
              <w:rPr>
                <w:rFonts w:ascii="GHEA Grapalat" w:eastAsia="GHEA Grapalat" w:hAnsi="GHEA Grapalat" w:cs="GHEA Grapalat"/>
              </w:rPr>
            </w:pPr>
          </w:p>
        </w:tc>
      </w:tr>
      <w:tr w:rsidR="004E191A" w14:paraId="07A9225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CF3D3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F6C453D" w14:textId="77777777" w:rsidR="004E191A" w:rsidRDefault="004E191A">
            <w:pPr>
              <w:spacing w:before="240" w:after="240"/>
              <w:rPr>
                <w:rFonts w:ascii="GHEA Grapalat" w:eastAsia="GHEA Grapalat" w:hAnsi="GHEA Grapalat" w:cs="GHEA Grapalat"/>
              </w:rPr>
            </w:pPr>
          </w:p>
        </w:tc>
      </w:tr>
      <w:tr w:rsidR="004E191A" w14:paraId="401B5AF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96E34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D9B0BA9" w14:textId="77777777" w:rsidR="004E191A" w:rsidRDefault="004E191A">
            <w:pPr>
              <w:spacing w:before="240" w:after="240"/>
              <w:rPr>
                <w:rFonts w:ascii="GHEA Grapalat" w:eastAsia="GHEA Grapalat" w:hAnsi="GHEA Grapalat" w:cs="GHEA Grapalat"/>
              </w:rPr>
            </w:pPr>
          </w:p>
        </w:tc>
      </w:tr>
      <w:tr w:rsidR="004E191A" w14:paraId="0F01E15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7E7AD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33B8FA1" w14:textId="77777777" w:rsidR="004E191A" w:rsidRDefault="004E191A">
            <w:pPr>
              <w:spacing w:before="240" w:after="240"/>
              <w:rPr>
                <w:rFonts w:ascii="GHEA Grapalat" w:eastAsia="GHEA Grapalat" w:hAnsi="GHEA Grapalat" w:cs="GHEA Grapalat"/>
              </w:rPr>
            </w:pPr>
          </w:p>
        </w:tc>
      </w:tr>
      <w:tr w:rsidR="004E191A" w14:paraId="1F2A5DC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E95E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8B952" w14:textId="77777777" w:rsidR="004E191A" w:rsidRDefault="004E191A">
            <w:pPr>
              <w:spacing w:before="240" w:after="240"/>
              <w:rPr>
                <w:rFonts w:ascii="GHEA Grapalat" w:eastAsia="GHEA Grapalat" w:hAnsi="GHEA Grapalat" w:cs="GHEA Grapalat"/>
              </w:rPr>
            </w:pPr>
          </w:p>
        </w:tc>
      </w:tr>
      <w:tr w:rsidR="004E191A" w14:paraId="03835CB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5D413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9C8ABE" w14:textId="77777777" w:rsidR="004E191A" w:rsidRDefault="004E191A">
            <w:pPr>
              <w:spacing w:before="240" w:after="240"/>
              <w:rPr>
                <w:rFonts w:ascii="GHEA Grapalat" w:eastAsia="GHEA Grapalat" w:hAnsi="GHEA Grapalat" w:cs="GHEA Grapalat"/>
              </w:rPr>
            </w:pPr>
          </w:p>
        </w:tc>
      </w:tr>
    </w:tbl>
    <w:p w14:paraId="61897D99"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Վերահսկողության</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4E7CBD75"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A4469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78" w:type="dxa"/>
            <w:tcBorders>
              <w:top w:val="single" w:sz="4" w:space="0" w:color="000000"/>
              <w:left w:val="single" w:sz="4" w:space="0" w:color="000000"/>
              <w:bottom w:val="single" w:sz="4" w:space="0" w:color="000000"/>
              <w:right w:val="single" w:sz="4" w:space="0" w:color="000000"/>
            </w:tcBorders>
            <w:vAlign w:val="center"/>
          </w:tcPr>
          <w:p w14:paraId="23354AA1" w14:textId="77777777" w:rsidR="004E191A" w:rsidRDefault="004E191A">
            <w:pPr>
              <w:spacing w:before="240" w:after="240"/>
              <w:rPr>
                <w:rFonts w:ascii="GHEA Grapalat" w:eastAsia="GHEA Grapalat" w:hAnsi="GHEA Grapalat" w:cs="GHEA Grapalat"/>
              </w:rPr>
            </w:pPr>
          </w:p>
        </w:tc>
      </w:tr>
      <w:tr w:rsidR="004E191A" w14:paraId="5A8F5F4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7D0979"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31E123E0"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52A15B4"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4945F151" w14:textId="77777777" w:rsidR="004E191A" w:rsidRDefault="004E191A" w:rsidP="004E191A">
      <w:pPr>
        <w:spacing w:before="240"/>
        <w:rPr>
          <w:rFonts w:ascii="GHEA Grapalat" w:eastAsia="GHEA Grapalat" w:hAnsi="GHEA Grapalat" w:cs="GHEA Grapalat"/>
        </w:rPr>
      </w:pPr>
      <w:r>
        <w:rPr>
          <w:rFonts w:ascii="GHEA Grapalat" w:hAnsi="GHEA Grapalat"/>
        </w:rPr>
        <w:br w:type="page"/>
      </w:r>
    </w:p>
    <w:p w14:paraId="1B478CD1"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Պետության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համայնքի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կամ</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միջազգային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կազմակերպության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մասնակցությունը</w:t>
      </w:r>
      <w:proofErr w:type="spellEnd"/>
    </w:p>
    <w:p w14:paraId="22F1DFF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Պետության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համայնքի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A3A26C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2A608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8C6B5D2" w14:textId="77777777" w:rsidR="004E191A" w:rsidRDefault="004E191A">
            <w:pPr>
              <w:spacing w:before="240" w:after="240"/>
              <w:rPr>
                <w:rFonts w:ascii="GHEA Grapalat" w:eastAsia="GHEA Grapalat" w:hAnsi="GHEA Grapalat" w:cs="GHEA Grapalat"/>
              </w:rPr>
            </w:pPr>
          </w:p>
        </w:tc>
      </w:tr>
      <w:tr w:rsidR="004E191A" w14:paraId="288E785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3EDC8C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C4E23" w14:textId="77777777" w:rsidR="004E191A" w:rsidRDefault="004E191A">
            <w:pPr>
              <w:spacing w:before="240" w:after="240"/>
              <w:rPr>
                <w:rFonts w:ascii="GHEA Grapalat" w:eastAsia="GHEA Grapalat" w:hAnsi="GHEA Grapalat" w:cs="GHEA Grapalat"/>
              </w:rPr>
            </w:pPr>
          </w:p>
        </w:tc>
      </w:tr>
      <w:tr w:rsidR="004E191A" w14:paraId="5E6B5EE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AC9E5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0542600C" w14:textId="77777777" w:rsidR="004E191A" w:rsidRDefault="004E191A">
            <w:pPr>
              <w:spacing w:before="240" w:after="240"/>
              <w:rPr>
                <w:rFonts w:ascii="GHEA Grapalat" w:eastAsia="GHEA Grapalat" w:hAnsi="GHEA Grapalat" w:cs="GHEA Grapalat"/>
              </w:rPr>
            </w:pPr>
          </w:p>
        </w:tc>
      </w:tr>
      <w:tr w:rsidR="004E191A" w14:paraId="0FC28DF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25E7F7"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140D33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6EF3885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35CDB35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Միջազգային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02C624A5"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6522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DC62C6" w14:textId="77777777" w:rsidR="004E191A" w:rsidRDefault="004E191A">
            <w:pPr>
              <w:spacing w:before="240" w:after="240"/>
              <w:rPr>
                <w:rFonts w:ascii="GHEA Grapalat" w:eastAsia="GHEA Grapalat" w:hAnsi="GHEA Grapalat" w:cs="GHEA Grapalat"/>
              </w:rPr>
            </w:pPr>
          </w:p>
        </w:tc>
      </w:tr>
      <w:tr w:rsidR="004E191A" w14:paraId="6E9D369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7871D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B3D272" w14:textId="77777777" w:rsidR="004E191A" w:rsidRDefault="004E191A">
            <w:pPr>
              <w:spacing w:before="240" w:after="240"/>
              <w:rPr>
                <w:rFonts w:ascii="GHEA Grapalat" w:eastAsia="GHEA Grapalat" w:hAnsi="GHEA Grapalat" w:cs="GHEA Grapalat"/>
              </w:rPr>
            </w:pPr>
          </w:p>
        </w:tc>
      </w:tr>
      <w:tr w:rsidR="004E191A" w14:paraId="235D18E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454CC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DA022A0" w14:textId="77777777" w:rsidR="004E191A" w:rsidRDefault="004E191A">
            <w:pPr>
              <w:spacing w:before="240" w:after="240"/>
              <w:rPr>
                <w:rFonts w:ascii="GHEA Grapalat" w:eastAsia="GHEA Grapalat" w:hAnsi="GHEA Grapalat" w:cs="GHEA Grapalat"/>
              </w:rPr>
            </w:pPr>
          </w:p>
        </w:tc>
      </w:tr>
      <w:tr w:rsidR="004E191A" w14:paraId="18B8CFB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9172BE"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7EBC38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AB9107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050655D6" w14:textId="77777777" w:rsidR="004E191A" w:rsidRDefault="004E191A" w:rsidP="004E191A">
      <w:pPr>
        <w:rPr>
          <w:rFonts w:ascii="GHEA Grapalat" w:eastAsia="GHEA Grapalat" w:hAnsi="GHEA Grapalat" w:cs="GHEA Grapalat"/>
          <w:b/>
        </w:rPr>
      </w:pPr>
      <w:r>
        <w:rPr>
          <w:rFonts w:ascii="GHEA Grapalat" w:hAnsi="GHEA Grapalat"/>
        </w:rPr>
        <w:br w:type="page"/>
      </w:r>
    </w:p>
    <w:p w14:paraId="5F17B3DA"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Իրական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շահառուի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2B5BAC7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ինքնությունը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հավաստող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1FDCA7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F4AEF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3E83F99" w14:textId="77777777" w:rsidR="004E191A" w:rsidRDefault="004E191A">
            <w:pPr>
              <w:spacing w:before="240" w:after="240"/>
              <w:rPr>
                <w:rFonts w:ascii="GHEA Grapalat" w:eastAsia="GHEA Grapalat" w:hAnsi="GHEA Grapalat" w:cs="GHEA Grapalat"/>
              </w:rPr>
            </w:pPr>
          </w:p>
        </w:tc>
      </w:tr>
      <w:tr w:rsidR="004E191A" w14:paraId="6AE9A87C"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1B47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495339C" w14:textId="77777777" w:rsidR="004E191A" w:rsidRDefault="004E191A">
            <w:pPr>
              <w:spacing w:before="240" w:after="240"/>
              <w:rPr>
                <w:rFonts w:ascii="GHEA Grapalat" w:eastAsia="GHEA Grapalat" w:hAnsi="GHEA Grapalat" w:cs="GHEA Grapalat"/>
              </w:rPr>
            </w:pPr>
          </w:p>
        </w:tc>
      </w:tr>
      <w:tr w:rsidR="004E191A" w14:paraId="6154B76F"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F17B7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6B1A0C3F" w14:textId="77777777" w:rsidR="004E191A" w:rsidRDefault="004E191A">
            <w:pPr>
              <w:spacing w:before="240" w:after="240"/>
              <w:rPr>
                <w:rFonts w:ascii="GHEA Grapalat" w:eastAsia="GHEA Grapalat" w:hAnsi="GHEA Grapalat" w:cs="GHEA Grapalat"/>
              </w:rPr>
            </w:pPr>
          </w:p>
        </w:tc>
      </w:tr>
      <w:tr w:rsidR="004E191A" w14:paraId="3E6A7E3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0E028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5684C445" w14:textId="77777777" w:rsidR="004E191A" w:rsidRDefault="004E191A">
            <w:pPr>
              <w:spacing w:before="240" w:after="240"/>
              <w:rPr>
                <w:rFonts w:ascii="GHEA Grapalat" w:eastAsia="GHEA Grapalat" w:hAnsi="GHEA Grapalat" w:cs="GHEA Grapalat"/>
              </w:rPr>
            </w:pPr>
          </w:p>
        </w:tc>
      </w:tr>
      <w:tr w:rsidR="004E191A" w14:paraId="131058A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797E3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Քաղաքացիությունը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4DECDE13" w14:textId="77777777" w:rsidR="004E191A" w:rsidRDefault="004E191A">
            <w:pPr>
              <w:spacing w:before="240" w:after="240"/>
              <w:rPr>
                <w:rFonts w:ascii="GHEA Grapalat" w:eastAsia="GHEA Grapalat" w:hAnsi="GHEA Grapalat" w:cs="GHEA Grapalat"/>
              </w:rPr>
            </w:pPr>
          </w:p>
        </w:tc>
      </w:tr>
      <w:tr w:rsidR="004E191A" w14:paraId="0421171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2662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Ծննդյան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CAA1629" w14:textId="77777777" w:rsidR="004E191A" w:rsidRDefault="004E191A">
            <w:pPr>
              <w:spacing w:before="240" w:after="240"/>
              <w:rPr>
                <w:rFonts w:ascii="GHEA Grapalat" w:eastAsia="GHEA Grapalat" w:hAnsi="GHEA Grapalat" w:cs="GHEA Grapalat"/>
              </w:rPr>
            </w:pPr>
          </w:p>
        </w:tc>
      </w:tr>
    </w:tbl>
    <w:p w14:paraId="04805C73"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հաստատող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79A6A11"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6761F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82752A5" w14:textId="77777777" w:rsidR="004E191A" w:rsidRDefault="004E191A">
            <w:pPr>
              <w:spacing w:before="240" w:after="240"/>
              <w:rPr>
                <w:rFonts w:ascii="GHEA Grapalat" w:eastAsia="GHEA Grapalat" w:hAnsi="GHEA Grapalat" w:cs="GHEA Grapalat"/>
              </w:rPr>
            </w:pPr>
          </w:p>
        </w:tc>
      </w:tr>
      <w:tr w:rsidR="004E191A" w14:paraId="0E36719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E3FE1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A98AD20" w14:textId="77777777" w:rsidR="004E191A" w:rsidRDefault="004E191A">
            <w:pPr>
              <w:spacing w:before="240" w:after="240"/>
              <w:rPr>
                <w:rFonts w:ascii="GHEA Grapalat" w:eastAsia="GHEA Grapalat" w:hAnsi="GHEA Grapalat" w:cs="GHEA Grapalat"/>
              </w:rPr>
            </w:pPr>
          </w:p>
        </w:tc>
      </w:tr>
      <w:tr w:rsidR="004E191A" w14:paraId="48D9C90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B0032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0758E1D" w14:textId="77777777" w:rsidR="004E191A" w:rsidRDefault="004E191A">
            <w:pPr>
              <w:spacing w:before="240" w:after="240"/>
              <w:rPr>
                <w:rFonts w:ascii="GHEA Grapalat" w:eastAsia="GHEA Grapalat" w:hAnsi="GHEA Grapalat" w:cs="GHEA Grapalat"/>
              </w:rPr>
            </w:pPr>
          </w:p>
        </w:tc>
      </w:tr>
      <w:tr w:rsidR="004E191A" w14:paraId="2BC7F74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02BB6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1DB7945" w14:textId="77777777" w:rsidR="004E191A" w:rsidRDefault="004E191A">
            <w:pPr>
              <w:spacing w:before="240" w:after="240"/>
              <w:rPr>
                <w:rFonts w:ascii="GHEA Grapalat" w:eastAsia="GHEA Grapalat" w:hAnsi="GHEA Grapalat" w:cs="GHEA Grapalat"/>
              </w:rPr>
            </w:pPr>
          </w:p>
        </w:tc>
      </w:tr>
      <w:tr w:rsidR="004E191A" w14:paraId="29805B03"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67176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 xml:space="preserve">ՀԾՀ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AF95009" w14:textId="77777777" w:rsidR="004E191A" w:rsidRDefault="004E191A">
            <w:pPr>
              <w:spacing w:before="240" w:after="240"/>
              <w:rPr>
                <w:rFonts w:ascii="GHEA Grapalat" w:eastAsia="GHEA Grapalat" w:hAnsi="GHEA Grapalat" w:cs="GHEA Grapalat"/>
              </w:rPr>
            </w:pPr>
          </w:p>
        </w:tc>
      </w:tr>
    </w:tbl>
    <w:p w14:paraId="3C305197"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հաշվառման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0F7BB4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B6DCF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6485BD5" w14:textId="77777777" w:rsidR="004E191A" w:rsidRDefault="004E191A">
            <w:pPr>
              <w:spacing w:before="240" w:after="240"/>
              <w:rPr>
                <w:rFonts w:ascii="GHEA Grapalat" w:eastAsia="GHEA Grapalat" w:hAnsi="GHEA Grapalat" w:cs="GHEA Grapalat"/>
              </w:rPr>
            </w:pPr>
          </w:p>
        </w:tc>
      </w:tr>
      <w:tr w:rsidR="004E191A" w14:paraId="68B6AD1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D8051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7C47C753" w14:textId="77777777" w:rsidR="004E191A" w:rsidRDefault="004E191A">
            <w:pPr>
              <w:spacing w:before="240" w:after="240"/>
              <w:rPr>
                <w:rFonts w:ascii="GHEA Grapalat" w:eastAsia="GHEA Grapalat" w:hAnsi="GHEA Grapalat" w:cs="GHEA Grapalat"/>
              </w:rPr>
            </w:pPr>
          </w:p>
        </w:tc>
      </w:tr>
      <w:tr w:rsidR="004E191A" w14:paraId="4FC1DFB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1C3C6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D451EF8" w14:textId="77777777" w:rsidR="004E191A" w:rsidRDefault="004E191A">
            <w:pPr>
              <w:spacing w:before="240" w:after="240"/>
              <w:rPr>
                <w:rFonts w:ascii="GHEA Grapalat" w:eastAsia="GHEA Grapalat" w:hAnsi="GHEA Grapalat" w:cs="GHEA Grapalat"/>
              </w:rPr>
            </w:pPr>
          </w:p>
        </w:tc>
      </w:tr>
      <w:tr w:rsidR="004E191A" w14:paraId="272BE9B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B1591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DB36B65" w14:textId="77777777" w:rsidR="004E191A" w:rsidRDefault="004E191A">
            <w:pPr>
              <w:spacing w:before="240" w:after="240"/>
              <w:rPr>
                <w:rFonts w:ascii="GHEA Grapalat" w:eastAsia="GHEA Grapalat" w:hAnsi="GHEA Grapalat" w:cs="GHEA Grapalat"/>
              </w:rPr>
            </w:pPr>
          </w:p>
        </w:tc>
      </w:tr>
    </w:tbl>
    <w:p w14:paraId="5AB109A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բնակության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1A35417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CB7FF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DF9FB95" w14:textId="77777777" w:rsidR="004E191A" w:rsidRDefault="004E191A">
            <w:pPr>
              <w:spacing w:before="240" w:after="240"/>
              <w:rPr>
                <w:rFonts w:ascii="GHEA Grapalat" w:eastAsia="GHEA Grapalat" w:hAnsi="GHEA Grapalat" w:cs="GHEA Grapalat"/>
              </w:rPr>
            </w:pPr>
          </w:p>
        </w:tc>
      </w:tr>
      <w:tr w:rsidR="004E191A" w14:paraId="0FDAD20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1D773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D73D5B7" w14:textId="77777777" w:rsidR="004E191A" w:rsidRDefault="004E191A">
            <w:pPr>
              <w:spacing w:before="240" w:after="240"/>
              <w:rPr>
                <w:rFonts w:ascii="GHEA Grapalat" w:eastAsia="GHEA Grapalat" w:hAnsi="GHEA Grapalat" w:cs="GHEA Grapalat"/>
              </w:rPr>
            </w:pPr>
          </w:p>
        </w:tc>
      </w:tr>
      <w:tr w:rsidR="004E191A" w14:paraId="7EF18DAA"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B83C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F021BCF" w14:textId="77777777" w:rsidR="004E191A" w:rsidRDefault="004E191A">
            <w:pPr>
              <w:spacing w:before="240" w:after="240"/>
              <w:rPr>
                <w:rFonts w:ascii="GHEA Grapalat" w:eastAsia="GHEA Grapalat" w:hAnsi="GHEA Grapalat" w:cs="GHEA Grapalat"/>
              </w:rPr>
            </w:pPr>
          </w:p>
        </w:tc>
      </w:tr>
      <w:tr w:rsidR="004E191A" w14:paraId="7A59D9F0"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D4BF2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3B6E41B" w14:textId="77777777" w:rsidR="004E191A" w:rsidRDefault="004E191A">
            <w:pPr>
              <w:spacing w:before="240" w:after="240"/>
              <w:rPr>
                <w:rFonts w:ascii="GHEA Grapalat" w:eastAsia="GHEA Grapalat" w:hAnsi="GHEA Grapalat" w:cs="GHEA Grapalat"/>
              </w:rPr>
            </w:pPr>
          </w:p>
        </w:tc>
      </w:tr>
    </w:tbl>
    <w:p w14:paraId="640ACF3C" w14:textId="77777777" w:rsidR="004E191A" w:rsidRDefault="004E191A" w:rsidP="004E191A">
      <w:pPr>
        <w:numPr>
          <w:ilvl w:val="1"/>
          <w:numId w:val="4"/>
        </w:num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բացառությամբ</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2C47731B"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DBD252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7F3B6365"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17AB2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DB090" w14:textId="77777777" w:rsidR="004E191A" w:rsidRDefault="004E191A">
            <w:pPr>
              <w:spacing w:before="240" w:after="240"/>
              <w:rPr>
                <w:rFonts w:ascii="GHEA Grapalat" w:eastAsia="GHEA Grapalat" w:hAnsi="GHEA Grapalat" w:cs="GHEA Grapalat"/>
              </w:rPr>
            </w:pPr>
          </w:p>
        </w:tc>
      </w:tr>
      <w:tr w:rsidR="004E191A" w14:paraId="3308C15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6106C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394E38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08E778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7B0E74D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1EF0E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27CA98B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A6384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hAnsi="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 և «բ»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2252A8D6"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համար</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731131A8"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823DE3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60BF5A40"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AAEB0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vAlign w:val="center"/>
          </w:tcPr>
          <w:p w14:paraId="39071BB9" w14:textId="77777777" w:rsidR="004E191A" w:rsidRDefault="004E191A">
            <w:pPr>
              <w:spacing w:before="240" w:after="240"/>
              <w:rPr>
                <w:rFonts w:ascii="GHEA Grapalat" w:eastAsia="GHEA Grapalat" w:hAnsi="GHEA Grapalat" w:cs="GHEA Grapalat"/>
              </w:rPr>
            </w:pPr>
          </w:p>
        </w:tc>
      </w:tr>
      <w:tr w:rsidR="004E191A" w14:paraId="532EB01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F6457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2DD45FA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4766F0B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1DFB4B5B"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1275B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նշանակելու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հեռացնելու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կառավարման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մարմինների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անդամների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մեծամասնությանը</w:t>
            </w:r>
            <w:proofErr w:type="spellEnd"/>
          </w:p>
        </w:tc>
      </w:tr>
      <w:tr w:rsidR="004E191A" w14:paraId="659032F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C86AC6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անհատույց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ստացել</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հաշվետու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նախորդող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շահույթի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առնվազն</w:t>
            </w:r>
            <w:proofErr w:type="spellEnd"/>
            <w:r w:rsidR="004E191A">
              <w:rPr>
                <w:rFonts w:ascii="GHEA Grapalat" w:eastAsia="GHEA Grapalat" w:hAnsi="GHEA Grapalat" w:cs="GHEA Grapalat"/>
              </w:rPr>
              <w:t xml:space="preserve"> 15 </w:t>
            </w:r>
            <w:proofErr w:type="spellStart"/>
            <w:r w:rsidR="004E191A">
              <w:rPr>
                <w:rFonts w:ascii="GHEA Grapalat" w:eastAsia="GHEA Grapalat" w:hAnsi="GHEA Grapalat" w:cs="GHEA Grapalat"/>
              </w:rPr>
              <w:t>տոկոսի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չափով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օգուտ</w:t>
            </w:r>
            <w:proofErr w:type="spellEnd"/>
          </w:p>
        </w:tc>
      </w:tr>
      <w:tr w:rsidR="004E191A" w14:paraId="1377BD1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801431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դ</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39B8B74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39F1A1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ե</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«ա»-«դ»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7E5CE1CE"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կարգավիճակի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վերաբերյալ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տեղեկությունները</w:t>
      </w:r>
      <w:proofErr w:type="spellEnd"/>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4E191A" w14:paraId="45725D8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4F9E1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56F99F7" w14:textId="77777777" w:rsidR="004E191A" w:rsidRDefault="004E191A">
            <w:pPr>
              <w:spacing w:before="240" w:after="240"/>
              <w:rPr>
                <w:rFonts w:ascii="GHEA Grapalat" w:eastAsia="GHEA Grapalat" w:hAnsi="GHEA Grapalat" w:cs="GHEA Grapalat"/>
              </w:rPr>
            </w:pPr>
          </w:p>
        </w:tc>
      </w:tr>
      <w:tr w:rsidR="004E191A" w14:paraId="63902F3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7A610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4EA103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Առանձին</w:t>
            </w:r>
            <w:proofErr w:type="spellEnd"/>
            <w:r w:rsidR="004E191A">
              <w:rPr>
                <w:rFonts w:ascii="GHEA Grapalat" w:eastAsia="GHEA Grapalat" w:hAnsi="GHEA Grapalat" w:cs="GHEA Grapalat"/>
              </w:rPr>
              <w:t xml:space="preserve"> </w:t>
            </w:r>
          </w:p>
          <w:p w14:paraId="427D7F79" w14:textId="77777777" w:rsidR="004E191A" w:rsidRDefault="0000000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Փոխկապակցված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անձանց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հետ</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համատեղ</w:t>
            </w:r>
            <w:proofErr w:type="spellEnd"/>
          </w:p>
        </w:tc>
      </w:tr>
      <w:tr w:rsidR="004E191A" w14:paraId="7079C50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6FCD7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529ED1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Այո</w:t>
            </w:r>
            <w:proofErr w:type="spellEnd"/>
          </w:p>
          <w:p w14:paraId="2479D1FE"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Ոչ</w:t>
            </w:r>
            <w:proofErr w:type="spellEnd"/>
          </w:p>
        </w:tc>
      </w:tr>
    </w:tbl>
    <w:p w14:paraId="0A8984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կոնտակտային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4554256"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A82C1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Էլ</w:t>
            </w:r>
            <w:proofErr w:type="spellEnd"/>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AF762C" w14:textId="77777777" w:rsidR="004E191A" w:rsidRDefault="004E191A">
            <w:pPr>
              <w:spacing w:before="240" w:after="240"/>
              <w:rPr>
                <w:rFonts w:ascii="GHEA Grapalat" w:eastAsia="GHEA Grapalat" w:hAnsi="GHEA Grapalat" w:cs="GHEA Grapalat"/>
              </w:rPr>
            </w:pPr>
          </w:p>
        </w:tc>
      </w:tr>
      <w:tr w:rsidR="004E191A" w14:paraId="7F753E3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DEBA9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Հեռախոսահամարը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CA98C39" w14:textId="77777777" w:rsidR="004E191A" w:rsidRDefault="004E191A">
            <w:pPr>
              <w:spacing w:before="240" w:after="240"/>
              <w:rPr>
                <w:rFonts w:ascii="GHEA Grapalat" w:eastAsia="GHEA Grapalat" w:hAnsi="GHEA Grapalat" w:cs="GHEA Grapalat"/>
              </w:rPr>
            </w:pPr>
          </w:p>
        </w:tc>
      </w:tr>
    </w:tbl>
    <w:p w14:paraId="4FE0F08A" w14:textId="77777777" w:rsidR="004E191A" w:rsidRDefault="004E191A" w:rsidP="004E191A">
      <w:pPr>
        <w:ind w:left="792"/>
        <w:rPr>
          <w:rFonts w:ascii="GHEA Grapalat" w:eastAsia="GHEA Grapalat" w:hAnsi="GHEA Grapalat" w:cs="GHEA Grapalat"/>
          <w:i/>
        </w:rPr>
      </w:pPr>
      <w:r>
        <w:rPr>
          <w:rFonts w:ascii="GHEA Grapalat" w:hAnsi="GHEA Grapalat"/>
        </w:rPr>
        <w:br w:type="page"/>
      </w:r>
    </w:p>
    <w:p w14:paraId="0378C444"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Միջանկյալ</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իրավաբանական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անձինք</w:t>
      </w:r>
      <w:proofErr w:type="spellEnd"/>
    </w:p>
    <w:p w14:paraId="4B0E07E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A91A88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52AA7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261BCB8" w14:textId="77777777" w:rsidR="004E191A" w:rsidRDefault="004E191A">
            <w:pPr>
              <w:spacing w:before="240" w:after="240"/>
              <w:rPr>
                <w:rFonts w:ascii="GHEA Grapalat" w:eastAsia="GHEA Grapalat" w:hAnsi="GHEA Grapalat" w:cs="GHEA Grapalat"/>
              </w:rPr>
            </w:pPr>
          </w:p>
        </w:tc>
      </w:tr>
      <w:tr w:rsidR="004E191A" w14:paraId="5727E33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F9FF2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1BF68E4" w14:textId="77777777" w:rsidR="004E191A" w:rsidRDefault="004E191A">
            <w:pPr>
              <w:spacing w:before="240" w:after="240"/>
              <w:rPr>
                <w:rFonts w:ascii="GHEA Grapalat" w:eastAsia="GHEA Grapalat" w:hAnsi="GHEA Grapalat" w:cs="GHEA Grapalat"/>
              </w:rPr>
            </w:pPr>
          </w:p>
        </w:tc>
      </w:tr>
      <w:tr w:rsidR="004E191A" w14:paraId="37851FF9"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44C6D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98DFF39" w14:textId="77777777" w:rsidR="004E191A" w:rsidRDefault="004E191A">
            <w:pPr>
              <w:spacing w:before="240" w:after="240"/>
              <w:rPr>
                <w:rFonts w:ascii="GHEA Grapalat" w:eastAsia="GHEA Grapalat" w:hAnsi="GHEA Grapalat" w:cs="GHEA Grapalat"/>
              </w:rPr>
            </w:pPr>
          </w:p>
        </w:tc>
      </w:tr>
      <w:tr w:rsidR="004E191A" w14:paraId="553DE36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9286D6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F8AE26" w14:textId="77777777" w:rsidR="004E191A" w:rsidRDefault="004E191A">
            <w:pPr>
              <w:spacing w:before="240" w:after="240"/>
              <w:rPr>
                <w:rFonts w:ascii="GHEA Grapalat" w:eastAsia="GHEA Grapalat" w:hAnsi="GHEA Grapalat" w:cs="GHEA Grapalat"/>
              </w:rPr>
            </w:pPr>
          </w:p>
        </w:tc>
      </w:tr>
      <w:tr w:rsidR="004E191A" w14:paraId="42A80B0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4B0E7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75B4DB" w14:textId="77777777" w:rsidR="004E191A" w:rsidRDefault="004E191A">
            <w:pPr>
              <w:spacing w:before="240" w:after="240"/>
              <w:rPr>
                <w:rFonts w:ascii="GHEA Grapalat" w:eastAsia="GHEA Grapalat" w:hAnsi="GHEA Grapalat" w:cs="GHEA Grapalat"/>
              </w:rPr>
            </w:pPr>
          </w:p>
        </w:tc>
      </w:tr>
      <w:tr w:rsidR="004E191A" w14:paraId="29450CD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BCD53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E4CF44D" w14:textId="77777777" w:rsidR="004E191A" w:rsidRDefault="004E191A">
            <w:pPr>
              <w:spacing w:before="240" w:after="240"/>
              <w:rPr>
                <w:rFonts w:ascii="GHEA Grapalat" w:eastAsia="GHEA Grapalat" w:hAnsi="GHEA Grapalat" w:cs="GHEA Grapalat"/>
              </w:rPr>
            </w:pPr>
          </w:p>
        </w:tc>
      </w:tr>
      <w:tr w:rsidR="004E191A" w14:paraId="2009E04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0A1F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469F5DC" w14:textId="77777777" w:rsidR="004E191A" w:rsidRDefault="004E191A">
            <w:pPr>
              <w:spacing w:before="240" w:after="240"/>
              <w:rPr>
                <w:rFonts w:ascii="GHEA Grapalat" w:eastAsia="GHEA Grapalat" w:hAnsi="GHEA Grapalat" w:cs="GHEA Grapalat"/>
              </w:rPr>
            </w:pPr>
          </w:p>
        </w:tc>
      </w:tr>
    </w:tbl>
    <w:p w14:paraId="35ECBD4F"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A699384" w14:textId="77777777" w:rsidTr="004E191A">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7532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c>
          <w:tcPr>
            <w:tcW w:w="6180" w:type="dxa"/>
            <w:tcBorders>
              <w:top w:val="single" w:sz="4" w:space="0" w:color="000000"/>
              <w:left w:val="single" w:sz="4" w:space="0" w:color="000000"/>
              <w:bottom w:val="single" w:sz="4" w:space="0" w:color="000000"/>
              <w:right w:val="single" w:sz="4" w:space="0" w:color="000000"/>
            </w:tcBorders>
          </w:tcPr>
          <w:p w14:paraId="3DAE7FCC" w14:textId="77777777" w:rsidR="004E191A" w:rsidRDefault="004E191A">
            <w:pPr>
              <w:spacing w:before="240" w:after="240"/>
              <w:rPr>
                <w:rFonts w:ascii="GHEA Grapalat" w:eastAsia="GHEA Grapalat" w:hAnsi="GHEA Grapalat" w:cs="GHEA Grapalat"/>
              </w:rPr>
            </w:pPr>
          </w:p>
        </w:tc>
      </w:tr>
      <w:tr w:rsidR="004E191A" w14:paraId="6162FADD"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F4D2A0F"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E536BFE" w14:textId="77777777" w:rsidR="004E191A" w:rsidRDefault="004E191A">
            <w:pPr>
              <w:spacing w:before="240" w:after="240"/>
              <w:rPr>
                <w:rFonts w:ascii="GHEA Grapalat" w:eastAsia="GHEA Grapalat" w:hAnsi="GHEA Grapalat" w:cs="GHEA Grapalat"/>
              </w:rPr>
            </w:pPr>
          </w:p>
        </w:tc>
      </w:tr>
      <w:tr w:rsidR="004E191A" w14:paraId="055741B3"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D3ED969"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2764EA" w14:textId="77777777" w:rsidR="004E191A" w:rsidRDefault="004E191A">
            <w:pPr>
              <w:spacing w:before="240" w:after="240"/>
              <w:rPr>
                <w:rFonts w:ascii="GHEA Grapalat" w:eastAsia="GHEA Grapalat" w:hAnsi="GHEA Grapalat" w:cs="GHEA Grapalat"/>
              </w:rPr>
            </w:pPr>
          </w:p>
        </w:tc>
      </w:tr>
      <w:tr w:rsidR="004E191A" w14:paraId="1029E59F"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F801796"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015D218" w14:textId="77777777" w:rsidR="004E191A" w:rsidRDefault="004E191A">
            <w:pPr>
              <w:spacing w:before="240" w:after="240"/>
              <w:rPr>
                <w:rFonts w:ascii="GHEA Grapalat" w:eastAsia="GHEA Grapalat" w:hAnsi="GHEA Grapalat" w:cs="GHEA Grapalat"/>
              </w:rPr>
            </w:pPr>
          </w:p>
        </w:tc>
      </w:tr>
      <w:tr w:rsidR="004E191A" w14:paraId="5DCCBB66"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25AC4D4"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3DB81B" w14:textId="77777777" w:rsidR="004E191A" w:rsidRDefault="004E191A">
            <w:pPr>
              <w:spacing w:before="240" w:after="240"/>
              <w:rPr>
                <w:rFonts w:ascii="GHEA Grapalat" w:eastAsia="GHEA Grapalat" w:hAnsi="GHEA Grapalat" w:cs="GHEA Grapalat"/>
              </w:rPr>
            </w:pPr>
          </w:p>
        </w:tc>
      </w:tr>
    </w:tbl>
    <w:p w14:paraId="123E1ED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5AFB04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32997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739C2" w14:textId="77777777" w:rsidR="004E191A" w:rsidRDefault="004E191A">
            <w:pPr>
              <w:spacing w:before="240" w:after="240"/>
              <w:rPr>
                <w:rFonts w:ascii="GHEA Grapalat" w:eastAsia="GHEA Grapalat" w:hAnsi="GHEA Grapalat" w:cs="GHEA Grapalat"/>
              </w:rPr>
            </w:pPr>
          </w:p>
        </w:tc>
      </w:tr>
      <w:tr w:rsidR="004E191A" w14:paraId="5E0452B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0B583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44BC9A" w14:textId="77777777" w:rsidR="004E191A" w:rsidRDefault="004E191A">
            <w:pPr>
              <w:spacing w:before="240" w:after="240"/>
              <w:rPr>
                <w:rFonts w:ascii="GHEA Grapalat" w:eastAsia="GHEA Grapalat" w:hAnsi="GHEA Grapalat" w:cs="GHEA Grapalat"/>
              </w:rPr>
            </w:pPr>
          </w:p>
        </w:tc>
      </w:tr>
    </w:tbl>
    <w:p w14:paraId="66E6DAA0" w14:textId="77777777" w:rsidR="004E191A" w:rsidRDefault="004E191A" w:rsidP="004E191A">
      <w:pPr>
        <w:spacing w:before="240"/>
        <w:rPr>
          <w:rFonts w:ascii="GHEA Grapalat" w:eastAsia="GHEA Grapalat" w:hAnsi="GHEA Grapalat" w:cs="GHEA Grapalat"/>
          <w:i/>
        </w:rPr>
      </w:pPr>
      <w:r>
        <w:rPr>
          <w:rFonts w:ascii="GHEA Grapalat" w:eastAsia="GHEA Grapalat" w:hAnsi="GHEA Grapalat" w:cs="GHEA Grapalat"/>
          <w:i/>
        </w:rPr>
        <w:br w:type="page"/>
      </w:r>
    </w:p>
    <w:p w14:paraId="415E0E48"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Լրացուցիչ</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նշումներ</w:t>
      </w:r>
      <w:proofErr w:type="spellEnd"/>
    </w:p>
    <w:p w14:paraId="5056B80C" w14:textId="77777777" w:rsidR="004E191A" w:rsidRDefault="004E191A" w:rsidP="004E191A">
      <w:pPr>
        <w:rPr>
          <w:rFonts w:ascii="GHEA Grapalat" w:eastAsia="GHEA Grapalat" w:hAnsi="GHEA Grapalat" w:cs="GHEA Grapalat"/>
          <w:b/>
        </w:rPr>
      </w:pPr>
    </w:p>
    <w:tbl>
      <w:tblPr>
        <w:tblStyle w:val="TableGrid"/>
        <w:tblW w:w="0" w:type="auto"/>
        <w:tblInd w:w="0" w:type="dxa"/>
        <w:tblLayout w:type="fixed"/>
        <w:tblLook w:val="04A0" w:firstRow="1" w:lastRow="0" w:firstColumn="1" w:lastColumn="0" w:noHBand="0" w:noVBand="1"/>
      </w:tblPr>
      <w:tblGrid>
        <w:gridCol w:w="9016"/>
      </w:tblGrid>
      <w:tr w:rsidR="004E191A" w14:paraId="7E5817EE" w14:textId="77777777" w:rsidTr="004E191A">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9DF80AC" w14:textId="77777777" w:rsidR="004E191A" w:rsidRDefault="004E191A">
            <w:p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Լրացուցիչ</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հավելյալ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պարզաբանումներ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որոնք</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առնչվում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հայտարարագրում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լրացված</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ենթակա</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տվյալներին</w:t>
            </w:r>
            <w:proofErr w:type="spellEnd"/>
          </w:p>
        </w:tc>
      </w:tr>
      <w:tr w:rsidR="004E191A" w14:paraId="1701E171" w14:textId="77777777" w:rsidTr="004E191A">
        <w:trPr>
          <w:trHeight w:val="10187"/>
        </w:trPr>
        <w:tc>
          <w:tcPr>
            <w:tcW w:w="9016" w:type="dxa"/>
            <w:tcBorders>
              <w:top w:val="single" w:sz="4" w:space="0" w:color="auto"/>
              <w:left w:val="single" w:sz="4" w:space="0" w:color="auto"/>
              <w:bottom w:val="single" w:sz="4" w:space="0" w:color="auto"/>
              <w:right w:val="single" w:sz="4" w:space="0" w:color="auto"/>
            </w:tcBorders>
          </w:tcPr>
          <w:p w14:paraId="149AF050" w14:textId="77777777" w:rsidR="004E191A" w:rsidRDefault="004E191A">
            <w:pPr>
              <w:rPr>
                <w:rFonts w:ascii="GHEA Grapalat" w:eastAsia="GHEA Grapalat" w:hAnsi="GHEA Grapalat" w:cs="GHEA Grapalat"/>
                <w:b/>
              </w:rPr>
            </w:pPr>
          </w:p>
        </w:tc>
      </w:tr>
    </w:tbl>
    <w:p w14:paraId="3E325E41" w14:textId="77777777" w:rsidR="004E191A" w:rsidRDefault="004E191A" w:rsidP="004E191A">
      <w:pPr>
        <w:rPr>
          <w:rFonts w:ascii="GHEA Grapalat" w:eastAsia="GHEA Grapalat" w:hAnsi="GHEA Grapalat" w:cs="GHEA Grapalat"/>
          <w:b/>
        </w:rPr>
      </w:pPr>
    </w:p>
    <w:p w14:paraId="2D56B1EA" w14:textId="77777777" w:rsidR="004E191A" w:rsidRDefault="004E191A" w:rsidP="0015595A">
      <w:pPr>
        <w:pStyle w:val="NormalWeb"/>
      </w:pPr>
    </w:p>
    <w:p w14:paraId="71F430BA" w14:textId="77777777" w:rsidR="004E191A" w:rsidRDefault="004E191A" w:rsidP="0015595A">
      <w:pPr>
        <w:pStyle w:val="NormalWeb"/>
      </w:pPr>
    </w:p>
    <w:p w14:paraId="3FFE3DCA" w14:textId="77777777" w:rsidR="004E191A" w:rsidRDefault="004E191A" w:rsidP="0015595A">
      <w:pPr>
        <w:pStyle w:val="NormalWeb"/>
      </w:pPr>
    </w:p>
    <w:p w14:paraId="17954FB8" w14:textId="77777777" w:rsidR="004E191A" w:rsidRDefault="004E191A" w:rsidP="0015595A">
      <w:pPr>
        <w:pStyle w:val="NormalWeb"/>
      </w:pPr>
    </w:p>
    <w:p w14:paraId="561FF772" w14:textId="77777777" w:rsidR="004E191A" w:rsidRDefault="004E191A" w:rsidP="0015595A">
      <w:pPr>
        <w:pStyle w:val="NormalWeb"/>
      </w:pPr>
    </w:p>
    <w:p w14:paraId="2364B3B2" w14:textId="77777777" w:rsidR="004E191A" w:rsidRDefault="004E191A" w:rsidP="0015595A">
      <w:pPr>
        <w:pStyle w:val="NormalWeb"/>
      </w:pPr>
    </w:p>
    <w:p w14:paraId="694E80FD" w14:textId="77777777" w:rsidR="004E191A" w:rsidRDefault="004E191A" w:rsidP="0015595A">
      <w:pPr>
        <w:pStyle w:val="NormalWeb"/>
      </w:pPr>
    </w:p>
    <w:p w14:paraId="03B75523" w14:textId="77777777" w:rsidR="004E191A" w:rsidRDefault="004E191A" w:rsidP="0015595A">
      <w:pPr>
        <w:pStyle w:val="NormalWeb"/>
      </w:pPr>
    </w:p>
    <w:p w14:paraId="2B49D06B" w14:textId="77777777" w:rsidR="004E191A" w:rsidRDefault="004E191A" w:rsidP="0015595A">
      <w:pPr>
        <w:pStyle w:val="NormalWeb"/>
      </w:pPr>
    </w:p>
    <w:p w14:paraId="49CD7542" w14:textId="77777777" w:rsidR="004E191A" w:rsidRDefault="004E191A" w:rsidP="004E191A">
      <w:pPr>
        <w:spacing w:line="360" w:lineRule="auto"/>
        <w:jc w:val="center"/>
        <w:rPr>
          <w:rFonts w:ascii="GHEA Grapalat" w:eastAsia="GHEA Grapalat" w:hAnsi="GHEA Grapalat" w:cs="GHEA Grapalat"/>
          <w:b/>
        </w:rPr>
      </w:pPr>
    </w:p>
    <w:p w14:paraId="6A183D64" w14:textId="77777777" w:rsidR="004E191A" w:rsidRDefault="004E191A" w:rsidP="004E191A">
      <w:pPr>
        <w:spacing w:line="360" w:lineRule="auto"/>
        <w:jc w:val="center"/>
        <w:rPr>
          <w:rFonts w:ascii="GHEA Grapalat" w:eastAsia="GHEA Grapalat" w:hAnsi="GHEA Grapalat" w:cs="GHEA Grapalat"/>
          <w:b/>
        </w:rPr>
      </w:pPr>
    </w:p>
    <w:p w14:paraId="3EF80C0E" w14:textId="77777777" w:rsidR="004E191A" w:rsidRDefault="004E191A" w:rsidP="004E191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CF3500C" w14:textId="77777777" w:rsidR="004E191A" w:rsidRDefault="004E191A" w:rsidP="004E191A">
      <w:pPr>
        <w:spacing w:line="360" w:lineRule="auto"/>
        <w:ind w:left="567"/>
        <w:jc w:val="center"/>
        <w:rPr>
          <w:rFonts w:ascii="GHEA Grapalat" w:eastAsia="GHEA Grapalat" w:hAnsi="GHEA Grapalat" w:cs="GHEA Grapalat"/>
        </w:rPr>
      </w:pPr>
    </w:p>
    <w:p w14:paraId="2D52C9D5"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այսուհետ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5C15B25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4766A14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r>
        <w:rPr>
          <w:rFonts w:ascii="GHEA Grapalat" w:eastAsia="GHEA Grapalat" w:hAnsi="GHEA Grapalat" w:cs="GHEA Grapalat"/>
          <w:lang w:val="hy-AM"/>
        </w:rPr>
        <w:t xml:space="preserve">սույն ընթացակարգի </w:t>
      </w:r>
      <w:proofErr w:type="spellStart"/>
      <w:r>
        <w:rPr>
          <w:rFonts w:ascii="GHEA Grapalat" w:eastAsia="GHEA Grapalat" w:hAnsi="GHEA Grapalat" w:cs="GHEA Grapalat"/>
        </w:rPr>
        <w:t>հայտում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փաստաթղթերը</w:t>
      </w:r>
      <w:proofErr w:type="spellEnd"/>
      <w:r>
        <w:rPr>
          <w:rFonts w:ascii="GHEA Grapalat" w:eastAsia="GHEA Grapalat" w:hAnsi="GHEA Grapalat" w:cs="GHEA Grapalat"/>
        </w:rPr>
        <w:t>.</w:t>
      </w:r>
    </w:p>
    <w:p w14:paraId="4745B7B9"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8A5FE03" w14:textId="77777777" w:rsidR="004E191A" w:rsidRDefault="004E191A" w:rsidP="004E191A">
      <w:pPr>
        <w:spacing w:line="276" w:lineRule="auto"/>
        <w:ind w:firstLine="567"/>
        <w:jc w:val="both"/>
        <w:rPr>
          <w:rFonts w:ascii="GHEA Grapalat" w:eastAsia="GHEA Grapalat" w:hAnsi="GHEA Grapalat" w:cs="GHEA Grapalat"/>
        </w:rPr>
      </w:pPr>
    </w:p>
    <w:p w14:paraId="730E8F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Հայաստանի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արդարադատության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նախարարի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ցանկում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0ABEBB2"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E7DD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w:t>
      </w:r>
    </w:p>
    <w:p w14:paraId="2C9B7167"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25A4206" w14:textId="77777777" w:rsidR="004E191A" w:rsidRDefault="004E191A" w:rsidP="004E191A">
      <w:pPr>
        <w:spacing w:line="360" w:lineRule="auto"/>
        <w:ind w:firstLine="567"/>
        <w:jc w:val="both"/>
        <w:rPr>
          <w:rFonts w:ascii="GHEA Grapalat" w:eastAsia="GHEA Grapalat" w:hAnsi="GHEA Grapalat" w:cs="GHEA Grapalat"/>
        </w:rPr>
      </w:pPr>
    </w:p>
    <w:p w14:paraId="3BA3D691"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որևէ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անգամ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76B523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B3DE42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6622F3" w14:textId="77777777" w:rsidR="004E191A" w:rsidRDefault="004E191A" w:rsidP="004E191A">
      <w:pPr>
        <w:spacing w:line="360" w:lineRule="auto"/>
        <w:ind w:left="1789" w:firstLine="567"/>
        <w:jc w:val="both"/>
        <w:rPr>
          <w:rFonts w:ascii="GHEA Grapalat" w:eastAsia="GHEA Grapalat" w:hAnsi="GHEA Grapalat" w:cs="GHEA Grapalat"/>
        </w:rPr>
      </w:pPr>
    </w:p>
    <w:p w14:paraId="4957B7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45226AFD"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Pr>
          <w:rFonts w:ascii="GHEA Grapalat" w:eastAsia="GHEA Grapalat" w:hAnsi="GHEA Grapalat" w:cs="GHEA Grapalat"/>
        </w:rPr>
        <w:t>.</w:t>
      </w:r>
    </w:p>
    <w:p w14:paraId="546F3D9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4A9A5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DF5FA8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00997241"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9C0CD3B"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148E0AF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284712A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49A3C1B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bookmarkStart w:id="9" w:name="_heading=h.gjdgxs"/>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Pr>
          <w:rFonts w:ascii="Cambria Math" w:eastAsia="Cambria Math" w:hAnsi="Cambria Math" w:cs="Cambria Math"/>
        </w:rPr>
        <w:t>․</w:t>
      </w:r>
      <w:r>
        <w:rPr>
          <w:rFonts w:ascii="GHEA Grapalat" w:eastAsia="GHEA Grapalat" w:hAnsi="GHEA Grapalat" w:cs="GHEA Grapalat"/>
        </w:rPr>
        <w:t xml:space="preserve">5-րդ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2A4A486E"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7EC96AB1"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Pr>
          <w:rFonts w:ascii="GHEA Grapalat" w:eastAsia="GHEA Grapalat" w:hAnsi="GHEA Grapalat" w:cs="GHEA Grapalat"/>
        </w:rPr>
        <w:t>.</w:t>
      </w:r>
    </w:p>
    <w:p w14:paraId="100EF420"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Pr>
          <w:rFonts w:ascii="GHEA Grapalat" w:eastAsia="GHEA Grapalat" w:hAnsi="GHEA Grapalat" w:cs="GHEA Grapalat"/>
        </w:rPr>
        <w:t>.</w:t>
      </w:r>
    </w:p>
    <w:p w14:paraId="28B831C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3D5AD4C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60A160D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A0DA2DA"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682D513F" w14:textId="77777777" w:rsidR="004E191A" w:rsidRDefault="004E191A" w:rsidP="004E191A">
      <w:pPr>
        <w:spacing w:line="360" w:lineRule="auto"/>
        <w:ind w:left="1789" w:firstLine="567"/>
        <w:jc w:val="both"/>
        <w:rPr>
          <w:rFonts w:ascii="GHEA Grapalat" w:eastAsia="GHEA Grapalat" w:hAnsi="GHEA Grapalat" w:cs="GHEA Grapalat"/>
        </w:rPr>
      </w:pPr>
    </w:p>
    <w:p w14:paraId="2D92C5BD"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2B8B40E"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32E0797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68A0B826"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78C5758C" w14:textId="77777777" w:rsidR="004E191A" w:rsidRDefault="004E191A" w:rsidP="004E191A">
      <w:pPr>
        <w:spacing w:line="360" w:lineRule="auto"/>
        <w:ind w:left="1789" w:firstLine="567"/>
        <w:jc w:val="both"/>
        <w:rPr>
          <w:rFonts w:ascii="GHEA Grapalat" w:eastAsia="GHEA Grapalat" w:hAnsi="GHEA Grapalat" w:cs="GHEA Grapalat"/>
        </w:rPr>
      </w:pPr>
    </w:p>
    <w:p w14:paraId="4A3B83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w:t>
      </w:r>
    </w:p>
    <w:p w14:paraId="683876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համարակալումը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կատարելը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w:t>
      </w:r>
    </w:p>
    <w:p w14:paraId="5921D627" w14:textId="77777777" w:rsidR="004E191A" w:rsidRDefault="004E191A" w:rsidP="0015595A">
      <w:pPr>
        <w:pStyle w:val="NormalWeb"/>
      </w:pPr>
    </w:p>
    <w:p w14:paraId="0221867D" w14:textId="77777777" w:rsidR="004E191A" w:rsidRDefault="004E191A" w:rsidP="0015595A">
      <w:pPr>
        <w:pStyle w:val="NormalWeb"/>
      </w:pPr>
    </w:p>
    <w:p w14:paraId="5B312799" w14:textId="77777777" w:rsidR="004E191A" w:rsidRDefault="004E191A" w:rsidP="0015595A">
      <w:pPr>
        <w:pStyle w:val="NormalWeb"/>
      </w:pPr>
    </w:p>
    <w:p w14:paraId="07C90FA6" w14:textId="77777777" w:rsidR="004E191A" w:rsidRDefault="004E191A" w:rsidP="0015595A">
      <w:pPr>
        <w:pStyle w:val="NormalWeb"/>
      </w:pPr>
    </w:p>
    <w:p w14:paraId="476A0F79" w14:textId="77777777" w:rsidR="004E191A" w:rsidRDefault="004E191A" w:rsidP="0015595A">
      <w:pPr>
        <w:pStyle w:val="NormalWeb"/>
      </w:pPr>
    </w:p>
    <w:p w14:paraId="4AE06953" w14:textId="77777777" w:rsidR="004E191A" w:rsidRDefault="004E191A" w:rsidP="0015595A">
      <w:pPr>
        <w:pStyle w:val="NormalWeb"/>
      </w:pPr>
    </w:p>
    <w:p w14:paraId="1E358339" w14:textId="77777777" w:rsidR="004E191A" w:rsidRDefault="004E191A" w:rsidP="0015595A">
      <w:pPr>
        <w:pStyle w:val="NormalWeb"/>
      </w:pPr>
    </w:p>
    <w:p w14:paraId="05F7F508" w14:textId="77777777" w:rsidR="004E191A" w:rsidRPr="00CC5501" w:rsidRDefault="004E191A" w:rsidP="0015595A">
      <w:pPr>
        <w:pStyle w:val="NormalWeb"/>
      </w:pPr>
      <w:r w:rsidRPr="00CC5501">
        <w:t>*</w:t>
      </w:r>
      <w:r w:rsidRPr="00CC5501">
        <w:rPr>
          <w:lang w:val="af-ZA"/>
        </w:rPr>
        <w:t xml:space="preserve"> </w:t>
      </w:r>
      <w:r w:rsidRPr="00CC5501">
        <w:t>լրացվում</w:t>
      </w:r>
      <w:r w:rsidRPr="00CC5501">
        <w:rPr>
          <w:lang w:val="af-ZA"/>
        </w:rPr>
        <w:t xml:space="preserve"> </w:t>
      </w:r>
      <w:r w:rsidRPr="00CC5501">
        <w:t>է</w:t>
      </w:r>
      <w:r w:rsidRPr="00CC5501">
        <w:rPr>
          <w:lang w:val="af-ZA"/>
        </w:rPr>
        <w:t xml:space="preserve"> </w:t>
      </w:r>
      <w:r w:rsidRPr="00CC5501">
        <w:t>հանձնաժողովի</w:t>
      </w:r>
      <w:r w:rsidRPr="00CC5501">
        <w:rPr>
          <w:lang w:val="af-ZA"/>
        </w:rPr>
        <w:t xml:space="preserve"> </w:t>
      </w:r>
      <w:r w:rsidRPr="00CC5501">
        <w:t>քարտուղարի</w:t>
      </w:r>
      <w:r w:rsidRPr="00CC5501">
        <w:rPr>
          <w:lang w:val="af-ZA"/>
        </w:rPr>
        <w:t xml:space="preserve"> </w:t>
      </w:r>
      <w:r w:rsidRPr="00CC5501">
        <w:t>կողմից</w:t>
      </w:r>
      <w:r w:rsidRPr="00CC5501">
        <w:rPr>
          <w:lang w:val="af-ZA"/>
        </w:rPr>
        <w:t xml:space="preserve">` </w:t>
      </w:r>
      <w:r w:rsidRPr="00CC5501">
        <w:t>մինչև</w:t>
      </w:r>
      <w:r w:rsidRPr="00CC5501">
        <w:rPr>
          <w:lang w:val="af-ZA"/>
        </w:rPr>
        <w:t xml:space="preserve"> </w:t>
      </w:r>
      <w:r w:rsidRPr="00CC5501">
        <w:t>հրավերը</w:t>
      </w:r>
      <w:r w:rsidRPr="00CC5501">
        <w:rPr>
          <w:lang w:val="af-ZA"/>
        </w:rPr>
        <w:t xml:space="preserve"> </w:t>
      </w:r>
      <w:r w:rsidRPr="00CC5501">
        <w:t>տեղեկագրում</w:t>
      </w:r>
      <w:r w:rsidRPr="00CC5501">
        <w:rPr>
          <w:lang w:val="af-ZA"/>
        </w:rPr>
        <w:t xml:space="preserve"> </w:t>
      </w:r>
      <w:r w:rsidRPr="00CC5501">
        <w:t>հրապարակելը:</w:t>
      </w:r>
    </w:p>
    <w:p w14:paraId="147FE6C9" w14:textId="77777777" w:rsidR="004E191A" w:rsidRPr="00CC5501" w:rsidRDefault="004E191A" w:rsidP="0015595A">
      <w:pPr>
        <w:pStyle w:val="NormalWeb"/>
      </w:pPr>
      <w:r w:rsidRPr="00CC5501">
        <w:t>**  1.3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09C56D50" w14:textId="77777777" w:rsidR="004E191A" w:rsidRDefault="004E191A" w:rsidP="0015595A">
      <w:pPr>
        <w:pStyle w:val="NormalWeb"/>
      </w:pPr>
    </w:p>
    <w:p w14:paraId="75FF43B1" w14:textId="77777777" w:rsidR="004E191A" w:rsidRDefault="004E191A" w:rsidP="0015595A">
      <w:pPr>
        <w:pStyle w:val="NormalWeb"/>
      </w:pPr>
    </w:p>
    <w:p w14:paraId="5CD4CEE4" w14:textId="77777777" w:rsidR="004E191A" w:rsidRDefault="004E191A" w:rsidP="0015595A">
      <w:pPr>
        <w:pStyle w:val="NormalWeb"/>
      </w:pPr>
    </w:p>
    <w:p w14:paraId="6B11E8C0" w14:textId="77777777" w:rsidR="004E191A" w:rsidRDefault="004E191A" w:rsidP="0015595A">
      <w:pPr>
        <w:pStyle w:val="NormalWeb"/>
      </w:pPr>
    </w:p>
    <w:p w14:paraId="291B0B7B" w14:textId="77777777" w:rsidR="004E191A" w:rsidRDefault="004E191A" w:rsidP="0015595A">
      <w:pPr>
        <w:pStyle w:val="NormalWeb"/>
      </w:pPr>
    </w:p>
    <w:p w14:paraId="0D943FBC" w14:textId="77777777" w:rsidR="004E191A" w:rsidRDefault="004E191A" w:rsidP="0015595A">
      <w:pPr>
        <w:pStyle w:val="NormalWeb"/>
      </w:pPr>
    </w:p>
    <w:p w14:paraId="3034D5CA" w14:textId="77777777" w:rsidR="004E191A" w:rsidRPr="004369EF" w:rsidRDefault="004E191A" w:rsidP="00DF4630">
      <w:pPr>
        <w:pStyle w:val="NormalWeb"/>
        <w:jc w:val="right"/>
        <w:rPr>
          <w:rFonts w:cs="Arial"/>
        </w:rPr>
      </w:pPr>
      <w:r w:rsidRPr="004369EF">
        <w:t>Հավելված</w:t>
      </w:r>
      <w:r w:rsidRPr="004369EF">
        <w:rPr>
          <w:rFonts w:cs="Arial"/>
        </w:rPr>
        <w:t xml:space="preserve"> 2</w:t>
      </w:r>
    </w:p>
    <w:p w14:paraId="75FA811E" w14:textId="795C3B68" w:rsidR="004E191A" w:rsidRPr="004369EF" w:rsidRDefault="004E191A" w:rsidP="00DF4630">
      <w:pPr>
        <w:pStyle w:val="NormalWeb"/>
        <w:jc w:val="right"/>
        <w:rPr>
          <w:rFonts w:cs="Arial"/>
        </w:rPr>
      </w:pPr>
      <w:r w:rsidRPr="004369EF">
        <w:t>«</w:t>
      </w:r>
      <w:r w:rsidR="008B1CD2" w:rsidRPr="004369EF">
        <w:t>ԵՔ-ԲՄԱՇՁԲ-</w:t>
      </w:r>
      <w:r w:rsidR="0005598C">
        <w:t>24/42</w:t>
      </w:r>
      <w:r w:rsidRPr="004369EF">
        <w:t>»*  ծածկագրով</w:t>
      </w:r>
    </w:p>
    <w:p w14:paraId="26385AD4" w14:textId="77777777" w:rsidR="004E191A" w:rsidRPr="004369EF" w:rsidRDefault="004E191A" w:rsidP="00DF4630">
      <w:pPr>
        <w:pStyle w:val="NormalWeb"/>
        <w:jc w:val="right"/>
      </w:pPr>
      <w:r w:rsidRPr="004369EF">
        <w:t>բաց մրցույթի հրավերի</w:t>
      </w:r>
    </w:p>
    <w:p w14:paraId="5B014577" w14:textId="77777777" w:rsidR="004E191A" w:rsidRDefault="004E191A" w:rsidP="004E191A">
      <w:pPr>
        <w:rPr>
          <w:rFonts w:ascii="GHEA Grapalat" w:hAnsi="GHEA Grapalat"/>
          <w:lang w:val="hy-AM"/>
        </w:rPr>
      </w:pPr>
    </w:p>
    <w:p w14:paraId="5AD2C6E3" w14:textId="77777777" w:rsidR="004E191A" w:rsidRDefault="004E191A" w:rsidP="004E191A">
      <w:pPr>
        <w:ind w:firstLine="567"/>
        <w:jc w:val="center"/>
        <w:rPr>
          <w:rFonts w:ascii="GHEA Grapalat" w:hAnsi="GHEA Grapalat"/>
          <w:sz w:val="20"/>
          <w:lang w:val="hy-AM"/>
        </w:rPr>
      </w:pPr>
    </w:p>
    <w:p w14:paraId="6324D871" w14:textId="77777777" w:rsidR="004E191A" w:rsidRDefault="004E191A" w:rsidP="004E191A">
      <w:pPr>
        <w:ind w:left="-66"/>
        <w:jc w:val="center"/>
        <w:rPr>
          <w:rFonts w:ascii="GHEA Grapalat" w:hAnsi="GHEA Grapalat"/>
          <w:b/>
          <w:sz w:val="20"/>
          <w:lang w:val="hy-AM"/>
        </w:rPr>
      </w:pPr>
      <w:r>
        <w:rPr>
          <w:rFonts w:ascii="GHEA Grapalat" w:hAnsi="GHEA Grapalat"/>
          <w:b/>
          <w:sz w:val="20"/>
          <w:lang w:val="hy-AM"/>
        </w:rPr>
        <w:t>Գ Ն Ա Յ Ի Ն   Ա Ռ Ա Ջ Ա Ր Կ</w:t>
      </w:r>
    </w:p>
    <w:p w14:paraId="1790490F" w14:textId="77777777" w:rsidR="004E191A" w:rsidRDefault="004E191A" w:rsidP="004E191A">
      <w:pPr>
        <w:ind w:firstLine="567"/>
        <w:rPr>
          <w:rFonts w:ascii="GHEA Grapalat" w:hAnsi="GHEA Grapalat"/>
          <w:lang w:val="hy-AM"/>
        </w:rPr>
      </w:pPr>
    </w:p>
    <w:p w14:paraId="154F8E68" w14:textId="16BABFBF" w:rsidR="004E191A" w:rsidRDefault="004E191A" w:rsidP="004E191A">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8B1CD2">
        <w:rPr>
          <w:rFonts w:ascii="GHEA Grapalat" w:hAnsi="GHEA Grapalat" w:cs="Arial"/>
          <w:sz w:val="20"/>
          <w:szCs w:val="20"/>
          <w:lang w:val="es-ES"/>
        </w:rPr>
        <w:t>ԵՔ-ԲՄԱՇՁԲ-</w:t>
      </w:r>
      <w:r w:rsidR="0005598C">
        <w:rPr>
          <w:rFonts w:ascii="GHEA Grapalat" w:hAnsi="GHEA Grapalat" w:cs="Arial"/>
          <w:sz w:val="20"/>
          <w:szCs w:val="20"/>
          <w:lang w:val="es-ES"/>
        </w:rPr>
        <w:t>24/</w:t>
      </w:r>
      <w:proofErr w:type="gramStart"/>
      <w:r w:rsidR="0005598C">
        <w:rPr>
          <w:rFonts w:ascii="GHEA Grapalat" w:hAnsi="GHEA Grapalat" w:cs="Arial"/>
          <w:sz w:val="20"/>
          <w:szCs w:val="20"/>
          <w:lang w:val="es-ES"/>
        </w:rPr>
        <w:t>42</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այդ</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թվում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կնքվելիք</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պայմանագրի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նախագիծը</w:t>
      </w:r>
      <w:proofErr w:type="spellEnd"/>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առաջարկում</w:t>
      </w:r>
      <w:proofErr w:type="spellEnd"/>
      <w:r>
        <w:rPr>
          <w:rFonts w:ascii="GHEA Grapalat" w:hAnsi="GHEA Grapalat" w:cs="Arial"/>
          <w:sz w:val="20"/>
          <w:szCs w:val="20"/>
          <w:lang w:val="es-ES"/>
        </w:rPr>
        <w:t xml:space="preserve"> է</w:t>
      </w:r>
      <w:r>
        <w:rPr>
          <w:rFonts w:ascii="GHEA Grapalat" w:hAnsi="GHEA Grapalat" w:cs="Arial"/>
          <w:lang w:val="hy-AM"/>
        </w:rPr>
        <w:t xml:space="preserve">   </w:t>
      </w:r>
    </w:p>
    <w:p w14:paraId="2816E9F9" w14:textId="77777777" w:rsidR="004E191A" w:rsidRDefault="004E191A" w:rsidP="004E191A">
      <w:pPr>
        <w:ind w:firstLine="567"/>
        <w:jc w:val="both"/>
        <w:rPr>
          <w:rFonts w:ascii="GHEA Grapalat" w:hAnsi="GHEA Grapalat" w:cs="Arial"/>
        </w:rPr>
      </w:pPr>
      <w:bookmarkStart w:id="10" w:name="_Hlk23147299"/>
      <w:r>
        <w:rPr>
          <w:rFonts w:ascii="GHEA Grapalat" w:hAnsi="GHEA Grapalat" w:cs="Sylfaen"/>
          <w:vertAlign w:val="superscript"/>
          <w:lang w:val="hy-AM"/>
        </w:rPr>
        <w:t xml:space="preserve">                                                                                     մասնակցի անվանումը</w:t>
      </w:r>
    </w:p>
    <w:bookmarkEnd w:id="10"/>
    <w:p w14:paraId="121AC628" w14:textId="77777777" w:rsidR="004E191A" w:rsidRDefault="004E191A" w:rsidP="004E191A">
      <w:pPr>
        <w:jc w:val="both"/>
        <w:rPr>
          <w:rFonts w:ascii="GHEA Grapalat" w:hAnsi="GHEA Grapalat"/>
          <w:sz w:val="20"/>
          <w:lang w:val="hy-AM"/>
        </w:rPr>
      </w:pPr>
      <w:proofErr w:type="spellStart"/>
      <w:r>
        <w:rPr>
          <w:rFonts w:ascii="GHEA Grapalat" w:hAnsi="GHEA Grapalat" w:cs="Arial"/>
          <w:sz w:val="20"/>
          <w:szCs w:val="20"/>
          <w:lang w:val="es-ES"/>
        </w:rPr>
        <w:t>պայմանագիրը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կատարել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ներքոհիշյալ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ընդհանուր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գներով</w:t>
      </w:r>
      <w:proofErr w:type="spellEnd"/>
      <w:r>
        <w:rPr>
          <w:rFonts w:ascii="GHEA Grapalat" w:hAnsi="GHEA Grapalat" w:cs="Arial"/>
          <w:sz w:val="20"/>
          <w:szCs w:val="20"/>
          <w:lang w:val="es-ES"/>
        </w:rPr>
        <w:t>.</w:t>
      </w:r>
    </w:p>
    <w:p w14:paraId="2830B810" w14:textId="77777777" w:rsidR="004E191A" w:rsidRDefault="004E191A" w:rsidP="004E191A">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 xml:space="preserve">ՀՀ </w:t>
      </w:r>
      <w:proofErr w:type="spellStart"/>
      <w:r>
        <w:rPr>
          <w:rFonts w:ascii="GHEA Grapalat" w:hAnsi="GHEA Grapalat"/>
          <w:sz w:val="20"/>
          <w:lang w:val="es-ES"/>
        </w:rPr>
        <w:t>դրամ</w:t>
      </w:r>
      <w:proofErr w:type="spellEnd"/>
    </w:p>
    <w:tbl>
      <w:tblPr>
        <w:tblW w:w="943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6"/>
        <w:gridCol w:w="3257"/>
        <w:gridCol w:w="2209"/>
        <w:gridCol w:w="1417"/>
        <w:gridCol w:w="1416"/>
      </w:tblGrid>
      <w:tr w:rsidR="004E191A" w:rsidRPr="00BD5514" w14:paraId="627F9DB7" w14:textId="77777777" w:rsidTr="00BB7865">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7011F4E2"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Չափա</w:t>
            </w:r>
            <w:proofErr w:type="spellEnd"/>
            <w:r>
              <w:rPr>
                <w:rFonts w:ascii="GHEA Grapalat" w:hAnsi="GHEA Grapalat"/>
                <w:b/>
                <w:bCs/>
                <w:sz w:val="16"/>
                <w:szCs w:val="18"/>
                <w:lang w:val="es-ES"/>
              </w:rPr>
              <w:t>-</w:t>
            </w:r>
          </w:p>
          <w:p w14:paraId="7BEC6F58" w14:textId="77777777" w:rsidR="004E191A" w:rsidRDefault="004E191A">
            <w:pPr>
              <w:jc w:val="center"/>
              <w:rPr>
                <w:rFonts w:ascii="GHEA Grapalat" w:hAnsi="GHEA Grapalat"/>
                <w:b/>
                <w:bCs/>
                <w:sz w:val="16"/>
                <w:lang w:val="es-ES"/>
              </w:rPr>
            </w:pPr>
            <w:proofErr w:type="spellStart"/>
            <w:r>
              <w:rPr>
                <w:rFonts w:ascii="GHEA Grapalat" w:hAnsi="GHEA Grapalat"/>
                <w:b/>
                <w:bCs/>
                <w:sz w:val="16"/>
                <w:szCs w:val="18"/>
                <w:lang w:val="es-ES"/>
              </w:rPr>
              <w:t>բաժինների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համարները</w:t>
            </w:r>
            <w:proofErr w:type="spellEnd"/>
          </w:p>
        </w:tc>
        <w:tc>
          <w:tcPr>
            <w:tcW w:w="3257" w:type="dxa"/>
            <w:tcBorders>
              <w:top w:val="single" w:sz="4" w:space="0" w:color="auto"/>
              <w:left w:val="single" w:sz="4" w:space="0" w:color="auto"/>
              <w:bottom w:val="nil"/>
              <w:right w:val="single" w:sz="4" w:space="0" w:color="auto"/>
            </w:tcBorders>
            <w:vAlign w:val="center"/>
            <w:hideMark/>
          </w:tcPr>
          <w:p w14:paraId="38787CE1"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Աշխատանքի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2209" w:type="dxa"/>
            <w:tcBorders>
              <w:top w:val="single" w:sz="4" w:space="0" w:color="auto"/>
              <w:left w:val="single" w:sz="4" w:space="0" w:color="auto"/>
              <w:bottom w:val="nil"/>
              <w:right w:val="single" w:sz="4" w:space="0" w:color="auto"/>
            </w:tcBorders>
            <w:vAlign w:val="center"/>
            <w:hideMark/>
          </w:tcPr>
          <w:p w14:paraId="015B8B99" w14:textId="77777777" w:rsidR="004E191A" w:rsidRDefault="004E191A">
            <w:pPr>
              <w:jc w:val="center"/>
              <w:rPr>
                <w:rFonts w:ascii="GHEA Grapalat" w:hAnsi="GHEA Grapalat"/>
                <w:b/>
                <w:bCs/>
                <w:sz w:val="16"/>
                <w:szCs w:val="18"/>
                <w:lang w:val="hy-AM"/>
              </w:rPr>
            </w:pPr>
            <w:proofErr w:type="spellStart"/>
            <w:r>
              <w:rPr>
                <w:rFonts w:ascii="GHEA Grapalat" w:hAnsi="GHEA Grapalat"/>
                <w:b/>
                <w:bCs/>
                <w:sz w:val="16"/>
                <w:szCs w:val="18"/>
                <w:lang w:val="es-ES"/>
              </w:rPr>
              <w:t>Արժեք</w:t>
            </w:r>
            <w:proofErr w:type="spellEnd"/>
            <w:r>
              <w:rPr>
                <w:rFonts w:ascii="GHEA Grapalat" w:hAnsi="GHEA Grapalat"/>
                <w:b/>
                <w:bCs/>
                <w:sz w:val="16"/>
                <w:szCs w:val="18"/>
                <w:lang w:val="es-ES"/>
              </w:rPr>
              <w:t xml:space="preserve"> </w:t>
            </w:r>
          </w:p>
          <w:p w14:paraId="3007277A"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Cs/>
                <w:sz w:val="16"/>
                <w:szCs w:val="18"/>
                <w:lang w:val="es-ES"/>
              </w:rPr>
              <w:t>ինքնարժեքի</w:t>
            </w:r>
            <w:proofErr w:type="spellEnd"/>
            <w:r>
              <w:rPr>
                <w:rFonts w:ascii="GHEA Grapalat" w:hAnsi="GHEA Grapalat"/>
                <w:bCs/>
                <w:sz w:val="16"/>
                <w:szCs w:val="18"/>
                <w:lang w:val="es-ES"/>
              </w:rPr>
              <w:t xml:space="preserve"> և </w:t>
            </w:r>
            <w:proofErr w:type="spellStart"/>
            <w:r>
              <w:rPr>
                <w:rFonts w:ascii="GHEA Grapalat" w:hAnsi="GHEA Grapalat"/>
                <w:bCs/>
                <w:sz w:val="16"/>
                <w:szCs w:val="18"/>
                <w:lang w:val="es-ES"/>
              </w:rPr>
              <w:t>կանխատեսվող</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շահույթի</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հանրագումարը</w:t>
            </w:r>
            <w:proofErr w:type="spellEnd"/>
            <w:r>
              <w:rPr>
                <w:rFonts w:ascii="GHEA Grapalat" w:hAnsi="GHEA Grapalat"/>
                <w:b/>
                <w:bCs/>
                <w:sz w:val="16"/>
                <w:szCs w:val="18"/>
                <w:lang w:val="es-ES"/>
              </w:rPr>
              <w:t>)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7" w:type="dxa"/>
            <w:tcBorders>
              <w:top w:val="single" w:sz="4" w:space="0" w:color="auto"/>
              <w:left w:val="single" w:sz="4" w:space="0" w:color="auto"/>
              <w:bottom w:val="nil"/>
              <w:right w:val="single" w:sz="4" w:space="0" w:color="auto"/>
            </w:tcBorders>
            <w:vAlign w:val="center"/>
            <w:hideMark/>
          </w:tcPr>
          <w:p w14:paraId="1D824452"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ԱԱՀ**</w:t>
            </w:r>
          </w:p>
          <w:p w14:paraId="2983CA54"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6" w:type="dxa"/>
            <w:tcBorders>
              <w:top w:val="single" w:sz="4" w:space="0" w:color="auto"/>
              <w:left w:val="single" w:sz="4" w:space="0" w:color="auto"/>
              <w:bottom w:val="nil"/>
              <w:right w:val="single" w:sz="4" w:space="0" w:color="auto"/>
            </w:tcBorders>
            <w:vAlign w:val="center"/>
            <w:hideMark/>
          </w:tcPr>
          <w:p w14:paraId="3FF5D41E"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Ընդհանուր</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գինը</w:t>
            </w:r>
            <w:proofErr w:type="spellEnd"/>
          </w:p>
          <w:p w14:paraId="54D74BB1"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 xml:space="preserve">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r>
      <w:tr w:rsidR="004E191A" w14:paraId="36C08FD4" w14:textId="77777777" w:rsidTr="00BB786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4D25C35" w14:textId="77777777" w:rsidR="004E191A" w:rsidRDefault="004E191A">
            <w:pPr>
              <w:jc w:val="center"/>
              <w:rPr>
                <w:rFonts w:ascii="GHEA Grapalat" w:hAnsi="GHEA Grapalat"/>
                <w:b/>
                <w:i/>
                <w:sz w:val="16"/>
                <w:lang w:val="es-ES"/>
              </w:rPr>
            </w:pPr>
            <w:r>
              <w:rPr>
                <w:rFonts w:ascii="GHEA Grapalat" w:hAnsi="GHEA Grapalat"/>
                <w:b/>
                <w:i/>
                <w:sz w:val="16"/>
                <w:lang w:val="es-ES"/>
              </w:rPr>
              <w:t>1</w:t>
            </w:r>
          </w:p>
        </w:tc>
        <w:tc>
          <w:tcPr>
            <w:tcW w:w="3257" w:type="dxa"/>
            <w:tcBorders>
              <w:top w:val="single" w:sz="4" w:space="0" w:color="auto"/>
              <w:left w:val="single" w:sz="4" w:space="0" w:color="auto"/>
              <w:bottom w:val="single" w:sz="4" w:space="0" w:color="auto"/>
              <w:right w:val="single" w:sz="4" w:space="0" w:color="auto"/>
            </w:tcBorders>
            <w:shd w:val="clear" w:color="auto" w:fill="99CCFF"/>
            <w:hideMark/>
          </w:tcPr>
          <w:p w14:paraId="25283838" w14:textId="77777777" w:rsidR="004E191A" w:rsidRDefault="004E191A">
            <w:pPr>
              <w:jc w:val="center"/>
              <w:rPr>
                <w:rFonts w:ascii="GHEA Grapalat" w:hAnsi="GHEA Grapalat"/>
                <w:b/>
                <w:i/>
                <w:sz w:val="16"/>
                <w:lang w:val="es-ES"/>
              </w:rPr>
            </w:pPr>
            <w:r>
              <w:rPr>
                <w:rFonts w:ascii="GHEA Grapalat" w:hAnsi="GHEA Grapalat"/>
                <w:b/>
                <w:i/>
                <w:sz w:val="16"/>
                <w:lang w:val="es-ES"/>
              </w:rPr>
              <w:t>2</w:t>
            </w:r>
          </w:p>
        </w:tc>
        <w:tc>
          <w:tcPr>
            <w:tcW w:w="2209" w:type="dxa"/>
            <w:tcBorders>
              <w:top w:val="single" w:sz="4" w:space="0" w:color="auto"/>
              <w:left w:val="single" w:sz="4" w:space="0" w:color="auto"/>
              <w:bottom w:val="single" w:sz="4" w:space="0" w:color="auto"/>
              <w:right w:val="single" w:sz="4" w:space="0" w:color="auto"/>
            </w:tcBorders>
            <w:shd w:val="clear" w:color="auto" w:fill="99CCFF"/>
            <w:hideMark/>
          </w:tcPr>
          <w:p w14:paraId="13018374" w14:textId="77777777" w:rsidR="004E191A" w:rsidRDefault="004E191A">
            <w:pPr>
              <w:jc w:val="center"/>
              <w:rPr>
                <w:rFonts w:ascii="GHEA Grapalat" w:hAnsi="GHEA Grapalat"/>
                <w:i/>
                <w:sz w:val="16"/>
                <w:lang w:val="es-ES"/>
              </w:rPr>
            </w:pPr>
            <w:r>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hideMark/>
          </w:tcPr>
          <w:p w14:paraId="3C1CBB14" w14:textId="77777777" w:rsidR="004E191A" w:rsidRDefault="004E191A">
            <w:pPr>
              <w:jc w:val="center"/>
              <w:rPr>
                <w:rFonts w:ascii="GHEA Grapalat" w:hAnsi="GHEA Grapalat"/>
                <w:i/>
                <w:sz w:val="16"/>
                <w:lang w:val="es-ES"/>
              </w:rPr>
            </w:pPr>
            <w:r>
              <w:rPr>
                <w:rFonts w:ascii="GHEA Grapalat" w:hAnsi="GHEA Grapalat"/>
                <w:b/>
                <w:i/>
                <w:sz w:val="16"/>
                <w:lang w:val="es-ES"/>
              </w:rPr>
              <w:t>4</w:t>
            </w:r>
          </w:p>
        </w:tc>
        <w:tc>
          <w:tcPr>
            <w:tcW w:w="1416" w:type="dxa"/>
            <w:tcBorders>
              <w:top w:val="single" w:sz="4" w:space="0" w:color="auto"/>
              <w:left w:val="single" w:sz="4" w:space="0" w:color="auto"/>
              <w:bottom w:val="single" w:sz="4" w:space="0" w:color="auto"/>
              <w:right w:val="single" w:sz="4" w:space="0" w:color="auto"/>
            </w:tcBorders>
            <w:shd w:val="clear" w:color="auto" w:fill="99CCFF"/>
            <w:hideMark/>
          </w:tcPr>
          <w:p w14:paraId="3541C21D" w14:textId="77777777" w:rsidR="004E191A" w:rsidRDefault="004E191A">
            <w:pPr>
              <w:jc w:val="center"/>
              <w:rPr>
                <w:rFonts w:ascii="GHEA Grapalat" w:hAnsi="GHEA Grapalat"/>
                <w:i/>
                <w:sz w:val="16"/>
                <w:lang w:val="es-ES"/>
              </w:rPr>
            </w:pPr>
            <w:r>
              <w:rPr>
                <w:rFonts w:ascii="GHEA Grapalat" w:hAnsi="GHEA Grapalat"/>
                <w:b/>
                <w:i/>
                <w:sz w:val="16"/>
                <w:lang w:val="es-ES"/>
              </w:rPr>
              <w:t>5=3+4</w:t>
            </w:r>
          </w:p>
        </w:tc>
      </w:tr>
      <w:tr w:rsidR="004E191A" w:rsidRPr="00BD5514" w14:paraId="5EF64CA9" w14:textId="77777777" w:rsidTr="00BB786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145A81D3" w14:textId="77777777" w:rsidR="004E191A" w:rsidRDefault="004E191A">
            <w:pPr>
              <w:jc w:val="center"/>
              <w:rPr>
                <w:rFonts w:ascii="GHEA Grapalat" w:hAnsi="GHEA Grapalat"/>
                <w:b/>
                <w:bCs/>
                <w:sz w:val="18"/>
                <w:lang w:val="es-ES"/>
              </w:rPr>
            </w:pPr>
            <w:r>
              <w:rPr>
                <w:rFonts w:ascii="GHEA Grapalat" w:hAnsi="GHEA Grapalat"/>
                <w:b/>
                <w:bCs/>
                <w:sz w:val="18"/>
                <w:lang w:val="es-ES"/>
              </w:rPr>
              <w:t>1</w:t>
            </w:r>
          </w:p>
        </w:tc>
        <w:tc>
          <w:tcPr>
            <w:tcW w:w="3257" w:type="dxa"/>
            <w:tcBorders>
              <w:top w:val="single" w:sz="4" w:space="0" w:color="auto"/>
              <w:left w:val="single" w:sz="4" w:space="0" w:color="auto"/>
              <w:bottom w:val="single" w:sz="4" w:space="0" w:color="auto"/>
              <w:right w:val="single" w:sz="4" w:space="0" w:color="auto"/>
            </w:tcBorders>
            <w:vAlign w:val="center"/>
            <w:hideMark/>
          </w:tcPr>
          <w:p w14:paraId="6F332BE7" w14:textId="26491D1B" w:rsidR="004E191A" w:rsidRPr="00BB2542" w:rsidRDefault="00BB2542">
            <w:pPr>
              <w:rPr>
                <w:rFonts w:ascii="GHEA Grapalat" w:hAnsi="GHEA Grapalat"/>
                <w:sz w:val="20"/>
                <w:szCs w:val="20"/>
                <w:lang w:val="es-ES"/>
              </w:rPr>
            </w:pPr>
            <w:proofErr w:type="spellStart"/>
            <w:r w:rsidRPr="00BB2542">
              <w:rPr>
                <w:rFonts w:ascii="GHEA Grapalat" w:hAnsi="GHEA Grapalat"/>
                <w:sz w:val="20"/>
                <w:szCs w:val="20"/>
              </w:rPr>
              <w:t>Երևան</w:t>
            </w:r>
            <w:proofErr w:type="spellEnd"/>
            <w:r w:rsidRPr="00BB2542">
              <w:rPr>
                <w:rFonts w:ascii="GHEA Grapalat" w:hAnsi="GHEA Grapalat"/>
                <w:sz w:val="20"/>
                <w:szCs w:val="20"/>
                <w:lang w:val="es-ES"/>
              </w:rPr>
              <w:t xml:space="preserve"> </w:t>
            </w:r>
            <w:proofErr w:type="spellStart"/>
            <w:r w:rsidRPr="00BB2542">
              <w:rPr>
                <w:rFonts w:ascii="GHEA Grapalat" w:hAnsi="GHEA Grapalat"/>
                <w:sz w:val="20"/>
                <w:szCs w:val="20"/>
              </w:rPr>
              <w:t>քաղաքի</w:t>
            </w:r>
            <w:proofErr w:type="spellEnd"/>
            <w:r w:rsidRPr="00BB2542">
              <w:rPr>
                <w:rFonts w:ascii="GHEA Grapalat" w:hAnsi="GHEA Grapalat"/>
                <w:sz w:val="20"/>
                <w:szCs w:val="20"/>
                <w:lang w:val="es-ES"/>
              </w:rPr>
              <w:t xml:space="preserve"> </w:t>
            </w:r>
            <w:proofErr w:type="spellStart"/>
            <w:r w:rsidRPr="00BB2542">
              <w:rPr>
                <w:rFonts w:ascii="GHEA Grapalat" w:hAnsi="GHEA Grapalat"/>
                <w:sz w:val="20"/>
                <w:szCs w:val="20"/>
              </w:rPr>
              <w:t>Էրեբունի</w:t>
            </w:r>
            <w:proofErr w:type="spellEnd"/>
            <w:r w:rsidRPr="00BB2542">
              <w:rPr>
                <w:rFonts w:ascii="GHEA Grapalat" w:hAnsi="GHEA Grapalat"/>
                <w:sz w:val="20"/>
                <w:szCs w:val="20"/>
                <w:lang w:val="es-ES"/>
              </w:rPr>
              <w:t xml:space="preserve"> </w:t>
            </w:r>
            <w:r w:rsidRPr="00BB2542">
              <w:rPr>
                <w:rFonts w:ascii="GHEA Grapalat" w:hAnsi="GHEA Grapalat"/>
                <w:sz w:val="20"/>
                <w:szCs w:val="20"/>
              </w:rPr>
              <w:t>և</w:t>
            </w:r>
            <w:r w:rsidRPr="00BB2542">
              <w:rPr>
                <w:rFonts w:ascii="GHEA Grapalat" w:hAnsi="GHEA Grapalat"/>
                <w:sz w:val="20"/>
                <w:szCs w:val="20"/>
                <w:lang w:val="es-ES"/>
              </w:rPr>
              <w:t xml:space="preserve"> </w:t>
            </w:r>
            <w:proofErr w:type="spellStart"/>
            <w:r w:rsidRPr="00BB2542">
              <w:rPr>
                <w:rFonts w:ascii="GHEA Grapalat" w:hAnsi="GHEA Grapalat"/>
                <w:sz w:val="20"/>
                <w:szCs w:val="20"/>
              </w:rPr>
              <w:t>Նուբարաշեն</w:t>
            </w:r>
            <w:proofErr w:type="spellEnd"/>
            <w:r w:rsidRPr="00BB2542">
              <w:rPr>
                <w:rFonts w:ascii="GHEA Grapalat" w:hAnsi="GHEA Grapalat"/>
                <w:sz w:val="20"/>
                <w:szCs w:val="20"/>
                <w:lang w:val="es-ES"/>
              </w:rPr>
              <w:t xml:space="preserve"> </w:t>
            </w:r>
            <w:proofErr w:type="spellStart"/>
            <w:r w:rsidRPr="00BB2542">
              <w:rPr>
                <w:rFonts w:ascii="GHEA Grapalat" w:hAnsi="GHEA Grapalat"/>
                <w:sz w:val="20"/>
                <w:szCs w:val="20"/>
              </w:rPr>
              <w:t>վարչական</w:t>
            </w:r>
            <w:proofErr w:type="spellEnd"/>
            <w:r w:rsidRPr="00BB2542">
              <w:rPr>
                <w:rFonts w:ascii="GHEA Grapalat" w:hAnsi="GHEA Grapalat"/>
                <w:sz w:val="20"/>
                <w:szCs w:val="20"/>
                <w:lang w:val="es-ES"/>
              </w:rPr>
              <w:t xml:space="preserve"> </w:t>
            </w:r>
            <w:proofErr w:type="spellStart"/>
            <w:r w:rsidRPr="00BB2542">
              <w:rPr>
                <w:rFonts w:ascii="GHEA Grapalat" w:hAnsi="GHEA Grapalat"/>
                <w:sz w:val="20"/>
                <w:szCs w:val="20"/>
              </w:rPr>
              <w:t>շրջանների</w:t>
            </w:r>
            <w:proofErr w:type="spellEnd"/>
            <w:r w:rsidRPr="00BB2542">
              <w:rPr>
                <w:rFonts w:ascii="GHEA Grapalat" w:hAnsi="GHEA Grapalat"/>
                <w:sz w:val="20"/>
                <w:szCs w:val="20"/>
                <w:lang w:val="es-ES"/>
              </w:rPr>
              <w:t xml:space="preserve"> </w:t>
            </w:r>
            <w:proofErr w:type="spellStart"/>
            <w:r w:rsidRPr="00BB2542">
              <w:rPr>
                <w:rFonts w:ascii="GHEA Grapalat" w:hAnsi="GHEA Grapalat"/>
                <w:sz w:val="20"/>
                <w:szCs w:val="20"/>
              </w:rPr>
              <w:t>փողոցների</w:t>
            </w:r>
            <w:proofErr w:type="spellEnd"/>
            <w:r w:rsidRPr="00BB2542">
              <w:rPr>
                <w:rFonts w:ascii="GHEA Grapalat" w:hAnsi="GHEA Grapalat"/>
                <w:sz w:val="20"/>
                <w:szCs w:val="20"/>
                <w:lang w:val="es-ES"/>
              </w:rPr>
              <w:t xml:space="preserve"> </w:t>
            </w:r>
            <w:proofErr w:type="spellStart"/>
            <w:r w:rsidRPr="00BB2542">
              <w:rPr>
                <w:rFonts w:ascii="GHEA Grapalat" w:hAnsi="GHEA Grapalat"/>
                <w:sz w:val="20"/>
                <w:szCs w:val="20"/>
              </w:rPr>
              <w:t>միջին</w:t>
            </w:r>
            <w:proofErr w:type="spellEnd"/>
            <w:r w:rsidRPr="00BB2542">
              <w:rPr>
                <w:rFonts w:ascii="GHEA Grapalat" w:hAnsi="GHEA Grapalat"/>
                <w:sz w:val="20"/>
                <w:szCs w:val="20"/>
                <w:lang w:val="es-ES"/>
              </w:rPr>
              <w:t xml:space="preserve"> </w:t>
            </w:r>
            <w:proofErr w:type="spellStart"/>
            <w:r w:rsidRPr="00BB2542">
              <w:rPr>
                <w:rFonts w:ascii="GHEA Grapalat" w:hAnsi="GHEA Grapalat"/>
                <w:sz w:val="20"/>
                <w:szCs w:val="20"/>
              </w:rPr>
              <w:t>նորոգման</w:t>
            </w:r>
            <w:proofErr w:type="spellEnd"/>
            <w:r w:rsidRPr="00BB2542">
              <w:rPr>
                <w:rFonts w:ascii="GHEA Grapalat" w:hAnsi="GHEA Grapalat"/>
                <w:sz w:val="20"/>
                <w:szCs w:val="20"/>
                <w:lang w:val="es-ES"/>
              </w:rPr>
              <w:t xml:space="preserve"> </w:t>
            </w:r>
            <w:proofErr w:type="spellStart"/>
            <w:r w:rsidRPr="00BB2542">
              <w:rPr>
                <w:rFonts w:ascii="GHEA Grapalat" w:hAnsi="GHEA Grapalat"/>
                <w:sz w:val="20"/>
                <w:szCs w:val="20"/>
              </w:rPr>
              <w:t>աշխատանքներ</w:t>
            </w:r>
            <w:proofErr w:type="spellEnd"/>
          </w:p>
        </w:tc>
        <w:tc>
          <w:tcPr>
            <w:tcW w:w="2209" w:type="dxa"/>
            <w:tcBorders>
              <w:top w:val="single" w:sz="4" w:space="0" w:color="auto"/>
              <w:left w:val="single" w:sz="4" w:space="0" w:color="auto"/>
              <w:bottom w:val="single" w:sz="4" w:space="0" w:color="auto"/>
              <w:right w:val="single" w:sz="4" w:space="0" w:color="auto"/>
            </w:tcBorders>
          </w:tcPr>
          <w:p w14:paraId="19283C39" w14:textId="77777777" w:rsidR="004E191A" w:rsidRDefault="004E191A">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79B2190" w14:textId="77777777" w:rsidR="004E191A" w:rsidRDefault="004E191A">
            <w:pPr>
              <w:jc w:val="center"/>
              <w:rPr>
                <w:rFonts w:ascii="GHEA Grapalat" w:hAnsi="GHEA Grapalat"/>
                <w:lang w:val="es-ES"/>
              </w:rPr>
            </w:pPr>
          </w:p>
        </w:tc>
        <w:tc>
          <w:tcPr>
            <w:tcW w:w="1416" w:type="dxa"/>
            <w:tcBorders>
              <w:top w:val="single" w:sz="4" w:space="0" w:color="auto"/>
              <w:left w:val="single" w:sz="4" w:space="0" w:color="auto"/>
              <w:bottom w:val="single" w:sz="4" w:space="0" w:color="auto"/>
              <w:right w:val="single" w:sz="4" w:space="0" w:color="auto"/>
            </w:tcBorders>
          </w:tcPr>
          <w:p w14:paraId="55635665" w14:textId="77777777" w:rsidR="004E191A" w:rsidRDefault="004E191A">
            <w:pPr>
              <w:jc w:val="center"/>
              <w:rPr>
                <w:rFonts w:ascii="GHEA Grapalat" w:hAnsi="GHEA Grapalat"/>
                <w:lang w:val="es-ES"/>
              </w:rPr>
            </w:pPr>
          </w:p>
        </w:tc>
      </w:tr>
    </w:tbl>
    <w:p w14:paraId="23A456F6" w14:textId="77777777" w:rsidR="004E191A" w:rsidRDefault="004E191A" w:rsidP="004E191A">
      <w:pPr>
        <w:rPr>
          <w:rFonts w:ascii="GHEA Grapalat" w:hAnsi="GHEA Grapalat"/>
          <w:sz w:val="18"/>
          <w:szCs w:val="18"/>
          <w:lang w:val="es-ES"/>
        </w:rPr>
      </w:pPr>
    </w:p>
    <w:p w14:paraId="72A8F14F" w14:textId="77777777" w:rsidR="004E191A" w:rsidRDefault="004E191A" w:rsidP="004E191A">
      <w:pPr>
        <w:rPr>
          <w:rFonts w:ascii="GHEA Grapalat" w:hAnsi="GHEA Grapalat"/>
          <w:sz w:val="18"/>
          <w:szCs w:val="18"/>
          <w:lang w:val="es-ES"/>
        </w:rPr>
      </w:pPr>
    </w:p>
    <w:p w14:paraId="563E4AA6" w14:textId="77777777" w:rsidR="004E191A" w:rsidRDefault="004E191A" w:rsidP="004E191A">
      <w:pPr>
        <w:rPr>
          <w:rFonts w:ascii="GHEA Grapalat" w:hAnsi="GHEA Grapalat"/>
          <w:sz w:val="18"/>
          <w:szCs w:val="18"/>
          <w:lang w:val="hy-AM"/>
        </w:rPr>
      </w:pPr>
    </w:p>
    <w:p w14:paraId="2EC2B253" w14:textId="77777777" w:rsidR="004E191A" w:rsidRDefault="004E191A" w:rsidP="004E191A">
      <w:pPr>
        <w:ind w:left="720" w:firstLine="720"/>
        <w:jc w:val="both"/>
        <w:rPr>
          <w:rFonts w:ascii="GHEA Grapalat" w:hAnsi="GHEA Grapalat"/>
          <w:sz w:val="20"/>
          <w:lang w:val="hy-AM"/>
        </w:rPr>
      </w:pPr>
      <w:r w:rsidRPr="00C45E14">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sidRPr="00C45E14">
        <w:rPr>
          <w:rFonts w:ascii="GHEA Grapalat" w:hAnsi="GHEA Grapalat"/>
          <w:sz w:val="20"/>
          <w:lang w:val="es-ES"/>
        </w:rPr>
        <w:t xml:space="preserve">       </w:t>
      </w:r>
      <w:r>
        <w:rPr>
          <w:rFonts w:ascii="GHEA Grapalat" w:hAnsi="GHEA Grapalat"/>
          <w:sz w:val="20"/>
          <w:lang w:val="hy-AM"/>
        </w:rPr>
        <w:t xml:space="preserve">_____________ </w:t>
      </w:r>
    </w:p>
    <w:p w14:paraId="7E3FE2D4" w14:textId="77777777" w:rsidR="004E191A" w:rsidRDefault="004E191A" w:rsidP="004E191A">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73EDE68F" w14:textId="77777777" w:rsidR="004E191A" w:rsidRDefault="004E191A" w:rsidP="004E191A">
      <w:pPr>
        <w:jc w:val="right"/>
        <w:rPr>
          <w:rFonts w:ascii="GHEA Grapalat" w:hAnsi="GHEA Grapalat"/>
          <w:sz w:val="20"/>
          <w:lang w:val="hy-AM"/>
        </w:rPr>
      </w:pPr>
      <w:r>
        <w:rPr>
          <w:rFonts w:ascii="GHEA Grapalat" w:hAnsi="GHEA Grapalat"/>
          <w:sz w:val="20"/>
          <w:lang w:val="hy-AM"/>
        </w:rPr>
        <w:t xml:space="preserve">    </w:t>
      </w:r>
    </w:p>
    <w:p w14:paraId="08B2EC6C" w14:textId="77777777" w:rsidR="004E191A" w:rsidRDefault="004E191A" w:rsidP="004E191A">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r>
      <w:r>
        <w:rPr>
          <w:rFonts w:ascii="GHEA Grapalat" w:hAnsi="GHEA Grapalat"/>
          <w:sz w:val="20"/>
          <w:lang w:val="hy-AM"/>
        </w:rPr>
        <w:tab/>
        <w:t xml:space="preserve"> </w:t>
      </w:r>
    </w:p>
    <w:p w14:paraId="53249113" w14:textId="77777777" w:rsidR="004E191A" w:rsidRDefault="004E191A" w:rsidP="004E191A">
      <w:pPr>
        <w:jc w:val="right"/>
        <w:rPr>
          <w:rFonts w:ascii="GHEA Grapalat" w:hAnsi="GHEA Grapalat"/>
          <w:sz w:val="20"/>
          <w:lang w:val="hy-AM"/>
        </w:rPr>
      </w:pPr>
    </w:p>
    <w:p w14:paraId="3CDE5554" w14:textId="77777777" w:rsidR="004E191A" w:rsidRDefault="004E191A" w:rsidP="004E191A">
      <w:pPr>
        <w:rPr>
          <w:rFonts w:ascii="GHEA Grapalat" w:hAnsi="GHEA Grapalat" w:cs="Sylfaen"/>
          <w:i/>
          <w:sz w:val="16"/>
          <w:szCs w:val="16"/>
          <w:lang w:val="hy-AM" w:eastAsia="ru-RU"/>
        </w:rPr>
      </w:pPr>
    </w:p>
    <w:p w14:paraId="387C3FAC" w14:textId="77777777" w:rsidR="004E191A" w:rsidRDefault="004E191A" w:rsidP="004E191A">
      <w:pPr>
        <w:rPr>
          <w:rFonts w:ascii="GHEA Grapalat" w:hAnsi="GHEA Grapalat" w:cs="Sylfaen"/>
          <w:i/>
          <w:sz w:val="16"/>
          <w:szCs w:val="16"/>
          <w:lang w:val="hy-AM" w:eastAsia="ru-RU"/>
        </w:rPr>
      </w:pPr>
    </w:p>
    <w:p w14:paraId="11A38041" w14:textId="77777777" w:rsidR="004E191A" w:rsidRDefault="004E191A" w:rsidP="004E191A">
      <w:pPr>
        <w:rPr>
          <w:rFonts w:ascii="GHEA Grapalat" w:hAnsi="GHEA Grapalat" w:cs="Sylfaen"/>
          <w:i/>
          <w:sz w:val="16"/>
          <w:szCs w:val="16"/>
          <w:lang w:val="hy-AM" w:eastAsia="ru-RU"/>
        </w:rPr>
      </w:pPr>
    </w:p>
    <w:p w14:paraId="487BFE20" w14:textId="77777777" w:rsidR="004E191A" w:rsidRPr="00FC09F7" w:rsidRDefault="004E191A" w:rsidP="0015595A">
      <w:pPr>
        <w:pStyle w:val="NormalWeb"/>
      </w:pPr>
      <w:r w:rsidRPr="00FC09F7">
        <w:t>* լրացվում է հանձնաժողովի քարտուղարի կողմից` մինչև հրավերը տեղեկագրում հրապարակելը:</w:t>
      </w:r>
    </w:p>
    <w:p w14:paraId="57D0FA86" w14:textId="77777777" w:rsidR="004E191A" w:rsidRPr="00FC09F7" w:rsidRDefault="004E191A" w:rsidP="004E191A">
      <w:pPr>
        <w:ind w:right="309"/>
        <w:jc w:val="both"/>
        <w:rPr>
          <w:rFonts w:ascii="GHEA Grapalat" w:hAnsi="GHEA Grapalat"/>
          <w:i/>
          <w:sz w:val="16"/>
          <w:szCs w:val="16"/>
          <w:lang w:val="af-ZA"/>
        </w:rPr>
      </w:pPr>
      <w:r w:rsidRPr="00FC09F7">
        <w:rPr>
          <w:rFonts w:ascii="GHEA Grapalat" w:hAnsi="GHEA Grapalat"/>
          <w:i/>
          <w:sz w:val="16"/>
          <w:szCs w:val="16"/>
          <w:lang w:val="af-ZA"/>
        </w:rPr>
        <w:t>**եթե</w:t>
      </w:r>
      <w:r>
        <w:rPr>
          <w:rFonts w:ascii="GHEA Grapalat" w:hAnsi="GHEA Grapalat"/>
          <w:i/>
          <w:sz w:val="16"/>
          <w:szCs w:val="16"/>
          <w:lang w:val="af-ZA"/>
        </w:rPr>
        <w:t xml:space="preserve"> </w:t>
      </w:r>
      <w:r w:rsidRPr="00FC09F7">
        <w:rPr>
          <w:rFonts w:ascii="GHEA Grapalat" w:hAnsi="GHEA Grapalat"/>
          <w:i/>
          <w:sz w:val="16"/>
          <w:szCs w:val="16"/>
          <w:lang w:val="af-ZA"/>
        </w:rPr>
        <w:t>մասնակիցն</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w:t>
      </w:r>
      <w:r>
        <w:rPr>
          <w:rFonts w:ascii="GHEA Grapalat" w:hAnsi="GHEA Grapalat"/>
          <w:i/>
          <w:sz w:val="16"/>
          <w:szCs w:val="16"/>
          <w:lang w:val="af-ZA"/>
        </w:rPr>
        <w:t xml:space="preserve"> </w:t>
      </w:r>
      <w:r w:rsidRPr="00FC09F7">
        <w:rPr>
          <w:rFonts w:ascii="GHEA Grapalat" w:hAnsi="GHEA Grapalat"/>
          <w:i/>
          <w:sz w:val="16"/>
          <w:szCs w:val="16"/>
          <w:lang w:val="af-ZA"/>
        </w:rPr>
        <w:t>վճարող</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w:t>
      </w:r>
      <w:r w:rsidRPr="00FC09F7">
        <w:rPr>
          <w:rFonts w:ascii="GHEA Grapalat" w:hAnsi="GHEA Grapalat"/>
          <w:i/>
          <w:sz w:val="16"/>
          <w:szCs w:val="16"/>
          <w:lang w:val="af-ZA"/>
        </w:rPr>
        <w:t>ապա</w:t>
      </w:r>
      <w:r>
        <w:rPr>
          <w:rFonts w:ascii="GHEA Grapalat" w:hAnsi="GHEA Grapalat"/>
          <w:i/>
          <w:sz w:val="16"/>
          <w:szCs w:val="16"/>
          <w:lang w:val="af-ZA"/>
        </w:rPr>
        <w:t xml:space="preserve"> </w:t>
      </w:r>
      <w:r w:rsidRPr="00FC09F7">
        <w:rPr>
          <w:rFonts w:ascii="GHEA Grapalat" w:hAnsi="GHEA Grapalat"/>
          <w:i/>
          <w:sz w:val="16"/>
          <w:szCs w:val="16"/>
          <w:lang w:val="af-ZA"/>
        </w:rPr>
        <w:t>տվյալ</w:t>
      </w:r>
      <w:r>
        <w:rPr>
          <w:rFonts w:ascii="GHEA Grapalat" w:hAnsi="GHEA Grapalat"/>
          <w:i/>
          <w:sz w:val="16"/>
          <w:szCs w:val="16"/>
          <w:lang w:val="af-ZA"/>
        </w:rPr>
        <w:t xml:space="preserve"> </w:t>
      </w:r>
      <w:r w:rsidRPr="00FC09F7">
        <w:rPr>
          <w:rFonts w:ascii="GHEA Grapalat" w:hAnsi="GHEA Grapalat"/>
          <w:i/>
          <w:sz w:val="16"/>
          <w:szCs w:val="16"/>
          <w:lang w:val="af-ZA"/>
        </w:rPr>
        <w:t>պայմանագրի</w:t>
      </w:r>
      <w:r>
        <w:rPr>
          <w:rFonts w:ascii="GHEA Grapalat" w:hAnsi="GHEA Grapalat"/>
          <w:i/>
          <w:sz w:val="16"/>
          <w:szCs w:val="16"/>
          <w:lang w:val="af-ZA"/>
        </w:rPr>
        <w:t xml:space="preserve"> </w:t>
      </w:r>
      <w:r w:rsidRPr="00FC09F7">
        <w:rPr>
          <w:rFonts w:ascii="GHEA Grapalat" w:hAnsi="GHEA Grapalat"/>
          <w:i/>
          <w:sz w:val="16"/>
          <w:szCs w:val="16"/>
          <w:lang w:val="af-ZA"/>
        </w:rPr>
        <w:t>գծով</w:t>
      </w:r>
      <w:r>
        <w:rPr>
          <w:rFonts w:ascii="GHEA Grapalat" w:hAnsi="GHEA Grapalat"/>
          <w:i/>
          <w:sz w:val="16"/>
          <w:szCs w:val="16"/>
          <w:lang w:val="af-ZA"/>
        </w:rPr>
        <w:t xml:space="preserve"> </w:t>
      </w:r>
      <w:r w:rsidRPr="00FC09F7">
        <w:rPr>
          <w:rFonts w:ascii="GHEA Grapalat" w:hAnsi="GHEA Grapalat"/>
          <w:i/>
          <w:sz w:val="16"/>
          <w:szCs w:val="16"/>
          <w:lang w:val="af-ZA"/>
        </w:rPr>
        <w:t>Հայաստանի</w:t>
      </w:r>
      <w:r>
        <w:rPr>
          <w:rFonts w:ascii="GHEA Grapalat" w:hAnsi="GHEA Grapalat"/>
          <w:i/>
          <w:sz w:val="16"/>
          <w:szCs w:val="16"/>
          <w:lang w:val="af-ZA"/>
        </w:rPr>
        <w:t xml:space="preserve"> </w:t>
      </w:r>
      <w:r w:rsidRPr="00FC09F7">
        <w:rPr>
          <w:rFonts w:ascii="GHEA Grapalat" w:hAnsi="GHEA Grapalat"/>
          <w:i/>
          <w:sz w:val="16"/>
          <w:szCs w:val="16"/>
          <w:lang w:val="af-ZA"/>
        </w:rPr>
        <w:t>Հանրապետության</w:t>
      </w:r>
      <w:r>
        <w:rPr>
          <w:rFonts w:ascii="GHEA Grapalat" w:hAnsi="GHEA Grapalat"/>
          <w:i/>
          <w:sz w:val="16"/>
          <w:szCs w:val="16"/>
          <w:lang w:val="af-ZA"/>
        </w:rPr>
        <w:t xml:space="preserve"> </w:t>
      </w:r>
      <w:r w:rsidRPr="00FC09F7">
        <w:rPr>
          <w:rFonts w:ascii="GHEA Grapalat" w:hAnsi="GHEA Grapalat"/>
          <w:i/>
          <w:sz w:val="16"/>
          <w:szCs w:val="16"/>
          <w:lang w:val="af-ZA"/>
        </w:rPr>
        <w:t>պետական</w:t>
      </w:r>
      <w:r>
        <w:rPr>
          <w:rFonts w:ascii="GHEA Grapalat" w:hAnsi="GHEA Grapalat"/>
          <w:i/>
          <w:sz w:val="16"/>
          <w:szCs w:val="16"/>
          <w:lang w:val="af-ZA"/>
        </w:rPr>
        <w:t xml:space="preserve"> </w:t>
      </w:r>
      <w:r w:rsidRPr="00FC09F7">
        <w:rPr>
          <w:rFonts w:ascii="GHEA Grapalat" w:hAnsi="GHEA Grapalat"/>
          <w:i/>
          <w:sz w:val="16"/>
          <w:szCs w:val="16"/>
          <w:lang w:val="af-ZA"/>
        </w:rPr>
        <w:t>բյուջե</w:t>
      </w:r>
      <w:r>
        <w:rPr>
          <w:rFonts w:ascii="GHEA Grapalat" w:hAnsi="GHEA Grapalat"/>
          <w:i/>
          <w:sz w:val="16"/>
          <w:szCs w:val="16"/>
          <w:lang w:val="af-ZA"/>
        </w:rPr>
        <w:t xml:space="preserve"> </w:t>
      </w:r>
      <w:r w:rsidRPr="00FC09F7">
        <w:rPr>
          <w:rFonts w:ascii="GHEA Grapalat" w:hAnsi="GHEA Grapalat"/>
          <w:i/>
          <w:sz w:val="16"/>
          <w:szCs w:val="16"/>
          <w:lang w:val="af-ZA"/>
        </w:rPr>
        <w:t>վճարվելիք</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հարկի</w:t>
      </w:r>
      <w:r>
        <w:rPr>
          <w:rFonts w:ascii="GHEA Grapalat" w:hAnsi="GHEA Grapalat"/>
          <w:i/>
          <w:sz w:val="16"/>
          <w:szCs w:val="16"/>
          <w:lang w:val="af-ZA"/>
        </w:rPr>
        <w:t xml:space="preserve"> </w:t>
      </w:r>
      <w:r w:rsidRPr="00FC09F7">
        <w:rPr>
          <w:rFonts w:ascii="GHEA Grapalat" w:hAnsi="GHEA Grapalat"/>
          <w:i/>
          <w:sz w:val="16"/>
          <w:szCs w:val="16"/>
          <w:lang w:val="af-ZA"/>
        </w:rPr>
        <w:t>գումարը</w:t>
      </w:r>
      <w:r>
        <w:rPr>
          <w:rFonts w:ascii="GHEA Grapalat" w:hAnsi="GHEA Grapalat"/>
          <w:i/>
          <w:sz w:val="16"/>
          <w:szCs w:val="16"/>
          <w:lang w:val="af-ZA"/>
        </w:rPr>
        <w:t xml:space="preserve"> </w:t>
      </w:r>
      <w:r w:rsidRPr="00FC09F7">
        <w:rPr>
          <w:rFonts w:ascii="GHEA Grapalat" w:hAnsi="GHEA Grapalat"/>
          <w:i/>
          <w:sz w:val="16"/>
          <w:szCs w:val="16"/>
          <w:lang w:val="af-ZA"/>
        </w:rPr>
        <w:t>նշվում</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4-</w:t>
      </w:r>
      <w:r w:rsidRPr="00FC09F7">
        <w:rPr>
          <w:rFonts w:ascii="GHEA Grapalat" w:hAnsi="GHEA Grapalat"/>
          <w:i/>
          <w:sz w:val="16"/>
          <w:szCs w:val="16"/>
          <w:lang w:val="af-ZA"/>
        </w:rPr>
        <w:t>րդ</w:t>
      </w:r>
      <w:r>
        <w:rPr>
          <w:rFonts w:ascii="GHEA Grapalat" w:hAnsi="GHEA Grapalat"/>
          <w:i/>
          <w:sz w:val="16"/>
          <w:szCs w:val="16"/>
          <w:lang w:val="af-ZA"/>
        </w:rPr>
        <w:t xml:space="preserve"> </w:t>
      </w:r>
      <w:r w:rsidRPr="00FC09F7">
        <w:rPr>
          <w:rFonts w:ascii="GHEA Grapalat" w:hAnsi="GHEA Grapalat"/>
          <w:i/>
          <w:sz w:val="16"/>
          <w:szCs w:val="16"/>
          <w:lang w:val="af-ZA"/>
        </w:rPr>
        <w:t>սյունակում։</w:t>
      </w:r>
    </w:p>
    <w:p w14:paraId="0727CBE9" w14:textId="77777777" w:rsidR="004E191A" w:rsidRDefault="004E191A" w:rsidP="0015595A">
      <w:pPr>
        <w:pStyle w:val="NormalWeb"/>
      </w:pPr>
    </w:p>
    <w:p w14:paraId="1CC66C55" w14:textId="77777777" w:rsidR="004E191A" w:rsidRDefault="004E191A" w:rsidP="0015595A">
      <w:pPr>
        <w:pStyle w:val="NormalWeb"/>
      </w:pPr>
    </w:p>
    <w:p w14:paraId="0336C5AF" w14:textId="77777777" w:rsidR="004E191A" w:rsidRDefault="004E191A" w:rsidP="0015595A">
      <w:pPr>
        <w:pStyle w:val="NormalWeb"/>
      </w:pPr>
    </w:p>
    <w:p w14:paraId="674A8504" w14:textId="77777777" w:rsidR="004E191A" w:rsidRDefault="004E191A" w:rsidP="0015595A">
      <w:pPr>
        <w:pStyle w:val="NormalWeb"/>
      </w:pPr>
    </w:p>
    <w:p w14:paraId="30DDDE5F" w14:textId="77777777" w:rsidR="004E191A" w:rsidRDefault="004E191A" w:rsidP="0015595A">
      <w:pPr>
        <w:pStyle w:val="NormalWeb"/>
      </w:pPr>
    </w:p>
    <w:p w14:paraId="4AA8ACEA" w14:textId="77777777" w:rsidR="004E191A" w:rsidRDefault="004E191A" w:rsidP="0015595A">
      <w:pPr>
        <w:pStyle w:val="NormalWeb"/>
      </w:pPr>
    </w:p>
    <w:p w14:paraId="43FE7502" w14:textId="77777777" w:rsidR="004E191A" w:rsidRDefault="004E191A" w:rsidP="0015595A">
      <w:pPr>
        <w:pStyle w:val="NormalWeb"/>
      </w:pPr>
    </w:p>
    <w:p w14:paraId="13DBAC10" w14:textId="77777777" w:rsidR="004E191A" w:rsidRDefault="004E191A" w:rsidP="0015595A">
      <w:pPr>
        <w:pStyle w:val="NormalWeb"/>
      </w:pPr>
    </w:p>
    <w:p w14:paraId="6D64AF96" w14:textId="77777777" w:rsidR="004E191A" w:rsidRDefault="004E191A" w:rsidP="0015595A">
      <w:pPr>
        <w:pStyle w:val="NormalWeb"/>
      </w:pPr>
    </w:p>
    <w:p w14:paraId="4AB0FC29" w14:textId="77777777" w:rsidR="004E191A" w:rsidRDefault="004E191A" w:rsidP="004E191A">
      <w:pPr>
        <w:rPr>
          <w:rFonts w:ascii="GHEA Grapalat" w:hAnsi="GHEA Grapalat" w:cs="Sylfaen"/>
          <w:b/>
          <w:sz w:val="20"/>
          <w:szCs w:val="20"/>
          <w:lang w:val="hy-AM"/>
        </w:rPr>
      </w:pPr>
      <w:r>
        <w:rPr>
          <w:rFonts w:ascii="GHEA Grapalat" w:hAnsi="GHEA Grapalat" w:cs="Sylfaen"/>
          <w:b/>
          <w:lang w:val="hy-AM"/>
        </w:rPr>
        <w:br w:type="page"/>
      </w:r>
    </w:p>
    <w:p w14:paraId="02C695AD" w14:textId="77777777" w:rsidR="004E191A" w:rsidRPr="001245C9" w:rsidRDefault="004E191A" w:rsidP="0015595A">
      <w:pPr>
        <w:pStyle w:val="NormalWeb"/>
        <w:rPr>
          <w:rFonts w:cs="Arial"/>
        </w:rPr>
      </w:pPr>
      <w:r w:rsidRPr="001245C9">
        <w:lastRenderedPageBreak/>
        <w:t>Հավելված</w:t>
      </w:r>
      <w:r w:rsidRPr="001245C9">
        <w:rPr>
          <w:rFonts w:cs="Arial"/>
        </w:rPr>
        <w:t xml:space="preserve"> 3</w:t>
      </w:r>
    </w:p>
    <w:p w14:paraId="1768CD17" w14:textId="53A0D539" w:rsidR="004E191A" w:rsidRPr="001245C9" w:rsidRDefault="004E191A" w:rsidP="0015595A">
      <w:pPr>
        <w:pStyle w:val="NormalWeb"/>
        <w:rPr>
          <w:rFonts w:cs="Arial"/>
        </w:rPr>
      </w:pPr>
      <w:r w:rsidRPr="001245C9">
        <w:t>«</w:t>
      </w:r>
      <w:r w:rsidR="008B1CD2" w:rsidRPr="001245C9">
        <w:t>ԵՔ-ԲՄԱՇՁԲ-</w:t>
      </w:r>
      <w:r w:rsidR="0005598C">
        <w:t>24/42</w:t>
      </w:r>
      <w:r w:rsidRPr="001245C9">
        <w:t>»</w:t>
      </w:r>
      <w:r w:rsidRPr="001245C9">
        <w:rPr>
          <w:lang w:val="es-ES"/>
        </w:rPr>
        <w:t>*</w:t>
      </w:r>
      <w:r w:rsidRPr="001245C9">
        <w:t xml:space="preserve">  ծածկագրով</w:t>
      </w:r>
    </w:p>
    <w:p w14:paraId="2A90AA86" w14:textId="77777777" w:rsidR="004E191A" w:rsidRPr="001245C9" w:rsidRDefault="004E191A" w:rsidP="0015595A">
      <w:pPr>
        <w:pStyle w:val="NormalWeb"/>
      </w:pPr>
      <w:r w:rsidRPr="001245C9">
        <w:t>բաց</w:t>
      </w:r>
      <w:r w:rsidRPr="001245C9">
        <w:rPr>
          <w:rFonts w:cs="Arial"/>
        </w:rPr>
        <w:t xml:space="preserve"> մրցույթի </w:t>
      </w:r>
      <w:r w:rsidRPr="001245C9">
        <w:t>հրավերի</w:t>
      </w:r>
    </w:p>
    <w:p w14:paraId="0AEAA5E2" w14:textId="77777777" w:rsidR="004E191A" w:rsidRDefault="004E191A" w:rsidP="0015595A">
      <w:pPr>
        <w:pStyle w:val="NormalWeb"/>
      </w:pPr>
    </w:p>
    <w:p w14:paraId="66EA825A" w14:textId="77777777" w:rsidR="004E191A" w:rsidRDefault="004E191A" w:rsidP="0015595A">
      <w:pPr>
        <w:pStyle w:val="NormalWeb"/>
        <w:rPr>
          <w:rStyle w:val="Strong"/>
        </w:rPr>
      </w:pPr>
      <w:r>
        <w:rPr>
          <w:rStyle w:val="Strong"/>
        </w:rPr>
        <w:t>ԵՐԱՇԽԻՔ N __________</w:t>
      </w:r>
    </w:p>
    <w:p w14:paraId="4D9799D3" w14:textId="77777777" w:rsidR="004E191A" w:rsidRDefault="004E191A" w:rsidP="0015595A">
      <w:pPr>
        <w:pStyle w:val="NormalWeb"/>
        <w:rPr>
          <w:rStyle w:val="Strong"/>
          <w:rFonts w:ascii="Times New Roman" w:hAnsi="Times New Roman"/>
        </w:rPr>
      </w:pPr>
    </w:p>
    <w:p w14:paraId="4BF51968" w14:textId="77777777" w:rsidR="004E191A" w:rsidRDefault="004E191A" w:rsidP="0015595A">
      <w:pPr>
        <w:pStyle w:val="NormalWeb"/>
        <w:rPr>
          <w:rStyle w:val="Strong"/>
          <w:b w:val="0"/>
          <w:bCs w:val="0"/>
          <w:u w:val="single"/>
        </w:rPr>
      </w:pPr>
      <w:r>
        <w:rPr>
          <w:rStyle w:val="Strong"/>
        </w:rPr>
        <w:tab/>
        <w:t xml:space="preserve">1.Սույն երաշխիքը , ինչպես նաև սույն երաշխիքի բնօրինակից արտատպված (սկանավորված) տարբերակը (այսուհետ՝ երաշխիք) հանդիսանում են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14DC77E3" w14:textId="77777777" w:rsidR="004E191A" w:rsidRDefault="004E191A" w:rsidP="0015595A">
      <w:pPr>
        <w:pStyle w:val="NormalWeb"/>
        <w:rPr>
          <w:rStyle w:val="Strong"/>
          <w:rFonts w:ascii="Times New Roman" w:hAnsi="Times New Roman"/>
        </w:rPr>
      </w:pPr>
      <w:r>
        <w:rPr>
          <w:vertAlign w:val="superscript"/>
        </w:rPr>
        <w:t xml:space="preserve">          պատվիրատուի անվանումը</w:t>
      </w:r>
    </w:p>
    <w:p w14:paraId="68EFEF6B" w14:textId="77777777" w:rsidR="004E191A" w:rsidRDefault="004E191A" w:rsidP="0015595A">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57C0BF4D" w14:textId="77777777" w:rsidR="004E191A" w:rsidRDefault="004E191A" w:rsidP="0015595A">
      <w:pPr>
        <w:pStyle w:val="NormalWeb"/>
        <w:rPr>
          <w:rStyle w:val="Strong"/>
          <w:b w:val="0"/>
          <w:bCs w:val="0"/>
        </w:rPr>
      </w:pPr>
      <w:r>
        <w:rPr>
          <w:rStyle w:val="Strong"/>
        </w:rPr>
        <w:t xml:space="preserve">գնման ընթացակարգին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պրինցիպալ) մասնակցելուց </w:t>
      </w:r>
    </w:p>
    <w:p w14:paraId="1877C83D" w14:textId="77777777" w:rsidR="004E191A" w:rsidRDefault="004E191A" w:rsidP="0015595A">
      <w:pPr>
        <w:pStyle w:val="NormalWeb"/>
        <w:rPr>
          <w:rStyle w:val="Strong"/>
          <w:b w:val="0"/>
          <w:bCs w:val="0"/>
        </w:rPr>
      </w:pPr>
      <w:r>
        <w:rPr>
          <w:vertAlign w:val="superscript"/>
        </w:rPr>
        <w:t>մասնակցի անվանումը</w:t>
      </w:r>
    </w:p>
    <w:p w14:paraId="464988C7" w14:textId="77777777" w:rsidR="004E191A" w:rsidRDefault="004E191A" w:rsidP="0015595A">
      <w:pPr>
        <w:pStyle w:val="NormalWeb"/>
        <w:rPr>
          <w:rStyle w:val="Strong"/>
          <w:b w:val="0"/>
          <w:bCs w:val="0"/>
        </w:rPr>
      </w:pPr>
      <w:r>
        <w:rPr>
          <w:rStyle w:val="Strong"/>
        </w:rPr>
        <w:t xml:space="preserve">բխող՝ նույն ծածկագրով հրավերով սահմանված պարտավորությունների (այսուհետ՝ երաշխավորված պարտավորություններ) կատարման ապահովում: </w:t>
      </w:r>
    </w:p>
    <w:p w14:paraId="0E11121D" w14:textId="2C35B6D1" w:rsidR="004E191A" w:rsidRDefault="00F50AB8" w:rsidP="0015595A">
      <w:pPr>
        <w:pStyle w:val="NormalWeb"/>
        <w:rPr>
          <w:rStyle w:val="Strong"/>
          <w:b w:val="0"/>
          <w:bCs w:val="0"/>
        </w:rPr>
      </w:pPr>
      <w:r>
        <w:rPr>
          <w:rStyle w:val="Strong"/>
        </w:rPr>
        <w:t xml:space="preserve">             </w:t>
      </w:r>
      <w:r w:rsidR="004E191A">
        <w:rPr>
          <w:rStyle w:val="Strong"/>
        </w:rPr>
        <w:t xml:space="preserve">2. Երաշխիքով </w:t>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rPr>
        <w:t xml:space="preserve"> (այսուհետ՝ երաշխիք տվող </w:t>
      </w:r>
    </w:p>
    <w:p w14:paraId="3FF09184" w14:textId="77777777" w:rsidR="004E191A" w:rsidRDefault="004E191A" w:rsidP="0015595A">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0B0B4A86" w14:textId="77777777" w:rsidR="004E191A" w:rsidRDefault="004E191A" w:rsidP="0015595A">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4B36BACA" w14:textId="77777777" w:rsidR="004E191A" w:rsidRDefault="004E191A" w:rsidP="0015595A">
      <w:pPr>
        <w:pStyle w:val="NormalWeb"/>
        <w:rPr>
          <w:rStyle w:val="Strong"/>
          <w:b w:val="0"/>
          <w:bCs w:val="0"/>
          <w:u w:val="single"/>
        </w:rPr>
      </w:pPr>
      <w:r>
        <w:rPr>
          <w:vertAlign w:val="superscript"/>
        </w:rPr>
        <w:t xml:space="preserve">  գումարը թվերով և տառերով</w:t>
      </w:r>
    </w:p>
    <w:p w14:paraId="0DA8B57F" w14:textId="30CFD53F" w:rsidR="004E191A" w:rsidRDefault="004E191A" w:rsidP="0015595A">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F50AB8" w:rsidRPr="0016373D">
        <w:rPr>
          <w:rFonts w:cs="Arial"/>
        </w:rPr>
        <w:t>900015211429</w:t>
      </w:r>
      <w:r>
        <w:rPr>
          <w:rStyle w:val="Strong"/>
        </w:rPr>
        <w:t xml:space="preserve"> հաշվեհամարին փոխանցման միջոցով:</w:t>
      </w:r>
    </w:p>
    <w:p w14:paraId="7E535B64" w14:textId="01A57ABF" w:rsidR="004E191A" w:rsidRDefault="00F50AB8" w:rsidP="0015595A">
      <w:pPr>
        <w:pStyle w:val="NormalWeb"/>
      </w:pPr>
      <w:r>
        <w:t xml:space="preserve">       </w:t>
      </w:r>
      <w:r w:rsidR="004E191A">
        <w:t>3. Սույն երաշխիքն անհետկանչելի է:</w:t>
      </w:r>
    </w:p>
    <w:p w14:paraId="5EE61545" w14:textId="77777777" w:rsidR="004E191A" w:rsidRDefault="004E191A" w:rsidP="0015595A">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79448D" w14:textId="77777777" w:rsidR="00F50AB8" w:rsidRDefault="00F50AB8" w:rsidP="0015595A">
      <w:pPr>
        <w:pStyle w:val="NormalWeb"/>
      </w:pPr>
      <w:r>
        <w:t xml:space="preserve">  </w:t>
      </w:r>
      <w:r w:rsidR="004E191A">
        <w:t xml:space="preserve">5. Երաշխիքը գործում է թողարկման պահից և ուժի մեջ է բենեֆիցիարի կողմից </w:t>
      </w:r>
      <w:r w:rsidR="004E191A">
        <w:rPr>
          <w:u w:val="single"/>
        </w:rPr>
        <w:tab/>
      </w:r>
      <w:r w:rsidR="004E191A">
        <w:rPr>
          <w:u w:val="single"/>
        </w:rPr>
        <w:tab/>
      </w:r>
      <w:r w:rsidR="004E191A">
        <w:rPr>
          <w:u w:val="single"/>
        </w:rPr>
        <w:tab/>
      </w:r>
      <w:r w:rsidR="004E191A">
        <w:rPr>
          <w:u w:val="single"/>
        </w:rPr>
        <w:tab/>
      </w:r>
      <w:r w:rsidR="004E191A">
        <w:rPr>
          <w:u w:val="single"/>
        </w:rPr>
        <w:tab/>
      </w:r>
      <w:r w:rsidR="004E191A">
        <w:rPr>
          <w:u w:val="single"/>
        </w:rPr>
        <w:tab/>
      </w:r>
      <w:r w:rsidR="004E191A">
        <w:t xml:space="preserve"> ծածկագրով </w:t>
      </w:r>
    </w:p>
    <w:p w14:paraId="7133A84F" w14:textId="66E17603" w:rsidR="004E191A" w:rsidRDefault="004E191A" w:rsidP="0015595A">
      <w:pPr>
        <w:pStyle w:val="NormalWeb"/>
        <w:rPr>
          <w:vertAlign w:val="superscript"/>
        </w:rPr>
      </w:pPr>
      <w:r>
        <w:rPr>
          <w:vertAlign w:val="superscript"/>
        </w:rPr>
        <w:t xml:space="preserve">ընթացակարգի ծածկագիրը </w:t>
      </w:r>
    </w:p>
    <w:p w14:paraId="51CE32FD" w14:textId="34253066" w:rsidR="004E191A" w:rsidRDefault="004E191A" w:rsidP="0015595A">
      <w:pPr>
        <w:pStyle w:val="NormalWeb"/>
        <w:rPr>
          <w:rFonts w:eastAsia="Calibri"/>
        </w:rPr>
      </w:pPr>
      <w:r>
        <w:t xml:space="preserve">կազմակերպված գնման ընթացակագին մասնակցելու նպատակով պրինցիպալի կողմից հայտերի ներկայացման վերջնաժամկետը լրանալու օրվանից հաշված </w:t>
      </w:r>
      <w:r w:rsidR="006D0A54" w:rsidRPr="006D0A54">
        <w:rPr>
          <w:b/>
          <w:bCs/>
        </w:rPr>
        <w:t>մեկ</w:t>
      </w:r>
      <w:r w:rsidR="00F85A61" w:rsidRPr="006D0A54">
        <w:rPr>
          <w:b/>
          <w:bCs/>
        </w:rPr>
        <w:t xml:space="preserve"> հարյուր քսան</w:t>
      </w:r>
      <w:r>
        <w:t xml:space="preserve"> աշխատանքային օր:</w:t>
      </w:r>
      <w:r>
        <w:rPr>
          <w:vertAlign w:val="superscript"/>
        </w:rPr>
        <w:t>**</w:t>
      </w:r>
      <w: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eastAsia="Calibri"/>
        </w:rPr>
        <w:t xml:space="preserve">գնահատող հանձնաժողովի </w:t>
      </w:r>
      <w:r>
        <w:t xml:space="preserve">քարտուղարի՝ </w:t>
      </w:r>
      <w:r w:rsidR="00F50AB8" w:rsidRPr="00F50AB8">
        <w:t>gor.muradyan@yerevan.am</w:t>
      </w:r>
      <w:r>
        <w:t xml:space="preserve"> էլեկտրոնային փոստի հասցեին։     </w:t>
      </w:r>
    </w:p>
    <w:p w14:paraId="6E86E98D" w14:textId="2CC28F66" w:rsidR="004E191A" w:rsidRDefault="00F50AB8" w:rsidP="0015595A">
      <w:pPr>
        <w:pStyle w:val="NormalWeb"/>
      </w:pPr>
      <w:r w:rsidRPr="00F50AB8">
        <w:t xml:space="preserve">    </w:t>
      </w:r>
      <w:r w:rsidR="004E191A">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և երաշխիքը:</w:t>
      </w:r>
    </w:p>
    <w:p w14:paraId="48BAB7AA" w14:textId="138B8271" w:rsidR="004E191A" w:rsidRDefault="00F50AB8" w:rsidP="0015595A">
      <w:pPr>
        <w:pStyle w:val="NormalWeb"/>
      </w:pPr>
      <w:r w:rsidRPr="00F50AB8">
        <w:t xml:space="preserve">    </w:t>
      </w:r>
      <w:r w:rsidR="004E191A">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24CEE6" w14:textId="777247E0" w:rsidR="004E191A" w:rsidRDefault="00F50AB8" w:rsidP="0015595A">
      <w:pPr>
        <w:pStyle w:val="NormalWeb"/>
      </w:pPr>
      <w:r w:rsidRPr="00F50AB8">
        <w:t xml:space="preserve">    </w:t>
      </w:r>
      <w:r w:rsidR="004E191A">
        <w:t>8. Երաշխիք տվող անձը մերժում է բենեֆիցիարի պահանջը, եթե`</w:t>
      </w:r>
    </w:p>
    <w:p w14:paraId="252214BD" w14:textId="77777777" w:rsidR="004E191A" w:rsidRDefault="004E191A" w:rsidP="0015595A">
      <w:pPr>
        <w:pStyle w:val="NormalWeb"/>
      </w:pPr>
      <w:r>
        <w:t>1) պահանջը կամ կից փաստաթղթերը չեն համապատասխանում սույն երաշխիքի պայմաններին.</w:t>
      </w:r>
    </w:p>
    <w:p w14:paraId="27825F91" w14:textId="77777777" w:rsidR="004E191A" w:rsidRDefault="004E191A" w:rsidP="0015595A">
      <w:pPr>
        <w:pStyle w:val="NormalWeb"/>
      </w:pPr>
      <w:r>
        <w:t>2) պահանջը ներկայացվել է երաշխիքով սահմանված ժամկետի ավարտից հետո:</w:t>
      </w:r>
    </w:p>
    <w:p w14:paraId="4F990D66" w14:textId="245F07A6" w:rsidR="004E191A" w:rsidRDefault="00F50AB8" w:rsidP="0015595A">
      <w:pPr>
        <w:pStyle w:val="NormalWeb"/>
      </w:pPr>
      <w:r w:rsidRPr="00F50AB8">
        <w:t xml:space="preserve">    </w:t>
      </w:r>
      <w:r w:rsidR="004E191A">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DA3E616" w14:textId="6548580D" w:rsidR="004E191A" w:rsidRDefault="00F50AB8" w:rsidP="0015595A">
      <w:pPr>
        <w:pStyle w:val="NormalWeb"/>
      </w:pPr>
      <w:r w:rsidRPr="00F50AB8">
        <w:t xml:space="preserve">    </w:t>
      </w:r>
      <w:r w:rsidR="004E191A">
        <w:t>10. Սույն երաշխիքի նկատմամբ կիրառվում են Հայաստանի Հանրապետության քաղաքացիական օրենսգրքի համապատասխան դրույթները:</w:t>
      </w:r>
    </w:p>
    <w:p w14:paraId="53BEA046" w14:textId="32C6148B" w:rsidR="004E191A" w:rsidRDefault="00F50AB8" w:rsidP="0015595A">
      <w:pPr>
        <w:pStyle w:val="NormalWeb"/>
      </w:pPr>
      <w:r w:rsidRPr="00F50AB8">
        <w:t xml:space="preserve">    </w:t>
      </w:r>
      <w:r w:rsidR="004E191A">
        <w:t>11. Սույն երաշխիքի կապակցությամբ ծագող վեճերը ենթակա են լուծման Հայաստանի Հանրապետության օրենսդրությամբ սահմանված կարգով:</w:t>
      </w:r>
    </w:p>
    <w:p w14:paraId="531785CE" w14:textId="77777777" w:rsidR="004E191A" w:rsidRDefault="004E191A" w:rsidP="0015595A">
      <w:pPr>
        <w:pStyle w:val="NormalWeb"/>
      </w:pPr>
    </w:p>
    <w:p w14:paraId="48750AA6" w14:textId="77777777" w:rsidR="004E191A" w:rsidRDefault="004E191A" w:rsidP="0015595A">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4D2661D6" w14:textId="77777777" w:rsidR="004E191A" w:rsidRDefault="004E191A" w:rsidP="0015595A">
      <w:pPr>
        <w:pStyle w:val="NormalWeb"/>
      </w:pPr>
    </w:p>
    <w:p w14:paraId="54843F49" w14:textId="77777777" w:rsidR="004E191A" w:rsidRDefault="004E191A" w:rsidP="0015595A">
      <w:pPr>
        <w:pStyle w:val="NormalWeb"/>
      </w:pPr>
    </w:p>
    <w:p w14:paraId="707CA69D" w14:textId="77777777" w:rsidR="004E191A" w:rsidRDefault="004E191A" w:rsidP="0015595A">
      <w:pPr>
        <w:pStyle w:val="NormalWeb"/>
      </w:pPr>
      <w:r>
        <w:tab/>
      </w:r>
      <w:r>
        <w:tab/>
      </w:r>
      <w:r>
        <w:tab/>
      </w:r>
      <w:r>
        <w:tab/>
      </w:r>
      <w:r>
        <w:tab/>
      </w:r>
      <w:r>
        <w:tab/>
      </w:r>
      <w:r>
        <w:tab/>
      </w:r>
      <w:r>
        <w:tab/>
      </w:r>
      <w:r>
        <w:tab/>
      </w:r>
    </w:p>
    <w:p w14:paraId="7910BFBB" w14:textId="77777777" w:rsidR="004E191A" w:rsidRDefault="004E191A" w:rsidP="0015595A">
      <w:pPr>
        <w:pStyle w:val="NormalWeb"/>
        <w:rPr>
          <w:vertAlign w:val="superscript"/>
        </w:rPr>
      </w:pPr>
      <w:r>
        <w:rPr>
          <w:vertAlign w:val="superscript"/>
        </w:rPr>
        <w:t xml:space="preserve">                                                        ամիսը, ամսաթիվը, տարեթիվը</w:t>
      </w:r>
    </w:p>
    <w:p w14:paraId="12985BF4" w14:textId="77777777" w:rsidR="004E191A" w:rsidRDefault="004E191A" w:rsidP="0015595A">
      <w:pPr>
        <w:pStyle w:val="NormalWeb"/>
        <w:rPr>
          <w:vertAlign w:val="superscript"/>
        </w:rPr>
      </w:pPr>
    </w:p>
    <w:p w14:paraId="7A0C4C38" w14:textId="77777777" w:rsidR="004E191A" w:rsidRDefault="004E191A" w:rsidP="0015595A">
      <w:pPr>
        <w:pStyle w:val="NormalWeb"/>
      </w:pPr>
      <w:r>
        <w:t xml:space="preserve">         *լրացվում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44D50378" w14:textId="238548EA" w:rsidR="004E191A" w:rsidRDefault="004F28C0" w:rsidP="0015595A">
      <w:pPr>
        <w:pStyle w:val="NormalWeb"/>
        <w:rPr>
          <w:rFonts w:cs="Arial"/>
          <w:b/>
        </w:rPr>
      </w:pPr>
      <w:r w:rsidRPr="004F28C0">
        <w:rPr>
          <w:vertAlign w:val="superscript"/>
        </w:rPr>
        <w:t xml:space="preserve">              </w:t>
      </w:r>
      <w:r w:rsidR="004E191A">
        <w:rPr>
          <w:vertAlign w:val="superscript"/>
        </w:rPr>
        <w:t>**</w:t>
      </w:r>
      <w:r w:rsidR="004E191A">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AF2E7A3" w14:textId="77777777" w:rsidR="004E191A" w:rsidRDefault="004E191A" w:rsidP="0015595A">
      <w:pPr>
        <w:pStyle w:val="NormalWeb"/>
        <w:rPr>
          <w:vertAlign w:val="superscript"/>
        </w:rPr>
      </w:pPr>
    </w:p>
    <w:p w14:paraId="13AD3847" w14:textId="77777777" w:rsidR="004E191A" w:rsidRDefault="004E191A" w:rsidP="0015595A">
      <w:pPr>
        <w:pStyle w:val="NormalWeb"/>
      </w:pPr>
    </w:p>
    <w:p w14:paraId="7754AA05" w14:textId="77777777" w:rsidR="004E191A" w:rsidRDefault="004E191A" w:rsidP="0015595A">
      <w:pPr>
        <w:pStyle w:val="NormalWeb"/>
      </w:pPr>
    </w:p>
    <w:p w14:paraId="060B84CB" w14:textId="77777777" w:rsidR="004E191A" w:rsidRDefault="004E191A" w:rsidP="009320D5">
      <w:pPr>
        <w:pStyle w:val="NormalWeb"/>
        <w:jc w:val="right"/>
        <w:rPr>
          <w:rFonts w:cs="Arial"/>
        </w:rPr>
      </w:pPr>
      <w:r>
        <w:br w:type="page"/>
      </w:r>
      <w:r>
        <w:lastRenderedPageBreak/>
        <w:t>Հավելված</w:t>
      </w:r>
      <w:r>
        <w:rPr>
          <w:rFonts w:cs="Arial"/>
        </w:rPr>
        <w:t xml:space="preserve"> 4</w:t>
      </w:r>
    </w:p>
    <w:p w14:paraId="02F226B5" w14:textId="73581A39" w:rsidR="004E191A" w:rsidRDefault="004E191A" w:rsidP="009320D5">
      <w:pPr>
        <w:pStyle w:val="NormalWeb"/>
        <w:jc w:val="right"/>
        <w:rPr>
          <w:rFonts w:cs="Arial"/>
        </w:rPr>
      </w:pPr>
      <w:r>
        <w:t>«</w:t>
      </w:r>
      <w:r w:rsidR="008B1CD2">
        <w:t>ԵՔ-ԲՄԱՇՁԲ-</w:t>
      </w:r>
      <w:r w:rsidR="0005598C">
        <w:t>24/42</w:t>
      </w:r>
      <w:r>
        <w:t>»</w:t>
      </w:r>
      <w:r>
        <w:rPr>
          <w:lang w:val="es-ES"/>
        </w:rPr>
        <w:t>*</w:t>
      </w:r>
      <w:r>
        <w:t xml:space="preserve">  ծածկագրով</w:t>
      </w:r>
    </w:p>
    <w:p w14:paraId="1EC3A1C2" w14:textId="77777777" w:rsidR="004E191A" w:rsidRDefault="004E191A" w:rsidP="009320D5">
      <w:pPr>
        <w:pStyle w:val="NormalWeb"/>
        <w:jc w:val="right"/>
      </w:pPr>
      <w:r>
        <w:t>բաց</w:t>
      </w:r>
      <w:r>
        <w:rPr>
          <w:rFonts w:cs="Arial"/>
        </w:rPr>
        <w:t xml:space="preserve"> մրցույթի </w:t>
      </w:r>
      <w:r>
        <w:t>հրավերի</w:t>
      </w:r>
    </w:p>
    <w:p w14:paraId="52214534" w14:textId="77777777" w:rsidR="004E191A" w:rsidRDefault="004E191A" w:rsidP="002E7CB6">
      <w:pPr>
        <w:pStyle w:val="NormalWeb"/>
        <w:jc w:val="center"/>
        <w:rPr>
          <w:rStyle w:val="Strong"/>
        </w:rPr>
      </w:pPr>
      <w:r>
        <w:rPr>
          <w:rStyle w:val="Strong"/>
        </w:rPr>
        <w:t>ԵՐԱՇԽԻՔ N __________</w:t>
      </w:r>
    </w:p>
    <w:p w14:paraId="6168AF6F" w14:textId="77777777" w:rsidR="004E191A" w:rsidRDefault="004E191A" w:rsidP="002E7CB6">
      <w:pPr>
        <w:pStyle w:val="NormalWeb"/>
        <w:jc w:val="center"/>
        <w:rPr>
          <w:rStyle w:val="Strong"/>
        </w:rPr>
      </w:pPr>
      <w:r>
        <w:rPr>
          <w:rStyle w:val="Strong"/>
        </w:rPr>
        <w:t>(որակավորման ապահովում)</w:t>
      </w:r>
    </w:p>
    <w:p w14:paraId="081F2379" w14:textId="77777777" w:rsidR="004E191A" w:rsidRDefault="004E191A" w:rsidP="0015595A">
      <w:pPr>
        <w:pStyle w:val="NormalWeb"/>
        <w:rPr>
          <w:rStyle w:val="Strong"/>
          <w:rFonts w:ascii="Times New Roman" w:hAnsi="Times New Roman"/>
        </w:rPr>
      </w:pPr>
    </w:p>
    <w:p w14:paraId="2DA08CE2" w14:textId="77777777" w:rsidR="004E191A" w:rsidRDefault="004E191A" w:rsidP="0015595A">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03498F39" w14:textId="77777777" w:rsidR="004E191A" w:rsidRDefault="004E191A" w:rsidP="0015595A">
      <w:pPr>
        <w:pStyle w:val="NormalWeb"/>
        <w:rPr>
          <w:rStyle w:val="Strong"/>
          <w:rFonts w:ascii="Times New Roman" w:hAnsi="Times New Roman"/>
        </w:rPr>
      </w:pPr>
      <w:r>
        <w:rPr>
          <w:vertAlign w:val="superscript"/>
        </w:rPr>
        <w:t xml:space="preserve">          պատվիրատուի անվանումը</w:t>
      </w:r>
    </w:p>
    <w:p w14:paraId="38083E5F" w14:textId="77777777" w:rsidR="004E191A" w:rsidRDefault="004E191A" w:rsidP="0015595A">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2F4D92FD" w14:textId="77777777" w:rsidR="004E191A" w:rsidRDefault="004E191A" w:rsidP="0015595A">
      <w:pPr>
        <w:pStyle w:val="NormalWeb"/>
        <w:rPr>
          <w:rStyle w:val="Strong"/>
          <w:b w:val="0"/>
          <w:bCs w:val="0"/>
        </w:rPr>
      </w:pPr>
      <w:r>
        <w:rPr>
          <w:rStyle w:val="Strong"/>
        </w:rPr>
        <w:t xml:space="preserve"> գնման ընթացակարգի արդյունքում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w:t>
      </w:r>
    </w:p>
    <w:p w14:paraId="4E0CC189" w14:textId="77777777" w:rsidR="004E191A" w:rsidRDefault="004E191A" w:rsidP="0015595A">
      <w:pPr>
        <w:pStyle w:val="NormalWeb"/>
        <w:rPr>
          <w:rFonts w:ascii="Times New Roman" w:hAnsi="Times New Roman"/>
          <w:vertAlign w:val="superscript"/>
        </w:rPr>
      </w:pP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vertAlign w:val="superscript"/>
        </w:rPr>
        <w:t>ընտրված մասնակցի անվանումը</w:t>
      </w:r>
    </w:p>
    <w:p w14:paraId="5A698580" w14:textId="77777777" w:rsidR="004E191A" w:rsidRDefault="004E191A" w:rsidP="0015595A">
      <w:pPr>
        <w:pStyle w:val="NormalWeb"/>
        <w:rPr>
          <w:rStyle w:val="Strong"/>
          <w:b w:val="0"/>
          <w:bCs w:val="0"/>
        </w:rPr>
      </w:pPr>
      <w:r>
        <w:rPr>
          <w:rStyle w:val="Strong"/>
        </w:rPr>
        <w:t>(այսուհետ՝ պրինցիպալ) կողմից կնքվելիք N</w:t>
      </w:r>
      <w:r>
        <w:rPr>
          <w:rStyle w:val="Strong"/>
          <w:u w:val="single"/>
        </w:rPr>
        <w:tab/>
      </w:r>
      <w:r>
        <w:rPr>
          <w:rStyle w:val="Strong"/>
          <w:u w:val="single"/>
        </w:rPr>
        <w:tab/>
      </w:r>
      <w:r>
        <w:rPr>
          <w:rStyle w:val="Strong"/>
          <w:u w:val="single"/>
        </w:rPr>
        <w:tab/>
      </w:r>
      <w:r>
        <w:rPr>
          <w:rStyle w:val="Strong"/>
          <w:u w:val="single"/>
        </w:rPr>
        <w:tab/>
        <w:t xml:space="preserve">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ab/>
      </w:r>
      <w:r>
        <w:rPr>
          <w:rStyle w:val="Strong"/>
        </w:rPr>
        <w:tab/>
      </w:r>
      <w:r>
        <w:rPr>
          <w:rStyle w:val="Strong"/>
        </w:rPr>
        <w:tab/>
      </w:r>
      <w:r>
        <w:rPr>
          <w:rStyle w:val="Strong"/>
        </w:rPr>
        <w:tab/>
      </w:r>
      <w:r>
        <w:rPr>
          <w:rStyle w:val="Strong"/>
        </w:rPr>
        <w:tab/>
        <w:t xml:space="preserve">  </w:t>
      </w:r>
      <w:r>
        <w:rPr>
          <w:rStyle w:val="Strong"/>
        </w:rPr>
        <w:tab/>
        <w:t xml:space="preserve"> </w:t>
      </w:r>
      <w:r>
        <w:rPr>
          <w:rStyle w:val="Strong"/>
        </w:rPr>
        <w:tab/>
        <w:t xml:space="preserve">            </w:t>
      </w:r>
      <w:r>
        <w:rPr>
          <w:vertAlign w:val="superscript"/>
        </w:rPr>
        <w:t>կնքվելիք պայմանագրի համարը</w:t>
      </w:r>
    </w:p>
    <w:p w14:paraId="1D336C73" w14:textId="77777777" w:rsidR="004E191A" w:rsidRDefault="004E191A" w:rsidP="0015595A">
      <w:pPr>
        <w:pStyle w:val="NormalWeb"/>
        <w:rPr>
          <w:rStyle w:val="Strong"/>
          <w:b w:val="0"/>
          <w:bCs w:val="0"/>
        </w:rPr>
      </w:pPr>
      <w:r>
        <w:rPr>
          <w:rStyle w:val="Strong"/>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8D42F4C" w14:textId="77777777" w:rsidR="004E191A" w:rsidRDefault="004E191A" w:rsidP="0015595A">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5F27674D" w14:textId="77777777" w:rsidR="004E191A" w:rsidRDefault="004E191A" w:rsidP="0015595A">
      <w:pPr>
        <w:pStyle w:val="NormalWeb"/>
        <w:rPr>
          <w:rStyle w:val="Strong"/>
          <w:b w:val="0"/>
          <w:bCs w:val="0"/>
        </w:rPr>
      </w:pPr>
      <w:r>
        <w:rPr>
          <w:rStyle w:val="Strong"/>
        </w:rPr>
        <w:tab/>
      </w:r>
      <w:r>
        <w:rPr>
          <w:rStyle w:val="Strong"/>
        </w:rPr>
        <w:tab/>
        <w:t xml:space="preserve"> </w:t>
      </w:r>
      <w:r>
        <w:rPr>
          <w:vertAlign w:val="superscript"/>
        </w:rPr>
        <w:t>երաշխիքը տվող բանկի  անվանումը</w:t>
      </w:r>
    </w:p>
    <w:p w14:paraId="05B2D602" w14:textId="77777777" w:rsidR="004E191A" w:rsidRDefault="004E191A" w:rsidP="0015595A">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t xml:space="preserve">  </w:t>
      </w:r>
    </w:p>
    <w:p w14:paraId="38C8C6D2" w14:textId="77777777" w:rsidR="004E191A" w:rsidRDefault="004E191A" w:rsidP="0015595A">
      <w:pPr>
        <w:pStyle w:val="NormalWeb"/>
        <w:rPr>
          <w:rStyle w:val="Strong"/>
          <w:b w:val="0"/>
          <w:bCs w:val="0"/>
          <w:u w:val="single"/>
        </w:rPr>
      </w:pPr>
      <w:r>
        <w:rPr>
          <w:vertAlign w:val="superscript"/>
        </w:rPr>
        <w:t xml:space="preserve">     գումարը թվերով և տառերով</w:t>
      </w:r>
    </w:p>
    <w:p w14:paraId="098033B2" w14:textId="20AAA28F" w:rsidR="004E191A" w:rsidRDefault="004E191A" w:rsidP="0015595A">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4F28C0" w:rsidRPr="0016373D">
        <w:rPr>
          <w:rFonts w:cs="Arial"/>
        </w:rPr>
        <w:t>900015211429</w:t>
      </w:r>
      <w:r>
        <w:rPr>
          <w:rStyle w:val="Strong"/>
        </w:rPr>
        <w:t xml:space="preserve"> հաշվեհամարին փոխանցման միջոցով:</w:t>
      </w:r>
    </w:p>
    <w:p w14:paraId="76D599EE" w14:textId="77777777" w:rsidR="004E191A" w:rsidRDefault="004E191A" w:rsidP="0015595A">
      <w:pPr>
        <w:pStyle w:val="NormalWeb"/>
      </w:pPr>
      <w:r>
        <w:t>3. Սույն երաշխիքն անհետկանչելի է:</w:t>
      </w:r>
    </w:p>
    <w:p w14:paraId="7B7F4295" w14:textId="77777777" w:rsidR="004E191A" w:rsidRDefault="004E191A" w:rsidP="0015595A">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2A4989" w14:textId="77777777" w:rsidR="004E191A" w:rsidRDefault="004E191A" w:rsidP="0015595A">
      <w:pPr>
        <w:pStyle w:val="NormalWeb"/>
      </w:pPr>
      <w:r>
        <w:t xml:space="preserve">5. Երաշխիքը գործում է թողարկման պահից և ուժի մեջ է բենեֆիցիարի և պրինցիպալի միջև N </w:t>
      </w:r>
      <w:r>
        <w:rPr>
          <w:u w:val="single"/>
        </w:rPr>
        <w:tab/>
      </w:r>
      <w:r>
        <w:rPr>
          <w:u w:val="single"/>
        </w:rPr>
        <w:tab/>
      </w:r>
      <w:r>
        <w:rPr>
          <w:u w:val="single"/>
        </w:rPr>
        <w:tab/>
      </w:r>
      <w:r>
        <w:rPr>
          <w:u w:val="single"/>
        </w:rPr>
        <w:tab/>
      </w:r>
      <w:r>
        <w:rPr>
          <w:u w:val="single"/>
        </w:rPr>
        <w:tab/>
      </w:r>
    </w:p>
    <w:p w14:paraId="5D53ECE7" w14:textId="77777777" w:rsidR="004E191A" w:rsidRDefault="004E191A" w:rsidP="0015595A">
      <w:pPr>
        <w:pStyle w:val="NormalWeb"/>
        <w:rPr>
          <w:vertAlign w:val="superscript"/>
        </w:rPr>
      </w:pPr>
      <w:r>
        <w:rPr>
          <w:vertAlign w:val="superscript"/>
        </w:rPr>
        <w:t xml:space="preserve">                         կնքվելիք պայմանագրի համարը </w:t>
      </w:r>
    </w:p>
    <w:p w14:paraId="77B4357A" w14:textId="77777777" w:rsidR="004E191A" w:rsidRDefault="004E191A" w:rsidP="0015595A">
      <w:pPr>
        <w:pStyle w:val="NormalWeb"/>
        <w:rPr>
          <w:u w:val="single"/>
        </w:rPr>
      </w:pPr>
      <w:r>
        <w:t>ծածկագրով կնքվելիք պայմանագիրն ուժի մեջ մտնելու օրվանից մինչև</w:t>
      </w:r>
      <w:r>
        <w:rPr>
          <w:u w:val="single"/>
        </w:rPr>
        <w:tab/>
      </w:r>
      <w:r>
        <w:rPr>
          <w:u w:val="single"/>
        </w:rPr>
        <w:tab/>
      </w:r>
      <w:r>
        <w:rPr>
          <w:u w:val="single"/>
        </w:rPr>
        <w:tab/>
      </w:r>
      <w:r>
        <w:rPr>
          <w:u w:val="single"/>
        </w:rPr>
        <w:tab/>
      </w:r>
      <w:r>
        <w:rPr>
          <w:u w:val="single"/>
        </w:rPr>
        <w:tab/>
      </w:r>
    </w:p>
    <w:p w14:paraId="5774882C" w14:textId="77777777" w:rsidR="004E191A" w:rsidRDefault="004E191A" w:rsidP="0015595A">
      <w:pPr>
        <w:pStyle w:val="NormalWeb"/>
        <w:rPr>
          <w:u w:val="single"/>
        </w:rPr>
      </w:pPr>
      <w:r>
        <w:rPr>
          <w:vertAlign w:val="superscript"/>
        </w:rPr>
        <w:t xml:space="preserve">                                                                                                                                                             կնքվելիք պայմանագրով նախատեսված </w:t>
      </w:r>
    </w:p>
    <w:p w14:paraId="2C98EDC1" w14:textId="77777777" w:rsidR="004E191A" w:rsidRDefault="004E191A" w:rsidP="0015595A">
      <w:pPr>
        <w:pStyle w:val="NormalWeb"/>
        <w:rPr>
          <w:vertAlign w:val="superscript"/>
        </w:rPr>
      </w:pPr>
      <w:r>
        <w:tab/>
      </w:r>
      <w:r>
        <w:tab/>
      </w:r>
      <w:r>
        <w:tab/>
      </w:r>
      <w:r>
        <w:tab/>
      </w:r>
      <w:r>
        <w:tab/>
      </w:r>
      <w:r>
        <w:tab/>
      </w:r>
      <w:r>
        <w:tab/>
      </w:r>
      <w:r>
        <w:tab/>
      </w:r>
      <w:r>
        <w:tab/>
      </w:r>
    </w:p>
    <w:p w14:paraId="01E5E2ED" w14:textId="77777777" w:rsidR="004E191A" w:rsidRDefault="004E191A" w:rsidP="0015595A">
      <w:pPr>
        <w:pStyle w:val="NormalWeb"/>
        <w:rPr>
          <w:u w:val="single"/>
        </w:rPr>
      </w:pPr>
      <w:r>
        <w:rPr>
          <w:vertAlign w:val="superscript"/>
        </w:rPr>
        <w:t xml:space="preserve"> աշխատանքի կատարման վերջնաժամկետը  </w:t>
      </w:r>
    </w:p>
    <w:p w14:paraId="57C1E830" w14:textId="412F8FAF" w:rsidR="004E191A" w:rsidRDefault="004E191A" w:rsidP="0015595A">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hyperlink r:id="rId11" w:history="1">
        <w:r w:rsidR="004F28C0" w:rsidRPr="00FF2B6A">
          <w:rPr>
            <w:rStyle w:val="Hyperlink"/>
          </w:rPr>
          <w:t>gor.muradyan@yerevan.am</w:t>
        </w:r>
      </w:hyperlink>
      <w:r>
        <w:rPr>
          <w:color w:val="000000"/>
        </w:rPr>
        <w:t xml:space="preserve"> էլեկտրոնային փոստի </w:t>
      </w:r>
      <w:r>
        <w:t xml:space="preserve">հասցեին։     </w:t>
      </w:r>
    </w:p>
    <w:p w14:paraId="44F56EB3" w14:textId="77777777" w:rsidR="004E191A" w:rsidRDefault="004E191A" w:rsidP="0015595A">
      <w:pPr>
        <w:pStyle w:val="NormalWeb"/>
      </w:pPr>
      <w:r>
        <w:t>6. Բենեֆիցիարը պահանջը ներկայացնում է երաշխիք տվող անձին գրավոր ձևով: Պահանջին կից ներկայացվում են հետևյալ փաստաթղթերը՝</w:t>
      </w:r>
    </w:p>
    <w:p w14:paraId="16A4AD22" w14:textId="77777777" w:rsidR="004E191A" w:rsidRDefault="004E191A" w:rsidP="0015595A">
      <w:pPr>
        <w:pStyle w:val="NormalWeb"/>
      </w:pPr>
      <w:r>
        <w:t xml:space="preserve">1) N </w:t>
      </w:r>
      <w:r>
        <w:rPr>
          <w:u w:val="single"/>
        </w:rPr>
        <w:tab/>
      </w:r>
      <w:r>
        <w:rPr>
          <w:u w:val="single"/>
        </w:rPr>
        <w:tab/>
      </w:r>
      <w:r>
        <w:rPr>
          <w:u w:val="single"/>
        </w:rPr>
        <w:tab/>
      </w:r>
      <w:r>
        <w:rPr>
          <w:u w:val="single"/>
        </w:rPr>
        <w:tab/>
      </w:r>
      <w:r>
        <w:rPr>
          <w:u w:val="single"/>
        </w:rPr>
        <w:tab/>
      </w:r>
      <w:r>
        <w:t xml:space="preserve"> ծածկագրով կնքված պայմանագրի, ներառյալ նաև դրանում </w:t>
      </w:r>
    </w:p>
    <w:p w14:paraId="4692BE9A" w14:textId="77777777" w:rsidR="004E191A" w:rsidRDefault="004E191A" w:rsidP="0015595A">
      <w:pPr>
        <w:pStyle w:val="NormalWeb"/>
        <w:rPr>
          <w:vertAlign w:val="superscript"/>
        </w:rPr>
      </w:pPr>
      <w:r>
        <w:rPr>
          <w:vertAlign w:val="superscript"/>
        </w:rPr>
        <w:t xml:space="preserve">                          կնքվելիք պայմանագրի համարը</w:t>
      </w:r>
    </w:p>
    <w:p w14:paraId="06A6FE34" w14:textId="77777777" w:rsidR="004E191A" w:rsidRDefault="004E191A" w:rsidP="0015595A">
      <w:pPr>
        <w:pStyle w:val="NormalWeb"/>
      </w:pPr>
      <w:r>
        <w:t>կատարված փոփոխությունների, լրացուցիչ համաձայնագրերի պատճենները.</w:t>
      </w:r>
    </w:p>
    <w:p w14:paraId="4F72C5B7" w14:textId="77777777" w:rsidR="004E191A" w:rsidRDefault="004E191A" w:rsidP="0015595A">
      <w:pPr>
        <w:pStyle w:val="NormalWeb"/>
      </w:pPr>
      <w:r>
        <w:t xml:space="preserve">2) բենեֆիցիարի կողմից պայմանագիրը միակողմանի լուծելու մասին </w:t>
      </w:r>
      <w:r>
        <w:fldChar w:fldCharType="begin"/>
      </w:r>
      <w:r>
        <w:instrText>HYPERLINK "http://www.procurement.am"</w:instrText>
      </w:r>
      <w:r>
        <w:fldChar w:fldCharType="separate"/>
      </w:r>
      <w:r>
        <w:rPr>
          <w:rStyle w:val="Hyperlink"/>
        </w:rPr>
        <w:t>www.procurement.am</w:t>
      </w:r>
      <w:r>
        <w:rPr>
          <w:rStyle w:val="Hyperlink"/>
        </w:rPr>
        <w:fldChar w:fldCharType="end"/>
      </w:r>
      <w:r>
        <w:t xml:space="preserve"> հասցեով գործող տեղեկագրում հրապարակած ծանուցումը:</w:t>
      </w:r>
    </w:p>
    <w:p w14:paraId="0117D97F" w14:textId="77777777" w:rsidR="004E191A" w:rsidRDefault="004E191A" w:rsidP="0015595A">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FF92B7" w14:textId="77777777" w:rsidR="004E191A" w:rsidRDefault="004E191A" w:rsidP="0015595A">
      <w:pPr>
        <w:pStyle w:val="NormalWeb"/>
      </w:pPr>
      <w:r>
        <w:t>8. Երաշխիք տվող անձը մերժում է բենեֆիցիարի պահանջը, եթե`</w:t>
      </w:r>
    </w:p>
    <w:p w14:paraId="09AC2517" w14:textId="77777777" w:rsidR="004E191A" w:rsidRDefault="004E191A" w:rsidP="0015595A">
      <w:pPr>
        <w:pStyle w:val="NormalWeb"/>
      </w:pPr>
      <w:r>
        <w:t>1) պահանջը կամ կից փաստաթղթերը չեն համապատասխանում սույն երաշխիքի պայմաններին.</w:t>
      </w:r>
    </w:p>
    <w:p w14:paraId="2C17A196" w14:textId="77777777" w:rsidR="004E191A" w:rsidRDefault="004E191A" w:rsidP="0015595A">
      <w:pPr>
        <w:pStyle w:val="NormalWeb"/>
      </w:pPr>
      <w:r>
        <w:t>2) պահանջը ներկայացվել է երաշխիքով սահմանված ժամկետի ավարտից հետո:</w:t>
      </w:r>
    </w:p>
    <w:p w14:paraId="219EB87F" w14:textId="77777777" w:rsidR="004E191A" w:rsidRDefault="004E191A" w:rsidP="0015595A">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118966C" w14:textId="77777777" w:rsidR="004E191A" w:rsidRDefault="004E191A" w:rsidP="0015595A">
      <w:pPr>
        <w:pStyle w:val="NormalWeb"/>
      </w:pPr>
      <w:r>
        <w:t>10. Սույն երաշխիքի նկատմամբ կիրառվում են Հայաստանի Հանրապետության քաղաքացիական օրենսգրքի համապատասխան դրույթները:</w:t>
      </w:r>
    </w:p>
    <w:p w14:paraId="074F8ADC" w14:textId="77777777" w:rsidR="004E191A" w:rsidRDefault="004E191A" w:rsidP="0015595A">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118EDF02" w14:textId="77777777" w:rsidR="004E191A" w:rsidRDefault="004E191A" w:rsidP="0015595A">
      <w:pPr>
        <w:pStyle w:val="NormalWeb"/>
        <w:rPr>
          <w:u w:val="single"/>
        </w:rPr>
      </w:pPr>
      <w:r>
        <w:lastRenderedPageBreak/>
        <w:t xml:space="preserve">Գործադիր մարմնի ղեկավար  </w:t>
      </w:r>
      <w:r>
        <w:rPr>
          <w:u w:val="single"/>
        </w:rPr>
        <w:tab/>
      </w:r>
      <w:r>
        <w:rPr>
          <w:u w:val="single"/>
        </w:rPr>
        <w:tab/>
      </w:r>
      <w:r>
        <w:rPr>
          <w:u w:val="single"/>
        </w:rPr>
        <w:tab/>
      </w:r>
      <w:r>
        <w:rPr>
          <w:u w:val="single"/>
        </w:rPr>
        <w:tab/>
      </w:r>
    </w:p>
    <w:p w14:paraId="310E1556" w14:textId="77777777" w:rsidR="004E191A" w:rsidRDefault="004E191A" w:rsidP="0015595A">
      <w:pPr>
        <w:pStyle w:val="NormalWeb"/>
      </w:pPr>
      <w:r>
        <w:tab/>
      </w:r>
      <w:r>
        <w:tab/>
      </w:r>
      <w:r>
        <w:tab/>
      </w:r>
      <w:r>
        <w:tab/>
      </w:r>
      <w:r>
        <w:tab/>
      </w:r>
      <w:r>
        <w:tab/>
      </w:r>
      <w:r>
        <w:tab/>
      </w:r>
      <w:r>
        <w:tab/>
      </w:r>
      <w:r>
        <w:tab/>
      </w:r>
    </w:p>
    <w:p w14:paraId="04555445" w14:textId="77777777" w:rsidR="004E191A" w:rsidRDefault="004E191A" w:rsidP="0015595A">
      <w:pPr>
        <w:pStyle w:val="NormalWeb"/>
        <w:rPr>
          <w:vertAlign w:val="superscript"/>
        </w:rPr>
      </w:pPr>
      <w:r>
        <w:rPr>
          <w:vertAlign w:val="superscript"/>
        </w:rPr>
        <w:t xml:space="preserve">                                                        ամիսը, ամսաթիվը, տարեթիվը</w:t>
      </w:r>
    </w:p>
    <w:p w14:paraId="588E8E3E" w14:textId="77777777" w:rsidR="004E191A" w:rsidRDefault="004E191A" w:rsidP="0015595A">
      <w:pPr>
        <w:pStyle w:val="NormalWeb"/>
      </w:pPr>
    </w:p>
    <w:p w14:paraId="6FF3BCAF" w14:textId="77777777" w:rsidR="004E191A" w:rsidRDefault="004E191A" w:rsidP="0015595A">
      <w:pPr>
        <w:pStyle w:val="NormalWeb"/>
      </w:pPr>
    </w:p>
    <w:p w14:paraId="749A6F72" w14:textId="77777777" w:rsidR="004E191A" w:rsidRDefault="004E191A" w:rsidP="0015595A">
      <w:pPr>
        <w:pStyle w:val="NormalWeb"/>
      </w:pPr>
    </w:p>
    <w:p w14:paraId="63B25B94" w14:textId="77777777" w:rsidR="004E191A" w:rsidRDefault="004E191A" w:rsidP="0015595A">
      <w:pPr>
        <w:pStyle w:val="NormalWeb"/>
      </w:pPr>
    </w:p>
    <w:p w14:paraId="4C701DA6" w14:textId="77777777" w:rsidR="004E191A" w:rsidRDefault="004E191A" w:rsidP="0015595A">
      <w:pPr>
        <w:pStyle w:val="NormalWeb"/>
      </w:pPr>
    </w:p>
    <w:p w14:paraId="042E3DD4" w14:textId="77777777" w:rsidR="004E191A" w:rsidRDefault="004E191A" w:rsidP="0015595A">
      <w:pPr>
        <w:pStyle w:val="NormalWeb"/>
      </w:pPr>
    </w:p>
    <w:p w14:paraId="7D069D4B" w14:textId="77777777" w:rsidR="004E191A" w:rsidRDefault="004E191A" w:rsidP="0015595A">
      <w:pPr>
        <w:pStyle w:val="NormalWeb"/>
      </w:pPr>
    </w:p>
    <w:p w14:paraId="01CD37B1" w14:textId="77777777" w:rsidR="004E191A" w:rsidRDefault="004E191A" w:rsidP="0015595A">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38DE3514" w14:textId="78BF5047" w:rsidR="001B3B60" w:rsidRDefault="004E191A" w:rsidP="0015595A">
      <w:pPr>
        <w:pStyle w:val="NormalWeb"/>
      </w:pPr>
      <w:r>
        <w:br w:type="page"/>
      </w:r>
    </w:p>
    <w:p w14:paraId="6348DD3C" w14:textId="22DFC4C6" w:rsidR="00BD4748" w:rsidRDefault="006244F0" w:rsidP="0015595A">
      <w:pPr>
        <w:pStyle w:val="NormalWeb"/>
        <w:rPr>
          <w:rFonts w:cs="Arial"/>
        </w:rPr>
      </w:pPr>
      <w:r>
        <w:lastRenderedPageBreak/>
        <w:t xml:space="preserve"> </w:t>
      </w:r>
      <w:r w:rsidR="00BD4748">
        <w:t>Հավելված</w:t>
      </w:r>
      <w:r w:rsidR="00BD4748">
        <w:rPr>
          <w:rFonts w:cs="Arial"/>
        </w:rPr>
        <w:t xml:space="preserve"> 4.</w:t>
      </w:r>
      <w:r w:rsidR="00F24BB3">
        <w:rPr>
          <w:rFonts w:cs="Arial"/>
        </w:rPr>
        <w:t>1</w:t>
      </w:r>
    </w:p>
    <w:p w14:paraId="7D5C23A1" w14:textId="23EBFED7" w:rsidR="00BD4748" w:rsidRDefault="00BD4748" w:rsidP="0015595A">
      <w:pPr>
        <w:pStyle w:val="NormalWeb"/>
        <w:rPr>
          <w:rFonts w:cs="Arial"/>
        </w:rPr>
      </w:pPr>
      <w:r>
        <w:t>«ԵՔ-ԲՄԱՇՁԲ-</w:t>
      </w:r>
      <w:r w:rsidR="0005598C">
        <w:t>24/42</w:t>
      </w:r>
      <w:r>
        <w:t>»</w:t>
      </w:r>
      <w:r>
        <w:rPr>
          <w:lang w:val="es-ES"/>
        </w:rPr>
        <w:t>*</w:t>
      </w:r>
      <w:r>
        <w:t xml:space="preserve">  ծածկագրով</w:t>
      </w:r>
    </w:p>
    <w:p w14:paraId="52CFD9B6" w14:textId="77777777" w:rsidR="00BD4748" w:rsidRDefault="00BD4748" w:rsidP="0015595A">
      <w:pPr>
        <w:pStyle w:val="NormalWeb"/>
      </w:pPr>
      <w:r>
        <w:t>բաց</w:t>
      </w:r>
      <w:r>
        <w:rPr>
          <w:rFonts w:cs="Arial"/>
        </w:rPr>
        <w:t xml:space="preserve"> մրցույթի </w:t>
      </w:r>
      <w:r>
        <w:t>հրավերի</w:t>
      </w:r>
    </w:p>
    <w:p w14:paraId="0AE00FA2" w14:textId="77777777" w:rsidR="00BD4748" w:rsidRDefault="00BD4748" w:rsidP="0015595A">
      <w:pPr>
        <w:pStyle w:val="NormalWeb"/>
      </w:pPr>
    </w:p>
    <w:p w14:paraId="50C47EA3" w14:textId="77777777" w:rsidR="00BD4748" w:rsidRDefault="00BD4748" w:rsidP="00BD474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1D3B0351" w14:textId="77777777" w:rsidR="00BD4748" w:rsidRDefault="00BD4748" w:rsidP="00BD474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7BFAF491" w14:textId="77777777" w:rsidR="00BD4748" w:rsidRDefault="00BD4748" w:rsidP="00BD4748">
      <w:pPr>
        <w:rPr>
          <w:rFonts w:ascii="GHEA Grapalat" w:hAnsi="GHEA Grapalat" w:cs="GHEA Grapalat"/>
          <w:b/>
          <w:sz w:val="20"/>
          <w:szCs w:val="20"/>
          <w:lang w:val="hy-AM"/>
        </w:rPr>
      </w:pPr>
      <w:r>
        <w:rPr>
          <w:rFonts w:ascii="GHEA Grapalat" w:hAnsi="GHEA Grapalat" w:cs="GHEA Grapalat"/>
          <w:sz w:val="20"/>
          <w:szCs w:val="20"/>
          <w:shd w:val="clear" w:color="auto" w:fill="92CDDC"/>
          <w:lang w:val="hy-AM"/>
        </w:rPr>
        <w:t xml:space="preserve">                                                              </w:t>
      </w:r>
    </w:p>
    <w:p w14:paraId="65855D14" w14:textId="77777777" w:rsidR="00BD4748" w:rsidRDefault="00BD4748" w:rsidP="00BD4748">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850B297" w14:textId="77777777" w:rsidR="00BD4748" w:rsidRDefault="00BD4748" w:rsidP="00BD4748">
      <w:pPr>
        <w:rPr>
          <w:rFonts w:ascii="GHEA Grapalat" w:hAnsi="GHEA Grapalat" w:cs="GHEA Grapalat"/>
          <w:sz w:val="20"/>
          <w:szCs w:val="20"/>
          <w:lang w:val="hy-AM"/>
        </w:rPr>
      </w:pPr>
    </w:p>
    <w:p w14:paraId="5AE01B07" w14:textId="77777777" w:rsidR="00BD4748" w:rsidRDefault="00BD4748" w:rsidP="00BD4748">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279C304" w14:textId="77777777" w:rsidR="00BD4748" w:rsidRDefault="00BD4748" w:rsidP="00BD4748">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43B6ABC" w14:textId="77777777" w:rsidR="00BD4748" w:rsidRDefault="00BD4748" w:rsidP="00BD4748">
      <w:pPr>
        <w:ind w:firstLine="708"/>
        <w:jc w:val="both"/>
        <w:rPr>
          <w:rFonts w:ascii="GHEA Grapalat" w:hAnsi="GHEA Grapalat" w:cs="GHEA Grapalat"/>
          <w:sz w:val="20"/>
          <w:szCs w:val="20"/>
          <w:lang w:val="hy-AM"/>
        </w:rPr>
      </w:pPr>
    </w:p>
    <w:p w14:paraId="267A98EC" w14:textId="77777777" w:rsidR="00BD4748" w:rsidRDefault="00BD4748" w:rsidP="00BD4748">
      <w:pPr>
        <w:numPr>
          <w:ilvl w:val="0"/>
          <w:numId w:val="6"/>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proofErr w:type="spellStart"/>
      <w:r>
        <w:rPr>
          <w:rFonts w:ascii="GHEA Grapalat" w:hAnsi="GHEA Grapalat" w:cs="GHEA Grapalat"/>
          <w:b/>
          <w:sz w:val="20"/>
          <w:szCs w:val="20"/>
        </w:rPr>
        <w:t>ամաձայնության</w:t>
      </w:r>
      <w:proofErr w:type="spellEnd"/>
      <w:r>
        <w:rPr>
          <w:rFonts w:ascii="GHEA Grapalat" w:hAnsi="GHEA Grapalat" w:cs="GHEA Grapalat"/>
          <w:b/>
          <w:sz w:val="20"/>
          <w:szCs w:val="20"/>
        </w:rPr>
        <w:t xml:space="preserve"> առարկան</w:t>
      </w:r>
    </w:p>
    <w:p w14:paraId="48495B7E" w14:textId="77777777" w:rsidR="00BD4748" w:rsidRDefault="00BD4748" w:rsidP="00BD4748">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147CEBC" w14:textId="1B87D4DB" w:rsidR="00BD4748" w:rsidRPr="005717CD" w:rsidRDefault="00BD4748" w:rsidP="00BD4748">
      <w:pPr>
        <w:numPr>
          <w:ilvl w:val="1"/>
          <w:numId w:val="7"/>
        </w:numPr>
        <w:ind w:left="0" w:firstLine="426"/>
        <w:jc w:val="both"/>
        <w:rPr>
          <w:rFonts w:ascii="GHEA Grapalat" w:hAnsi="GHEA Grapalat" w:cs="GHEA Grapalat"/>
          <w:sz w:val="20"/>
          <w:szCs w:val="20"/>
          <w:lang w:val="pt-BR"/>
        </w:rPr>
      </w:pPr>
      <w:r w:rsidRPr="005717CD">
        <w:rPr>
          <w:rFonts w:ascii="GHEA Grapalat" w:hAnsi="GHEA Grapalat" w:cs="GHEA Grapalat"/>
          <w:sz w:val="20"/>
          <w:szCs w:val="20"/>
          <w:lang w:val="pt-BR"/>
        </w:rPr>
        <w:t xml:space="preserve">Ընկերությունը մասնակցում է </w:t>
      </w:r>
      <w:r w:rsidRPr="005717CD">
        <w:rPr>
          <w:rFonts w:ascii="GHEA Grapalat" w:hAnsi="GHEA Grapalat" w:cs="GHEA Grapalat"/>
          <w:sz w:val="20"/>
          <w:szCs w:val="20"/>
          <w:lang w:val="hy-AM"/>
        </w:rPr>
        <w:t>Երևանի քաղաքապետարանի</w:t>
      </w:r>
      <w:r w:rsidRPr="005717CD">
        <w:rPr>
          <w:rFonts w:ascii="GHEA Grapalat" w:hAnsi="GHEA Grapalat" w:cs="GHEA Grapalat"/>
          <w:sz w:val="20"/>
          <w:szCs w:val="20"/>
          <w:lang w:val="pt-BR"/>
        </w:rPr>
        <w:t>*  (այսուհետ` Պատվիրատու) կողմից</w:t>
      </w:r>
      <w:r w:rsidRPr="005717CD">
        <w:rPr>
          <w:rFonts w:ascii="GHEA Grapalat" w:hAnsi="GHEA Grapalat" w:cs="GHEA Grapalat"/>
          <w:sz w:val="20"/>
          <w:szCs w:val="20"/>
          <w:lang w:val="hy-AM"/>
        </w:rPr>
        <w:t xml:space="preserve"> </w:t>
      </w:r>
      <w:r w:rsidRPr="005717CD">
        <w:rPr>
          <w:rFonts w:ascii="GHEA Grapalat" w:hAnsi="GHEA Grapalat" w:cs="GHEA Grapalat"/>
          <w:sz w:val="20"/>
          <w:szCs w:val="20"/>
          <w:lang w:val="pt-BR"/>
        </w:rPr>
        <w:t xml:space="preserve">կազմակերպված` </w:t>
      </w:r>
      <w:r w:rsidRPr="005717CD">
        <w:rPr>
          <w:rFonts w:ascii="GHEA Grapalat" w:hAnsi="GHEA Grapalat" w:cs="GHEA Grapalat"/>
          <w:sz w:val="20"/>
          <w:szCs w:val="20"/>
          <w:lang w:val="hy-AM"/>
        </w:rPr>
        <w:t>ԵՔ-ԲՄԱՇՁԲ-</w:t>
      </w:r>
      <w:r w:rsidR="0005598C">
        <w:rPr>
          <w:rFonts w:ascii="GHEA Grapalat" w:hAnsi="GHEA Grapalat" w:cs="GHEA Grapalat"/>
          <w:sz w:val="20"/>
          <w:szCs w:val="20"/>
          <w:lang w:val="hy-AM"/>
        </w:rPr>
        <w:t>24/42</w:t>
      </w:r>
      <w:r w:rsidRPr="005717CD">
        <w:rPr>
          <w:rFonts w:ascii="GHEA Grapalat" w:hAnsi="GHEA Grapalat" w:cs="GHEA Grapalat"/>
          <w:sz w:val="20"/>
          <w:szCs w:val="20"/>
          <w:lang w:val="pt-BR"/>
        </w:rPr>
        <w:t>* ծածկագրով գնման ընթացակարգին:</w:t>
      </w:r>
    </w:p>
    <w:p w14:paraId="7AD2D397" w14:textId="77777777" w:rsidR="00BD4748" w:rsidRDefault="00BD4748" w:rsidP="00BD4748">
      <w:pPr>
        <w:ind w:firstLine="360"/>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50C4B22" w14:textId="77777777" w:rsidR="00BD4748" w:rsidRDefault="00BD4748" w:rsidP="00BD4748">
      <w:pPr>
        <w:ind w:firstLine="360"/>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3AB13D2"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24292C"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274C3435"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17BAA13" w14:textId="77777777" w:rsidR="00BD4748" w:rsidRDefault="00BD4748" w:rsidP="00BD4748">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7038660E"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EB0080B"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023169A3" w14:textId="77777777" w:rsidR="00BD4748" w:rsidRDefault="00BD4748" w:rsidP="00BD4748">
      <w:pPr>
        <w:numPr>
          <w:ilvl w:val="1"/>
          <w:numId w:val="8"/>
        </w:numPr>
        <w:jc w:val="both"/>
        <w:rPr>
          <w:rFonts w:ascii="GHEA Grapalat" w:hAnsi="GHEA Grapalat" w:cs="GHEA Grapalat"/>
          <w:sz w:val="20"/>
          <w:szCs w:val="20"/>
          <w:lang w:val="hy-AM"/>
        </w:rPr>
      </w:pPr>
      <w:r>
        <w:rPr>
          <w:rFonts w:ascii="GHEA Grapalat" w:hAnsi="GHEA Grapalat" w:cs="GHEA Grapalat"/>
          <w:sz w:val="20"/>
          <w:szCs w:val="20"/>
          <w:lang w:val="hy-AM"/>
        </w:rPr>
        <w:t>Պատվիրատուն Վճարող բանկին կարող է ներկայացնել այլ լրացուցիչ փաստաթղթեր:</w:t>
      </w:r>
    </w:p>
    <w:p w14:paraId="3CAE4B50"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8BFF48"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66CD0EA6" w14:textId="77777777" w:rsidR="00BD4748" w:rsidRDefault="00BD4748" w:rsidP="00BD4748">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3B7D78F" w14:textId="77777777" w:rsidR="00BD4748" w:rsidRDefault="00BD4748" w:rsidP="00BD4748">
      <w:pPr>
        <w:jc w:val="both"/>
        <w:rPr>
          <w:rFonts w:ascii="GHEA Grapalat" w:hAnsi="GHEA Grapalat" w:cs="GHEA Grapalat"/>
          <w:sz w:val="20"/>
          <w:szCs w:val="20"/>
          <w:lang w:val="hy-AM"/>
        </w:rPr>
      </w:pPr>
    </w:p>
    <w:p w14:paraId="1ED58050" w14:textId="77777777" w:rsidR="00BD4748" w:rsidRDefault="00BD4748" w:rsidP="00BD4748">
      <w:pPr>
        <w:numPr>
          <w:ilvl w:val="0"/>
          <w:numId w:val="6"/>
        </w:numPr>
        <w:jc w:val="center"/>
        <w:rPr>
          <w:rFonts w:ascii="GHEA Grapalat" w:hAnsi="GHEA Grapalat" w:cs="GHEA Grapalat"/>
          <w:b/>
          <w:bCs/>
          <w:sz w:val="20"/>
          <w:szCs w:val="20"/>
        </w:rPr>
      </w:pPr>
      <w:proofErr w:type="spellStart"/>
      <w:r>
        <w:rPr>
          <w:rFonts w:ascii="GHEA Grapalat" w:hAnsi="GHEA Grapalat" w:cs="GHEA Grapalat"/>
          <w:b/>
          <w:bCs/>
          <w:sz w:val="20"/>
          <w:szCs w:val="20"/>
        </w:rPr>
        <w:t>Այլ</w:t>
      </w:r>
      <w:proofErr w:type="spellEnd"/>
      <w:r>
        <w:rPr>
          <w:rFonts w:ascii="GHEA Grapalat" w:hAnsi="GHEA Grapalat" w:cs="GHEA Grapalat"/>
          <w:b/>
          <w:bCs/>
          <w:sz w:val="20"/>
          <w:szCs w:val="20"/>
        </w:rPr>
        <w:t xml:space="preserve"> </w:t>
      </w:r>
      <w:proofErr w:type="spellStart"/>
      <w:r>
        <w:rPr>
          <w:rFonts w:ascii="GHEA Grapalat" w:hAnsi="GHEA Grapalat" w:cs="GHEA Grapalat"/>
          <w:b/>
          <w:bCs/>
          <w:sz w:val="20"/>
          <w:szCs w:val="20"/>
        </w:rPr>
        <w:t>պայմաններ</w:t>
      </w:r>
      <w:proofErr w:type="spellEnd"/>
    </w:p>
    <w:p w14:paraId="7FA83E19"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rPr>
        <w:lastRenderedPageBreak/>
        <w:t xml:space="preserve">2.1 </w:t>
      </w:r>
      <w:proofErr w:type="spellStart"/>
      <w:r>
        <w:rPr>
          <w:rFonts w:ascii="GHEA Grapalat" w:hAnsi="GHEA Grapalat" w:cs="GHEA Grapalat"/>
          <w:sz w:val="20"/>
          <w:szCs w:val="20"/>
        </w:rPr>
        <w:t>Սույն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համաձայնագիրը</w:t>
      </w:r>
      <w:proofErr w:type="spellEnd"/>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rPr>
        <w:t xml:space="preserve"> </w:t>
      </w:r>
      <w:r>
        <w:rPr>
          <w:rFonts w:ascii="GHEA Grapalat" w:hAnsi="GHEA Grapalat" w:cs="GHEA Grapalat"/>
          <w:sz w:val="20"/>
          <w:szCs w:val="20"/>
          <w:lang w:val="hy-AM"/>
        </w:rPr>
        <w:t>են</w:t>
      </w:r>
      <w:r>
        <w:rPr>
          <w:rFonts w:ascii="GHEA Grapalat" w:hAnsi="GHEA Grapalat" w:cs="GHEA Grapalat"/>
          <w:sz w:val="20"/>
          <w:szCs w:val="20"/>
        </w:rPr>
        <w:t xml:space="preserve"> </w:t>
      </w:r>
      <w:proofErr w:type="spellStart"/>
      <w:r>
        <w:rPr>
          <w:rFonts w:ascii="GHEA Grapalat" w:hAnsi="GHEA Grapalat" w:cs="GHEA Grapalat"/>
          <w:sz w:val="20"/>
          <w:szCs w:val="20"/>
        </w:rPr>
        <w:t>մտնում</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Ընկերության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վավերացման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պահից</w:t>
      </w:r>
      <w:proofErr w:type="spellEnd"/>
      <w:r>
        <w:rPr>
          <w:rFonts w:ascii="GHEA Grapalat" w:hAnsi="GHEA Grapalat" w:cs="GHEA Grapalat"/>
          <w:sz w:val="20"/>
          <w:szCs w:val="20"/>
        </w:rPr>
        <w:t xml:space="preserve"> և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lang w:val="hy-AM"/>
        </w:rPr>
        <w:t xml:space="preserve"> են մինչև </w:t>
      </w:r>
      <w:proofErr w:type="spellStart"/>
      <w:r>
        <w:rPr>
          <w:rFonts w:ascii="GHEA Grapalat" w:hAnsi="GHEA Grapalat" w:cs="GHEA Grapalat"/>
          <w:sz w:val="20"/>
          <w:szCs w:val="20"/>
        </w:rPr>
        <w:t>Պատվիրատուի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կնքված</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պայմանագրի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կատարման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արդյունքը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ամբողջական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ընդունվելու</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օրվան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հաջորդող</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քսաներորդ</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ներառյալ</w:t>
      </w:r>
      <w:proofErr w:type="spellEnd"/>
      <w:r>
        <w:rPr>
          <w:rFonts w:ascii="GHEA Grapalat" w:hAnsi="GHEA Grapalat" w:cs="GHEA Grapalat"/>
          <w:sz w:val="20"/>
          <w:szCs w:val="20"/>
        </w:rPr>
        <w:t xml:space="preserve">։ </w:t>
      </w:r>
    </w:p>
    <w:p w14:paraId="74633865"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D776983"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91792F2"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86D04E9"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96244EC" w14:textId="77777777" w:rsidR="00BD4748" w:rsidRDefault="00BD4748" w:rsidP="00BD4748">
      <w:pPr>
        <w:ind w:firstLine="567"/>
        <w:jc w:val="both"/>
        <w:rPr>
          <w:rFonts w:ascii="GHEA Grapalat" w:hAnsi="GHEA Grapalat" w:cs="GHEA Grapalat"/>
          <w:sz w:val="20"/>
          <w:szCs w:val="20"/>
          <w:lang w:val="hy-AM"/>
        </w:rPr>
      </w:pPr>
    </w:p>
    <w:p w14:paraId="09FAE941" w14:textId="77777777" w:rsidR="00BD4748" w:rsidRDefault="00BD4748" w:rsidP="00BD4748">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79D31C15" w14:textId="77777777" w:rsidR="00BD4748" w:rsidRDefault="00BD4748" w:rsidP="00BD474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2E937AF"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3809F756" w14:textId="77777777" w:rsidR="00BD4748" w:rsidRDefault="00BD4748" w:rsidP="00BD474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71627202"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68BCB9C6" w14:textId="77777777" w:rsidR="00BD4748" w:rsidRDefault="00BD4748" w:rsidP="00BD474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2B2FD54B"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65167B74"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A8B0FD9"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33EBB13A"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3FADD27"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7A030E43" w14:textId="77777777" w:rsidR="00BD4748" w:rsidRDefault="00BD4748" w:rsidP="00BD4748">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2470C29"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5AAA696B" w14:textId="77777777" w:rsidR="00BD4748" w:rsidRDefault="00BD4748" w:rsidP="00BD4748">
      <w:pPr>
        <w:jc w:val="both"/>
        <w:rPr>
          <w:rFonts w:ascii="GHEA Grapalat" w:hAnsi="GHEA Grapalat"/>
          <w:sz w:val="18"/>
          <w:szCs w:val="18"/>
          <w:u w:val="single"/>
          <w:vertAlign w:val="superscript"/>
          <w:lang w:val="hy-AM"/>
        </w:rPr>
      </w:pPr>
    </w:p>
    <w:p w14:paraId="569B169F" w14:textId="77777777" w:rsidR="00BD4748" w:rsidRDefault="00BD4748" w:rsidP="00BD4748">
      <w:pPr>
        <w:jc w:val="both"/>
        <w:rPr>
          <w:rFonts w:ascii="GHEA Grapalat" w:hAnsi="GHEA Grapalat"/>
          <w:sz w:val="20"/>
          <w:szCs w:val="20"/>
          <w:lang w:val="hy-AM"/>
        </w:rPr>
      </w:pPr>
      <w:r>
        <w:rPr>
          <w:rFonts w:ascii="GHEA Grapalat" w:hAnsi="GHEA Grapalat"/>
          <w:sz w:val="20"/>
          <w:szCs w:val="20"/>
          <w:lang w:val="hy-AM"/>
        </w:rPr>
        <w:t>Կ.Տ</w:t>
      </w:r>
    </w:p>
    <w:p w14:paraId="16BFA90E" w14:textId="77777777" w:rsidR="00BD4748" w:rsidRDefault="00BD4748" w:rsidP="00BD4748">
      <w:pPr>
        <w:jc w:val="both"/>
        <w:rPr>
          <w:rFonts w:ascii="GHEA Grapalat" w:hAnsi="GHEA Grapalat"/>
          <w:sz w:val="20"/>
          <w:szCs w:val="20"/>
          <w:lang w:val="hy-AM"/>
        </w:rPr>
      </w:pPr>
    </w:p>
    <w:p w14:paraId="51C54903" w14:textId="77777777" w:rsidR="00BD4748" w:rsidRDefault="00BD4748" w:rsidP="00BD4748">
      <w:pPr>
        <w:jc w:val="both"/>
        <w:rPr>
          <w:rFonts w:ascii="GHEA Grapalat" w:hAnsi="GHEA Grapalat"/>
          <w:sz w:val="20"/>
          <w:szCs w:val="20"/>
          <w:lang w:val="hy-AM"/>
        </w:rPr>
      </w:pPr>
      <w:r>
        <w:rPr>
          <w:rFonts w:ascii="GHEA Grapalat" w:hAnsi="GHEA Grapalat"/>
          <w:sz w:val="20"/>
          <w:szCs w:val="20"/>
          <w:lang w:val="hy-AM"/>
        </w:rPr>
        <w:t>Օր/ամիս/տարի</w:t>
      </w:r>
    </w:p>
    <w:p w14:paraId="188EEA82" w14:textId="77777777" w:rsidR="00BD4748" w:rsidRDefault="00BD4748" w:rsidP="00BD4748">
      <w:pPr>
        <w:jc w:val="both"/>
        <w:rPr>
          <w:rFonts w:ascii="GHEA Grapalat" w:hAnsi="GHEA Grapalat"/>
          <w:sz w:val="18"/>
          <w:szCs w:val="18"/>
          <w:vertAlign w:val="superscript"/>
          <w:lang w:val="hy-AM"/>
        </w:rPr>
      </w:pPr>
    </w:p>
    <w:p w14:paraId="3DC73EB7" w14:textId="77777777" w:rsidR="00BD4748" w:rsidRDefault="00BD4748" w:rsidP="00BD4748">
      <w:pPr>
        <w:jc w:val="both"/>
        <w:rPr>
          <w:rFonts w:ascii="GHEA Grapalat" w:hAnsi="GHEA Grapalat" w:cs="GHEA Grapalat"/>
          <w:i/>
          <w:sz w:val="18"/>
          <w:szCs w:val="18"/>
          <w:lang w:val="hy-AM"/>
        </w:rPr>
      </w:pPr>
    </w:p>
    <w:p w14:paraId="1FBDC2E1" w14:textId="77777777" w:rsidR="00BD4748" w:rsidRDefault="00BD4748" w:rsidP="00BD4748">
      <w:pPr>
        <w:tabs>
          <w:tab w:val="left" w:pos="540"/>
        </w:tabs>
        <w:autoSpaceDE w:val="0"/>
        <w:autoSpaceDN w:val="0"/>
        <w:adjustRightInd w:val="0"/>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4DEA07C1" w14:textId="77777777" w:rsidR="00BD4748" w:rsidRDefault="00BD4748" w:rsidP="0015595A">
      <w:pPr>
        <w:pStyle w:val="NormalWeb"/>
      </w:pPr>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BD4748" w14:paraId="07931B27"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86509" w14:textId="77777777" w:rsidR="00BD4748" w:rsidRDefault="00BD4748" w:rsidP="00E42C63">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5C88CFA7" w14:textId="77777777" w:rsidR="00BD4748" w:rsidRDefault="00BD4748" w:rsidP="00E42C63">
            <w:pPr>
              <w:jc w:val="center"/>
              <w:rPr>
                <w:rFonts w:ascii="GHEA Grapalat" w:hAnsi="GHEA Grapalat" w:cs="Arial"/>
                <w:bCs/>
                <w:i/>
                <w:sz w:val="20"/>
                <w:szCs w:val="20"/>
              </w:rPr>
            </w:pPr>
          </w:p>
        </w:tc>
      </w:tr>
      <w:tr w:rsidR="00BD4748" w14:paraId="65C208CA"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8566B5" w14:textId="77777777" w:rsidR="00BD4748" w:rsidRDefault="00BD4748" w:rsidP="00E42C63">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BD4748" w14:paraId="01965979" w14:textId="77777777" w:rsidTr="00E42C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D821D2" w14:textId="77777777" w:rsidR="00BD4748" w:rsidRDefault="00BD4748" w:rsidP="00E42C63">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BD4748" w14:paraId="2DD81FB3" w14:textId="77777777" w:rsidTr="00E42C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F324CF"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BD4748" w14:paraId="06F2D485"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744D6D7"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proofErr w:type="gramStart"/>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proofErr w:type="gramEnd"/>
            <w:r>
              <w:rPr>
                <w:rFonts w:ascii="GHEA Grapalat" w:hAnsi="GHEA Grapalat" w:cs="Sylfaen"/>
                <w:sz w:val="20"/>
                <w:szCs w:val="20"/>
              </w:rPr>
              <w:t>)</w:t>
            </w:r>
            <w:r>
              <w:rPr>
                <w:rFonts w:ascii="GHEA Grapalat" w:hAnsi="GHEA Grapalat" w:cs="Arial"/>
                <w:sz w:val="20"/>
                <w:szCs w:val="20"/>
              </w:rPr>
              <w:t>`</w:t>
            </w:r>
          </w:p>
        </w:tc>
      </w:tr>
      <w:tr w:rsidR="00BD4748" w14:paraId="3454B737"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CFA0B3"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BD4748" w14:paraId="39CDC2C7"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0577B2"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BD4748" w14:paraId="5729C04D"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5B62157" w14:textId="77777777" w:rsidR="00BD4748" w:rsidRDefault="00BD4748" w:rsidP="00E42C63">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BD4748" w14:paraId="13787D4A"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7C31E90"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BD4748" w14:paraId="7E898077"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6B46D8" w14:textId="77777777" w:rsidR="00BD4748" w:rsidRDefault="00BD4748" w:rsidP="00E42C63">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proofErr w:type="gramEnd"/>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BD4748" w14:paraId="66BA9130" w14:textId="77777777" w:rsidTr="00E42C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C1257AD"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BD4748" w14:paraId="04FF4E9E"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60DCB2"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proofErr w:type="gram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w:t>
            </w:r>
            <w:proofErr w:type="gramEnd"/>
            <w:r>
              <w:rPr>
                <w:rFonts w:ascii="GHEA Grapalat" w:hAnsi="GHEA Grapalat" w:cs="Sylfaen"/>
                <w:sz w:val="20"/>
                <w:szCs w:val="20"/>
                <w:lang w:val="hy-AM"/>
              </w:rPr>
              <w:t xml:space="preserve">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BD4748" w14:paraId="776D8F87"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77AE7B" w14:textId="77777777" w:rsidR="00BD4748" w:rsidRPr="005717CD" w:rsidRDefault="00BD4748"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proofErr w:type="gramStart"/>
            <w:r>
              <w:rPr>
                <w:rFonts w:ascii="GHEA Grapalat" w:hAnsi="GHEA Grapalat" w:cs="Sylfaen"/>
                <w:sz w:val="20"/>
                <w:szCs w:val="20"/>
              </w:rPr>
              <w:t>հշ</w:t>
            </w:r>
            <w:r>
              <w:rPr>
                <w:rFonts w:ascii="GHEA Grapalat" w:hAnsi="GHEA Grapalat" w:cs="Arial"/>
                <w:sz w:val="20"/>
                <w:szCs w:val="20"/>
              </w:rPr>
              <w:t>.N</w:t>
            </w:r>
            <w:proofErr w:type="spellEnd"/>
            <w:proofErr w:type="gramEnd"/>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BD4748" w14:paraId="3D9FB757"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1282EFF" w14:textId="77777777" w:rsidR="00BD4748" w:rsidRDefault="00BD4748"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roofErr w:type="gramEnd"/>
          </w:p>
        </w:tc>
      </w:tr>
      <w:tr w:rsidR="00BD4748" w14:paraId="2145E6C0"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49621E"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Ակցեպտավորված գումարը</w:t>
            </w:r>
            <w:proofErr w:type="gramStart"/>
            <w:r>
              <w:rPr>
                <w:rFonts w:ascii="GHEA Grapalat" w:hAnsi="GHEA Grapalat" w:cs="Sylfaen"/>
                <w:sz w:val="20"/>
                <w:szCs w:val="20"/>
                <w:lang w:val="hy-AM"/>
              </w:rPr>
              <w:t xml:space="preserve">՝ </w:t>
            </w:r>
            <w:r>
              <w:rPr>
                <w:rFonts w:ascii="GHEA Grapalat" w:hAnsi="GHEA Grapalat" w:cs="Sylfaen"/>
                <w:sz w:val="20"/>
                <w:szCs w:val="20"/>
              </w:rPr>
              <w:t xml:space="preserve"> (</w:t>
            </w:r>
            <w:proofErr w:type="spellStart"/>
            <w:proofErr w:type="gramEnd"/>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BD4748" w14:paraId="79F67DC2"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1B22307" w14:textId="77777777" w:rsidR="00BD4748" w:rsidRPr="005717CD" w:rsidRDefault="00BD4748" w:rsidP="00E42C63">
            <w:pPr>
              <w:rPr>
                <w:rFonts w:ascii="GHEA Grapalat" w:hAnsi="GHEA Grapalat" w:cs="Arial"/>
                <w:sz w:val="20"/>
                <w:szCs w:val="20"/>
              </w:rPr>
            </w:pPr>
            <w:r>
              <w:rPr>
                <w:rFonts w:ascii="GHEA Grapalat" w:hAnsi="GHEA Grapalat" w:cs="Sylfaen"/>
                <w:sz w:val="20"/>
                <w:szCs w:val="20"/>
              </w:rPr>
              <w:t>1</w:t>
            </w:r>
            <w:r w:rsidRPr="005717CD">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կոդով</w:t>
            </w:r>
            <w:proofErr w:type="spellEnd"/>
            <w:r>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BD4748" w14:paraId="38B2EAF6"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04380DA" w14:textId="77777777" w:rsidR="00BD4748" w:rsidRDefault="00BD4748"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proofErr w:type="gramStart"/>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spellStart"/>
            <w:proofErr w:type="gramEnd"/>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BD4748" w14:paraId="66713D61" w14:textId="77777777" w:rsidTr="00E42C63">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42ECA8F3" w14:textId="77777777" w:rsidR="00BD4748" w:rsidRDefault="00BD4748"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proofErr w:type="gramStart"/>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proofErr w:type="gram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0C1A4261" w14:textId="77777777" w:rsidR="00BD4748" w:rsidRDefault="00BD4748" w:rsidP="00E42C63">
            <w:pPr>
              <w:rPr>
                <w:rFonts w:ascii="GHEA Grapalat" w:hAnsi="GHEA Grapalat" w:cs="Arial"/>
                <w:sz w:val="20"/>
                <w:szCs w:val="20"/>
              </w:rPr>
            </w:pPr>
          </w:p>
        </w:tc>
      </w:tr>
      <w:tr w:rsidR="00BD4748" w14:paraId="16216DD4" w14:textId="77777777" w:rsidTr="00E42C63">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214CB0A5" w14:textId="77777777" w:rsidR="00BD4748" w:rsidRDefault="00BD4748" w:rsidP="00E42C63">
            <w:pPr>
              <w:rPr>
                <w:rFonts w:ascii="GHEA Grapalat" w:hAnsi="GHEA Grapalat" w:cs="Arial"/>
                <w:sz w:val="20"/>
                <w:szCs w:val="20"/>
                <w:lang w:val="hy-AM"/>
              </w:rPr>
            </w:pPr>
          </w:p>
        </w:tc>
      </w:tr>
      <w:tr w:rsidR="00BD4748" w14:paraId="2B494319"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F2739" w14:textId="77777777" w:rsidR="00BD4748" w:rsidRDefault="00BD4748" w:rsidP="00E42C63">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78107AF0" w14:textId="77777777" w:rsidR="00BD4748" w:rsidRDefault="00BD4748" w:rsidP="00E42C63">
            <w:pPr>
              <w:rPr>
                <w:rFonts w:ascii="GHEA Grapalat" w:hAnsi="GHEA Grapalat" w:cs="Sylfaen"/>
                <w:sz w:val="20"/>
                <w:szCs w:val="20"/>
                <w:lang w:val="ru-RU"/>
              </w:rPr>
            </w:pPr>
          </w:p>
        </w:tc>
      </w:tr>
      <w:tr w:rsidR="00BD4748" w14:paraId="7699E369"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FDDF0" w14:textId="77777777" w:rsidR="00BD4748" w:rsidRDefault="00BD4748" w:rsidP="00E42C63">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74122171" w14:textId="77777777" w:rsidR="00BD4748" w:rsidRDefault="00BD4748" w:rsidP="00E42C63">
            <w:pPr>
              <w:rPr>
                <w:rFonts w:ascii="GHEA Grapalat" w:hAnsi="GHEA Grapalat" w:cs="Sylfaen"/>
                <w:sz w:val="20"/>
                <w:szCs w:val="20"/>
                <w:lang w:val="hy-AM"/>
              </w:rPr>
            </w:pPr>
          </w:p>
        </w:tc>
      </w:tr>
      <w:tr w:rsidR="00BD4748" w14:paraId="02BDEFBD"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08B61AA0" w14:textId="77777777" w:rsidR="00BD4748" w:rsidRDefault="00BD4748" w:rsidP="00E42C63">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4D2819C1" w14:textId="77777777" w:rsidR="00BD4748" w:rsidRDefault="00BD4748" w:rsidP="00E42C63">
            <w:pPr>
              <w:rPr>
                <w:rFonts w:ascii="GHEA Grapalat" w:hAnsi="GHEA Grapalat" w:cs="Sylfaen"/>
                <w:sz w:val="20"/>
                <w:szCs w:val="20"/>
              </w:rPr>
            </w:pPr>
          </w:p>
          <w:p w14:paraId="1670F2B5" w14:textId="77777777" w:rsidR="00BD4748" w:rsidRDefault="00BD4748" w:rsidP="00E42C63">
            <w:pPr>
              <w:jc w:val="right"/>
              <w:rPr>
                <w:rFonts w:ascii="GHEA Grapalat" w:hAnsi="GHEA Grapalat" w:cs="Tahoma"/>
                <w:sz w:val="20"/>
                <w:szCs w:val="20"/>
              </w:rPr>
            </w:pPr>
            <w:r>
              <w:rPr>
                <w:rFonts w:ascii="GHEA Grapalat" w:hAnsi="GHEA Grapalat" w:cs="Tahoma"/>
                <w:sz w:val="20"/>
                <w:szCs w:val="20"/>
              </w:rPr>
              <w:t>/____________________/</w:t>
            </w:r>
          </w:p>
          <w:p w14:paraId="061BCB52" w14:textId="77777777" w:rsidR="00BD4748" w:rsidRDefault="00BD4748" w:rsidP="00E42C63">
            <w:pPr>
              <w:rPr>
                <w:rFonts w:ascii="GHEA Grapalat" w:hAnsi="GHEA Grapalat" w:cs="Tahoma"/>
                <w:sz w:val="20"/>
                <w:szCs w:val="20"/>
              </w:rPr>
            </w:pPr>
          </w:p>
          <w:p w14:paraId="7353B9CA" w14:textId="77777777" w:rsidR="00BD4748" w:rsidRDefault="00BD4748" w:rsidP="00E42C63">
            <w:pPr>
              <w:rPr>
                <w:rFonts w:ascii="GHEA Grapalat" w:hAnsi="GHEA Grapalat" w:cs="Sylfaen"/>
                <w:sz w:val="20"/>
                <w:szCs w:val="20"/>
              </w:rPr>
            </w:pPr>
          </w:p>
          <w:p w14:paraId="6E0B72A4" w14:textId="77777777" w:rsidR="00BD4748" w:rsidRDefault="00BD4748" w:rsidP="00E42C63">
            <w:pPr>
              <w:jc w:val="right"/>
              <w:rPr>
                <w:rFonts w:ascii="GHEA Grapalat" w:hAnsi="GHEA Grapalat" w:cs="Sylfaen"/>
                <w:sz w:val="20"/>
                <w:szCs w:val="20"/>
              </w:rPr>
            </w:pPr>
            <w:r>
              <w:rPr>
                <w:rFonts w:ascii="GHEA Grapalat" w:hAnsi="GHEA Grapalat" w:cs="Tahoma"/>
                <w:sz w:val="20"/>
                <w:szCs w:val="20"/>
              </w:rPr>
              <w:t>/____________________/</w:t>
            </w:r>
          </w:p>
          <w:p w14:paraId="4839EBF3" w14:textId="77777777" w:rsidR="00BD4748" w:rsidRDefault="00BD4748" w:rsidP="00E42C63">
            <w:pPr>
              <w:rPr>
                <w:rFonts w:ascii="GHEA Grapalat" w:hAnsi="GHEA Grapalat" w:cs="Sylfaen"/>
                <w:sz w:val="20"/>
                <w:szCs w:val="20"/>
              </w:rPr>
            </w:pPr>
          </w:p>
          <w:p w14:paraId="711D922E" w14:textId="77777777" w:rsidR="00BD4748" w:rsidRDefault="00BD4748" w:rsidP="00E42C63">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167DE4CD"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Կ.Տ.</w:t>
            </w:r>
          </w:p>
          <w:p w14:paraId="76BF4A23" w14:textId="77777777" w:rsidR="00BD4748" w:rsidRDefault="00BD4748" w:rsidP="00E42C6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38C0D5D" w14:textId="77777777" w:rsidR="00BD4748" w:rsidRDefault="00BD4748" w:rsidP="00E42C63">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ստորագրությունները`</w:t>
            </w:r>
          </w:p>
          <w:p w14:paraId="4EE96AF2" w14:textId="77777777" w:rsidR="00BD4748" w:rsidRDefault="00BD4748" w:rsidP="00E42C63">
            <w:pPr>
              <w:jc w:val="right"/>
              <w:rPr>
                <w:rFonts w:ascii="GHEA Grapalat" w:hAnsi="GHEA Grapalat" w:cs="Sylfaen"/>
                <w:sz w:val="20"/>
                <w:szCs w:val="20"/>
              </w:rPr>
            </w:pPr>
          </w:p>
          <w:p w14:paraId="6BB8AEA9" w14:textId="77777777" w:rsidR="00BD4748" w:rsidRDefault="00BD4748" w:rsidP="00E42C63">
            <w:pPr>
              <w:rPr>
                <w:rFonts w:ascii="GHEA Grapalat" w:hAnsi="GHEA Grapalat" w:cs="Sylfaen"/>
                <w:sz w:val="20"/>
                <w:szCs w:val="20"/>
              </w:rPr>
            </w:pPr>
            <w:r>
              <w:rPr>
                <w:rFonts w:ascii="GHEA Grapalat" w:hAnsi="GHEA Grapalat" w:cs="Tahoma"/>
                <w:sz w:val="20"/>
                <w:szCs w:val="20"/>
              </w:rPr>
              <w:t xml:space="preserve">                                               /____________________/</w:t>
            </w:r>
          </w:p>
          <w:p w14:paraId="2711870D" w14:textId="77777777" w:rsidR="00BD4748" w:rsidRDefault="00BD4748" w:rsidP="00E42C63">
            <w:pPr>
              <w:jc w:val="right"/>
              <w:rPr>
                <w:rFonts w:ascii="GHEA Grapalat" w:hAnsi="GHEA Grapalat" w:cs="Tahoma"/>
                <w:sz w:val="20"/>
                <w:szCs w:val="20"/>
              </w:rPr>
            </w:pPr>
          </w:p>
          <w:p w14:paraId="6676C8B9" w14:textId="77777777" w:rsidR="00BD4748" w:rsidRDefault="00BD4748" w:rsidP="00E42C63">
            <w:pPr>
              <w:jc w:val="right"/>
              <w:rPr>
                <w:rFonts w:ascii="GHEA Grapalat" w:hAnsi="GHEA Grapalat" w:cs="Tahoma"/>
                <w:sz w:val="20"/>
                <w:szCs w:val="20"/>
              </w:rPr>
            </w:pPr>
          </w:p>
          <w:p w14:paraId="75FF5A97" w14:textId="77777777" w:rsidR="00BD4748" w:rsidRDefault="00BD4748" w:rsidP="00E42C63">
            <w:pPr>
              <w:jc w:val="right"/>
              <w:rPr>
                <w:rFonts w:ascii="GHEA Grapalat" w:hAnsi="GHEA Grapalat" w:cs="Sylfaen"/>
                <w:sz w:val="20"/>
                <w:szCs w:val="20"/>
              </w:rPr>
            </w:pPr>
            <w:r>
              <w:rPr>
                <w:rFonts w:ascii="GHEA Grapalat" w:hAnsi="GHEA Grapalat" w:cs="Tahoma"/>
                <w:sz w:val="20"/>
                <w:szCs w:val="20"/>
              </w:rPr>
              <w:t>/____________________/</w:t>
            </w:r>
          </w:p>
          <w:p w14:paraId="60433695" w14:textId="77777777" w:rsidR="00BD4748" w:rsidRDefault="00BD4748" w:rsidP="00E42C63">
            <w:pPr>
              <w:jc w:val="right"/>
              <w:rPr>
                <w:rFonts w:ascii="GHEA Grapalat" w:hAnsi="GHEA Grapalat" w:cs="Sylfaen"/>
                <w:sz w:val="20"/>
                <w:szCs w:val="20"/>
              </w:rPr>
            </w:pPr>
          </w:p>
          <w:p w14:paraId="0D91E958" w14:textId="77777777" w:rsidR="00BD4748" w:rsidRDefault="00BD4748" w:rsidP="00E42C63">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31B18812" w14:textId="77777777" w:rsidR="00BD4748" w:rsidRDefault="00BD4748" w:rsidP="00E42C63">
            <w:pPr>
              <w:jc w:val="right"/>
              <w:rPr>
                <w:rFonts w:ascii="GHEA Grapalat" w:hAnsi="GHEA Grapalat" w:cs="Sylfaen"/>
                <w:sz w:val="20"/>
                <w:szCs w:val="20"/>
              </w:rPr>
            </w:pPr>
          </w:p>
        </w:tc>
      </w:tr>
      <w:tr w:rsidR="00BD4748" w14:paraId="08B2E68E" w14:textId="77777777" w:rsidTr="00E42C63">
        <w:trPr>
          <w:trHeight w:val="2058"/>
        </w:trPr>
        <w:tc>
          <w:tcPr>
            <w:tcW w:w="5616" w:type="dxa"/>
            <w:tcBorders>
              <w:top w:val="single" w:sz="4" w:space="0" w:color="auto"/>
              <w:left w:val="single" w:sz="4" w:space="0" w:color="auto"/>
              <w:bottom w:val="nil"/>
              <w:right w:val="single" w:sz="4" w:space="0" w:color="auto"/>
            </w:tcBorders>
            <w:noWrap/>
            <w:vAlign w:val="bottom"/>
          </w:tcPr>
          <w:p w14:paraId="4BA2C6EE" w14:textId="77777777" w:rsidR="00BD4748" w:rsidRDefault="00BD4748"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3EB664D1" w14:textId="77777777" w:rsidR="00BD4748" w:rsidRDefault="00BD4748" w:rsidP="00E42C63">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764673EC" w14:textId="77777777" w:rsidR="00BD4748" w:rsidRDefault="00BD4748" w:rsidP="00E42C63">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07DA2850"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
          <w:p w14:paraId="5749370A"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2ED15A64" w14:textId="77777777" w:rsidR="00BD4748" w:rsidRDefault="00BD4748" w:rsidP="00E42C63">
            <w:pPr>
              <w:rPr>
                <w:rFonts w:ascii="GHEA Grapalat" w:hAnsi="GHEA Grapalat" w:cs="Tahoma"/>
                <w:sz w:val="20"/>
                <w:szCs w:val="20"/>
              </w:rPr>
            </w:pPr>
          </w:p>
          <w:p w14:paraId="30858D6A" w14:textId="77777777" w:rsidR="00BD4748" w:rsidRDefault="00BD4748" w:rsidP="00E42C63">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0E8EE23E" w14:textId="77777777" w:rsidR="00BD4748" w:rsidRDefault="00BD4748"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1A8A29FC" w14:textId="77777777" w:rsidR="00BD4748" w:rsidRDefault="00BD4748" w:rsidP="00E42C63">
            <w:pPr>
              <w:jc w:val="right"/>
              <w:rPr>
                <w:rFonts w:ascii="GHEA Grapalat" w:hAnsi="GHEA Grapalat" w:cs="Tahoma"/>
                <w:sz w:val="20"/>
                <w:szCs w:val="20"/>
              </w:rPr>
            </w:pPr>
          </w:p>
          <w:p w14:paraId="41796AA2" w14:textId="77777777" w:rsidR="00BD4748" w:rsidRDefault="00BD4748" w:rsidP="00E42C63">
            <w:pPr>
              <w:jc w:val="right"/>
              <w:rPr>
                <w:rFonts w:ascii="GHEA Grapalat" w:hAnsi="GHEA Grapalat" w:cs="Tahoma"/>
                <w:sz w:val="20"/>
                <w:szCs w:val="20"/>
              </w:rPr>
            </w:pPr>
          </w:p>
          <w:p w14:paraId="69FCAAA1" w14:textId="77777777" w:rsidR="00BD4748" w:rsidRDefault="00BD4748" w:rsidP="00E42C63">
            <w:pPr>
              <w:jc w:val="right"/>
              <w:rPr>
                <w:rFonts w:ascii="GHEA Grapalat" w:hAnsi="GHEA Grapalat" w:cs="Tahoma"/>
                <w:sz w:val="20"/>
                <w:szCs w:val="20"/>
              </w:rPr>
            </w:pPr>
            <w:r>
              <w:rPr>
                <w:rFonts w:ascii="GHEA Grapalat" w:hAnsi="GHEA Grapalat" w:cs="Tahoma"/>
                <w:sz w:val="20"/>
                <w:szCs w:val="20"/>
              </w:rPr>
              <w:t>/____________________/</w:t>
            </w:r>
          </w:p>
          <w:p w14:paraId="1D2AE444" w14:textId="77777777" w:rsidR="00BD4748" w:rsidRDefault="00BD4748" w:rsidP="00E42C63">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1183CF43" w14:textId="77777777" w:rsidR="00BD4748" w:rsidRDefault="00BD4748" w:rsidP="00E42C63">
            <w:pPr>
              <w:jc w:val="right"/>
              <w:rPr>
                <w:rFonts w:ascii="GHEA Grapalat" w:hAnsi="GHEA Grapalat" w:cs="Arial"/>
                <w:sz w:val="20"/>
                <w:szCs w:val="20"/>
                <w:lang w:val="hy-AM"/>
              </w:rPr>
            </w:pPr>
          </w:p>
        </w:tc>
      </w:tr>
      <w:tr w:rsidR="00BD4748" w14:paraId="284B6F63"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52438551" w14:textId="77777777" w:rsidR="00BD4748" w:rsidRDefault="00BD4748" w:rsidP="00E42C63">
            <w:pPr>
              <w:rPr>
                <w:rFonts w:ascii="GHEA Grapalat" w:hAnsi="GHEA Grapalat" w:cs="Sylfaen"/>
                <w:sz w:val="20"/>
                <w:szCs w:val="20"/>
              </w:rPr>
            </w:pPr>
            <w:r>
              <w:rPr>
                <w:rFonts w:ascii="GHEA Grapalat" w:hAnsi="GHEA Grapalat" w:cs="Sylfaen"/>
                <w:sz w:val="20"/>
                <w:szCs w:val="20"/>
              </w:rPr>
              <w:lastRenderedPageBreak/>
              <w:t>24.բ.                                                       Կ.Տ.</w:t>
            </w:r>
          </w:p>
          <w:p w14:paraId="035E42F4" w14:textId="77777777" w:rsidR="00BD4748" w:rsidRDefault="00BD4748" w:rsidP="00E42C63">
            <w:pPr>
              <w:rPr>
                <w:rFonts w:ascii="GHEA Grapalat" w:hAnsi="GHEA Grapalat" w:cs="Sylfaen"/>
                <w:sz w:val="20"/>
                <w:szCs w:val="20"/>
              </w:rPr>
            </w:pPr>
          </w:p>
          <w:p w14:paraId="523B4BE7" w14:textId="77777777" w:rsidR="00BD4748" w:rsidRDefault="00BD4748" w:rsidP="00E42C63">
            <w:pPr>
              <w:rPr>
                <w:rFonts w:ascii="GHEA Grapalat" w:hAnsi="GHEA Grapalat" w:cs="Sylfaen"/>
                <w:sz w:val="20"/>
                <w:szCs w:val="20"/>
              </w:rPr>
            </w:pPr>
          </w:p>
          <w:p w14:paraId="47DBBEC6" w14:textId="77777777" w:rsidR="00BD4748" w:rsidRDefault="00BD4748" w:rsidP="00E42C63">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5432944F" w14:textId="77777777" w:rsidR="00BD4748" w:rsidRDefault="00BD4748" w:rsidP="00E42C63">
            <w:pPr>
              <w:rPr>
                <w:rFonts w:ascii="GHEA Grapalat" w:hAnsi="GHEA Grapalat" w:cs="Sylfaen"/>
                <w:sz w:val="20"/>
                <w:szCs w:val="20"/>
              </w:rPr>
            </w:pPr>
          </w:p>
          <w:p w14:paraId="3370877F"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
          <w:p w14:paraId="7F0AE315" w14:textId="77777777" w:rsidR="00BD4748" w:rsidRDefault="00BD4748" w:rsidP="00E42C6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B69590"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23.բ.                                                                 Կ.Տ.    </w:t>
            </w:r>
          </w:p>
          <w:p w14:paraId="7A9495BE" w14:textId="77777777" w:rsidR="00BD4748" w:rsidRDefault="00BD4748" w:rsidP="00E42C63">
            <w:pPr>
              <w:rPr>
                <w:rFonts w:ascii="GHEA Grapalat" w:hAnsi="GHEA Grapalat" w:cs="Sylfaen"/>
                <w:sz w:val="20"/>
                <w:szCs w:val="20"/>
              </w:rPr>
            </w:pPr>
          </w:p>
          <w:p w14:paraId="31419176" w14:textId="77777777" w:rsidR="00BD4748" w:rsidRDefault="00BD4748" w:rsidP="00E42C63">
            <w:pPr>
              <w:rPr>
                <w:rFonts w:ascii="GHEA Grapalat" w:hAnsi="GHEA Grapalat" w:cs="Sylfaen"/>
                <w:sz w:val="20"/>
                <w:szCs w:val="20"/>
              </w:rPr>
            </w:pPr>
            <w:r>
              <w:rPr>
                <w:rFonts w:ascii="GHEA Grapalat" w:hAnsi="GHEA Grapalat" w:cs="Sylfaen"/>
                <w:sz w:val="20"/>
                <w:szCs w:val="20"/>
              </w:rPr>
              <w:t xml:space="preserve">                     </w:t>
            </w:r>
          </w:p>
          <w:p w14:paraId="3B762406" w14:textId="77777777" w:rsidR="00BD4748" w:rsidRDefault="00BD4748" w:rsidP="00E42C63">
            <w:pPr>
              <w:rPr>
                <w:rFonts w:ascii="GHEA Grapalat" w:hAnsi="GHEA Grapalat" w:cs="Sylfaen"/>
                <w:sz w:val="20"/>
                <w:szCs w:val="20"/>
              </w:rPr>
            </w:pPr>
            <w:r>
              <w:rPr>
                <w:rFonts w:ascii="GHEA Grapalat" w:hAnsi="GHEA Grapalat" w:cs="Sylfaen"/>
                <w:sz w:val="20"/>
                <w:szCs w:val="20"/>
              </w:rPr>
              <w:t>23.</w:t>
            </w:r>
            <w:proofErr w:type="gramStart"/>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proofErr w:type="gram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3E50D0F2" w14:textId="77777777" w:rsidR="00BD4748" w:rsidRDefault="00BD4748" w:rsidP="00E42C63">
            <w:pPr>
              <w:rPr>
                <w:rFonts w:ascii="GHEA Grapalat" w:hAnsi="GHEA Grapalat" w:cs="Sylfaen"/>
                <w:sz w:val="20"/>
                <w:szCs w:val="20"/>
              </w:rPr>
            </w:pPr>
          </w:p>
          <w:p w14:paraId="3D6CBACB" w14:textId="77777777" w:rsidR="00BD4748" w:rsidRDefault="00BD4748" w:rsidP="00E42C63">
            <w:pPr>
              <w:rPr>
                <w:rFonts w:ascii="GHEA Grapalat" w:hAnsi="GHEA Grapalat" w:cs="Sylfaen"/>
                <w:sz w:val="20"/>
                <w:szCs w:val="20"/>
              </w:rPr>
            </w:pPr>
          </w:p>
          <w:p w14:paraId="0F46C049" w14:textId="77777777" w:rsidR="00BD4748" w:rsidRDefault="00BD4748" w:rsidP="00E42C63">
            <w:pPr>
              <w:jc w:val="right"/>
              <w:rPr>
                <w:rFonts w:ascii="GHEA Grapalat" w:hAnsi="GHEA Grapalat" w:cs="Arial"/>
                <w:sz w:val="20"/>
                <w:szCs w:val="20"/>
              </w:rPr>
            </w:pPr>
          </w:p>
        </w:tc>
      </w:tr>
    </w:tbl>
    <w:p w14:paraId="70FCEBA6"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31E93278"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5A42067A"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31FF4AD7"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29E6EFC0"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1B8863D5" w14:textId="77777777" w:rsidR="00BD4748" w:rsidRDefault="00BD4748" w:rsidP="00BD4748">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A6A9601" w14:textId="77777777" w:rsidR="00BD4748" w:rsidRDefault="00BD4748" w:rsidP="00BD4748">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460983F9" w14:textId="77777777" w:rsidR="00BD4748" w:rsidRDefault="00BD4748" w:rsidP="00BD474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BD4748" w14:paraId="52DB2DE4"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618B89A" w14:textId="77777777" w:rsidR="00BD4748" w:rsidRDefault="00BD4748" w:rsidP="00E42C63">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2D6EE149" w14:textId="77777777" w:rsidR="00BD4748" w:rsidRDefault="00BD4748" w:rsidP="00E42C63">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1C57262" w14:textId="77777777" w:rsidR="00BD4748" w:rsidRDefault="00BD4748" w:rsidP="00E42C63">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5EC1CA4E" w14:textId="77777777" w:rsidR="00BD4748" w:rsidRDefault="00BD4748" w:rsidP="00E42C63">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B7AEEB9" w14:textId="77777777" w:rsidR="00BD4748" w:rsidRDefault="00BD4748" w:rsidP="00E42C63">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4625079F" w14:textId="77777777" w:rsidR="00BD4748" w:rsidRDefault="00BD4748" w:rsidP="00E42C63">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5A2457E" w14:textId="77777777" w:rsidR="00BD4748" w:rsidRDefault="00BD4748" w:rsidP="00E42C63">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0D50A760" w14:textId="77777777" w:rsidR="00BD4748" w:rsidRDefault="00BD4748" w:rsidP="00E42C63">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6A31D4FB" w14:textId="77777777" w:rsidR="00BD4748" w:rsidRDefault="00BD4748" w:rsidP="00E42C63">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14C4897D" w14:textId="77777777" w:rsidR="00BD4748" w:rsidRDefault="00BD4748" w:rsidP="00E42C63">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BD4748" w14:paraId="3FD67D0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D7C677C" w14:textId="77777777" w:rsidR="00BD4748" w:rsidRDefault="00BD4748" w:rsidP="00E42C63">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89AC9D9" w14:textId="77777777" w:rsidR="00BD4748" w:rsidRDefault="00BD4748" w:rsidP="00E42C63">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153E86D1" w14:textId="77777777" w:rsidR="00BD4748" w:rsidRDefault="00BD4748" w:rsidP="00E42C63">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AC6B281" w14:textId="77777777" w:rsidR="00BD4748" w:rsidRDefault="00BD4748" w:rsidP="00E42C63">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53BAC9A4" w14:textId="77777777" w:rsidR="00BD4748" w:rsidRDefault="00BD4748" w:rsidP="00E42C63">
            <w:pPr>
              <w:jc w:val="center"/>
              <w:rPr>
                <w:rFonts w:ascii="GHEA Grapalat" w:hAnsi="GHEA Grapalat"/>
                <w:b/>
                <w:sz w:val="20"/>
                <w:szCs w:val="20"/>
              </w:rPr>
            </w:pPr>
            <w:r>
              <w:rPr>
                <w:rFonts w:ascii="GHEA Grapalat" w:hAnsi="GHEA Grapalat"/>
                <w:b/>
                <w:sz w:val="20"/>
                <w:szCs w:val="20"/>
              </w:rPr>
              <w:t>5</w:t>
            </w:r>
          </w:p>
        </w:tc>
      </w:tr>
      <w:tr w:rsidR="00BD4748" w14:paraId="1FD4BAA1"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288722E"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7911E5C"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5468C7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E883B7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B5D92C8"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BD4748" w14:paraId="2C1B7AD6" w14:textId="77777777" w:rsidTr="00E42C63">
        <w:tc>
          <w:tcPr>
            <w:tcW w:w="720" w:type="dxa"/>
            <w:tcBorders>
              <w:top w:val="single" w:sz="4" w:space="0" w:color="auto"/>
              <w:left w:val="single" w:sz="4" w:space="0" w:color="auto"/>
              <w:bottom w:val="single" w:sz="4" w:space="0" w:color="auto"/>
              <w:right w:val="single" w:sz="4" w:space="0" w:color="auto"/>
            </w:tcBorders>
          </w:tcPr>
          <w:p w14:paraId="3F088044" w14:textId="77777777" w:rsidR="00BD4748" w:rsidRDefault="00BD4748" w:rsidP="0015595A">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442D7902" w14:textId="77777777" w:rsidR="00BD4748" w:rsidRDefault="00BD4748" w:rsidP="00E42C63">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F88266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5372898"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01D38D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BD4748" w14:paraId="31E6463A" w14:textId="77777777" w:rsidTr="00E42C63">
        <w:tc>
          <w:tcPr>
            <w:tcW w:w="720" w:type="dxa"/>
            <w:tcBorders>
              <w:top w:val="single" w:sz="4" w:space="0" w:color="auto"/>
              <w:left w:val="single" w:sz="4" w:space="0" w:color="auto"/>
              <w:bottom w:val="single" w:sz="4" w:space="0" w:color="auto"/>
              <w:right w:val="single" w:sz="4" w:space="0" w:color="auto"/>
            </w:tcBorders>
          </w:tcPr>
          <w:p w14:paraId="354423A8" w14:textId="77777777" w:rsidR="00BD4748" w:rsidRDefault="00BD4748" w:rsidP="0015595A">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1218BB8D" w14:textId="77777777" w:rsidR="00BD4748" w:rsidRDefault="00BD4748" w:rsidP="00E42C63">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9DFC9B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49715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18E72AC" w14:textId="77777777" w:rsidR="00BD4748" w:rsidRDefault="00BD4748" w:rsidP="00E42C6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0D1F665" w14:textId="77777777" w:rsidR="00BD4748" w:rsidRDefault="00BD4748" w:rsidP="00E42C63">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BD4748" w14:paraId="1E2D8467" w14:textId="77777777" w:rsidTr="00E42C63">
        <w:tc>
          <w:tcPr>
            <w:tcW w:w="720" w:type="dxa"/>
            <w:tcBorders>
              <w:top w:val="single" w:sz="4" w:space="0" w:color="auto"/>
              <w:left w:val="single" w:sz="4" w:space="0" w:color="auto"/>
              <w:bottom w:val="single" w:sz="4" w:space="0" w:color="auto"/>
              <w:right w:val="single" w:sz="4" w:space="0" w:color="auto"/>
            </w:tcBorders>
          </w:tcPr>
          <w:p w14:paraId="6A20E820" w14:textId="77777777" w:rsidR="00BD4748" w:rsidRDefault="00BD4748" w:rsidP="0015595A">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0B75F14A" w14:textId="77777777" w:rsidR="00BD4748" w:rsidRPr="0015595A" w:rsidRDefault="00BD4748" w:rsidP="00E42C63">
            <w:pPr>
              <w:jc w:val="both"/>
              <w:rPr>
                <w:rFonts w:ascii="GHEA Grapalat" w:hAnsi="GHEA Grapalat"/>
                <w:sz w:val="20"/>
                <w:szCs w:val="20"/>
                <w:lang w:val="hy-AM"/>
              </w:rPr>
            </w:pPr>
            <w:r>
              <w:rPr>
                <w:rFonts w:ascii="GHEA Grapalat" w:hAnsi="GHEA Grapalat" w:cs="Sylfaen"/>
                <w:sz w:val="20"/>
                <w:szCs w:val="20"/>
                <w:lang w:val="hy-AM"/>
              </w:rPr>
              <w:t>Վճարողի անվանումը</w:t>
            </w:r>
            <w:r w:rsidRPr="0015595A">
              <w:rPr>
                <w:rFonts w:ascii="GHEA Grapalat" w:hAnsi="GHEA Grapalat" w:cs="Sylfaen"/>
                <w:sz w:val="20"/>
                <w:szCs w:val="20"/>
                <w:lang w:val="hy-AM"/>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46B6594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C8CF2B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648D14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290F5AB" w14:textId="77777777" w:rsidR="00BD4748" w:rsidRDefault="00BD4748" w:rsidP="00E42C63">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6CC03161"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33D30BE"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6D83D43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75724BF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D8AC2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5F5220C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2A05717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4335432"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031C2A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0064FB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D2E379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1186B2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10D3D7A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6B572208"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DDDF057"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365A0FD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381ED44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C320A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5C7A31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6C8AB0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44AD463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8C186F8"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363878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1C52F8B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1B966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5B661A8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71390F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0F5A3416"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66BC12A"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2EDE3489" w14:textId="77777777" w:rsidR="00BD4748" w:rsidRDefault="00BD4748" w:rsidP="00E42C63">
            <w:pPr>
              <w:jc w:val="center"/>
              <w:rPr>
                <w:rFonts w:ascii="GHEA Grapalat" w:hAnsi="GHEA Grapalat"/>
                <w:sz w:val="20"/>
                <w:szCs w:val="20"/>
              </w:rPr>
            </w:pPr>
            <w:proofErr w:type="spellStart"/>
            <w:proofErr w:type="gramStart"/>
            <w:r>
              <w:rPr>
                <w:rFonts w:ascii="GHEA Grapalat" w:hAnsi="GHEA Grapalat"/>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D92422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F01094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5CE596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8480E5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5B179A6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28CF0BC"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3FC0D6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3799F4B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84EE0D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51433FA" w14:textId="77777777" w:rsidR="00BD4748" w:rsidRDefault="00BD4748" w:rsidP="00E42C63">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231AED8A" w14:textId="77777777" w:rsidR="00BD4748" w:rsidRDefault="00BD4748" w:rsidP="00E42C63">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BD4748" w14:paraId="2DA9C79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38A4D83"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BCC5EF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A65569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CB8E08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B89D7C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022702F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253ADEC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55B1AD0"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7320936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43C48BB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6310AD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27A347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1284D32D"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E81E25F"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37D6321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BDB6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C2C790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12BB20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45957A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BD4748" w14:paraId="618FBD1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CA62497"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5CD6740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2A2DC26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886BF8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46F8CE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67CECA7"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BD4748" w:rsidRPr="0015595A" w14:paraId="4AA6F79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25660A4"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26C65762"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22132258"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3195858"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ոչ պարտադիր</w:t>
            </w:r>
          </w:p>
          <w:p w14:paraId="0E5F01A9"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DCF7421"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BD4748" w14:paraId="2966035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2765C51"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1C042D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7D089B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404C5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BBE2A3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rsidRPr="0015595A" w14:paraId="6AE90F4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99B7434"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6BC5C6EE"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D6D82B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D3C497A"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proofErr w:type="gramStart"/>
            <w:r>
              <w:rPr>
                <w:rFonts w:ascii="GHEA Grapalat" w:hAnsi="GHEA Grapalat"/>
                <w:sz w:val="20"/>
                <w:szCs w:val="20"/>
                <w:lang w:val="hy-AM"/>
              </w:rPr>
              <w:t>որակավորման  ապահովման</w:t>
            </w:r>
            <w:proofErr w:type="gramEnd"/>
            <w:r>
              <w:rPr>
                <w:rFonts w:ascii="GHEA Grapalat" w:hAnsi="GHEA Grapalat"/>
                <w:sz w:val="20"/>
                <w:szCs w:val="20"/>
                <w:lang w:val="hy-AM"/>
              </w:rPr>
              <w:t xml:space="preserve">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5CDB7A20"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BD4748" w14:paraId="0B6300B8"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9FC78C8"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35B23D8A" w14:textId="77777777" w:rsidR="00BD4748" w:rsidRDefault="00BD4748" w:rsidP="00E42C63">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11EFA968"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242BF3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5AD8E6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proofErr w:type="gram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2E3D93FC"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BD4748" w:rsidRPr="0015595A" w14:paraId="0347E9F7"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01F41F9"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7A32D0F5" w14:textId="77777777" w:rsidR="00BD4748" w:rsidRDefault="00BD4748" w:rsidP="00E42C63">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0A874F9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4057F85" w14:textId="77777777" w:rsidR="00BD4748" w:rsidRDefault="00BD4748" w:rsidP="00E42C63">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61F9CA1C" w14:textId="77777777" w:rsidR="00BD4748" w:rsidRDefault="00BD4748" w:rsidP="00E42C63">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46CB883C" w14:textId="77777777" w:rsidR="00BD4748" w:rsidRDefault="00BD4748" w:rsidP="00E42C63">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09364D80"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BD4748" w14:paraId="611E2F91"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8E760A0"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5F72C74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154920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7364E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9F2882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785ED7CC"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989A8D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BD4748" w:rsidRPr="0015595A" w14:paraId="6AB45CC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E13BF1E"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3697BBE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60FD31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21510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12F2EC6"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A222D9B" w14:textId="77777777" w:rsidR="00BD4748" w:rsidRDefault="00BD4748" w:rsidP="00E42C6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C3C7EAE"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67D4BE36"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6792181F" w14:textId="77777777" w:rsidR="00BD4748" w:rsidRDefault="00BD4748" w:rsidP="00E42C63">
            <w:pPr>
              <w:jc w:val="center"/>
              <w:rPr>
                <w:rFonts w:ascii="GHEA Grapalat" w:hAnsi="GHEA Grapalat"/>
                <w:sz w:val="20"/>
                <w:szCs w:val="20"/>
                <w:lang w:val="hy-AM"/>
              </w:rPr>
            </w:pPr>
          </w:p>
        </w:tc>
      </w:tr>
      <w:tr w:rsidR="00BD4748" w:rsidRPr="0015595A" w14:paraId="4B11B774"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24589111" w14:textId="77777777" w:rsidR="00BD4748" w:rsidRDefault="00BD4748" w:rsidP="00E42C63">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74C2114A"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1E351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E7EB9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4D4665E3"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20BF815F"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6DD2CD0F"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BD4748" w14:paraId="4B7DFBBD"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1B7B27D"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F47149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4EEB58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B6315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4C8FACC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EE3FD6C"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BD4748" w14:paraId="68EAD64B"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3B2F63E4" w14:textId="77777777" w:rsidR="00BD4748" w:rsidRDefault="00BD4748" w:rsidP="00E42C63">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41800B0"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7DF382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791BC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162CBB8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D22F007" w14:textId="77777777" w:rsidR="00BD4748" w:rsidRDefault="00BD4748" w:rsidP="00E42C63">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505F090B"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BD4748" w14:paraId="6D81105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42BD949"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13B776B"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w:t>
            </w:r>
            <w:r>
              <w:rPr>
                <w:rFonts w:ascii="GHEA Grapalat" w:hAnsi="GHEA Grapalat"/>
                <w:sz w:val="20"/>
                <w:szCs w:val="20"/>
              </w:rPr>
              <w:lastRenderedPageBreak/>
              <w:t>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161430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B55207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BCB1C31"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w:t>
            </w:r>
            <w:proofErr w:type="gramEnd"/>
            <w:r>
              <w:rPr>
                <w:rFonts w:ascii="GHEA Grapalat" w:hAnsi="GHEA Grapalat"/>
                <w:sz w:val="20"/>
                <w:szCs w:val="20"/>
                <w:lang w:val="hy-AM"/>
              </w:rPr>
              <w:t xml:space="preserve">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A056F05" w14:textId="77777777" w:rsidR="00BD4748" w:rsidRDefault="00BD4748" w:rsidP="00E42C63">
            <w:pPr>
              <w:jc w:val="center"/>
              <w:rPr>
                <w:rFonts w:ascii="GHEA Grapalat" w:hAnsi="GHEA Grapalat"/>
                <w:sz w:val="20"/>
                <w:szCs w:val="20"/>
              </w:rPr>
            </w:pPr>
          </w:p>
        </w:tc>
      </w:tr>
      <w:tr w:rsidR="00BD4748" w14:paraId="7C7D7C65"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0B5BFD26" w14:textId="77777777" w:rsidR="00BD4748" w:rsidRDefault="00BD4748" w:rsidP="00E42C63">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630B48E2"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42F7FB24"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E6A634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26F746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8D19CE9" w14:textId="77777777" w:rsidR="00BD4748" w:rsidRDefault="00BD4748" w:rsidP="00E42C63">
            <w:pPr>
              <w:jc w:val="center"/>
              <w:rPr>
                <w:rFonts w:ascii="GHEA Grapalat" w:hAnsi="GHEA Grapalat"/>
                <w:sz w:val="20"/>
                <w:szCs w:val="20"/>
              </w:rPr>
            </w:pPr>
          </w:p>
        </w:tc>
      </w:tr>
      <w:tr w:rsidR="00BD4748" w14:paraId="4DB42CA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51A2227" w14:textId="77777777" w:rsidR="00BD4748" w:rsidRDefault="00BD4748" w:rsidP="00E42C63">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069D2EED" w14:textId="77777777" w:rsidR="00BD4748" w:rsidRDefault="00BD4748" w:rsidP="00E42C63">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571DFE35"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AE155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5767006"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BB4447B" w14:textId="77777777" w:rsidR="00BD4748" w:rsidRDefault="00BD4748" w:rsidP="00E42C63">
            <w:pPr>
              <w:jc w:val="center"/>
              <w:rPr>
                <w:rFonts w:ascii="GHEA Grapalat" w:hAnsi="GHEA Grapalat"/>
                <w:sz w:val="20"/>
                <w:szCs w:val="20"/>
              </w:rPr>
            </w:pPr>
          </w:p>
        </w:tc>
      </w:tr>
      <w:tr w:rsidR="00BD4748" w14:paraId="3605B2A6"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420DF67"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C272DC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6136649"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147CD3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A97C65D"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A1B766" w14:textId="77777777" w:rsidR="00BD4748" w:rsidRDefault="00BD4748" w:rsidP="00E42C63">
            <w:pPr>
              <w:jc w:val="center"/>
              <w:rPr>
                <w:rFonts w:ascii="GHEA Grapalat" w:hAnsi="GHEA Grapalat"/>
                <w:sz w:val="20"/>
                <w:szCs w:val="20"/>
              </w:rPr>
            </w:pPr>
          </w:p>
        </w:tc>
      </w:tr>
      <w:tr w:rsidR="00BD4748" w14:paraId="5EE23818"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3A3680B"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EDB2A63"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8F6013D"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9A62F1"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4DD292F6"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5CD849" w14:textId="77777777" w:rsidR="00BD4748" w:rsidRDefault="00BD4748" w:rsidP="00E42C63">
            <w:pPr>
              <w:jc w:val="center"/>
              <w:rPr>
                <w:rFonts w:ascii="GHEA Grapalat" w:hAnsi="GHEA Grapalat"/>
                <w:sz w:val="20"/>
                <w:szCs w:val="20"/>
              </w:rPr>
            </w:pPr>
          </w:p>
        </w:tc>
      </w:tr>
      <w:tr w:rsidR="00BD4748" w14:paraId="3396787D"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78EC6D0" w14:textId="77777777" w:rsidR="00BD4748" w:rsidRDefault="00BD4748"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2B6DE817"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26D7B9F" w14:textId="77777777" w:rsidR="00BD4748" w:rsidRDefault="00BD4748"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D2C3E42"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155D25FF" w14:textId="77777777" w:rsidR="00BD4748" w:rsidRDefault="00BD4748"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1876E12" w14:textId="77777777" w:rsidR="00BD4748" w:rsidRDefault="00BD4748" w:rsidP="00E42C63">
            <w:pPr>
              <w:jc w:val="center"/>
              <w:rPr>
                <w:rFonts w:ascii="GHEA Grapalat" w:hAnsi="GHEA Grapalat"/>
                <w:sz w:val="20"/>
                <w:szCs w:val="20"/>
              </w:rPr>
            </w:pPr>
          </w:p>
        </w:tc>
      </w:tr>
    </w:tbl>
    <w:p w14:paraId="3682CFD9" w14:textId="2E9925FC" w:rsidR="006244F0" w:rsidRPr="00BD4748" w:rsidRDefault="006244F0" w:rsidP="0015595A">
      <w:pPr>
        <w:pStyle w:val="NormalWeb"/>
      </w:pPr>
    </w:p>
    <w:p w14:paraId="127DB9A3" w14:textId="77777777" w:rsidR="00BD4748" w:rsidRDefault="00BD4748" w:rsidP="0015595A">
      <w:pPr>
        <w:pStyle w:val="NormalWeb"/>
      </w:pPr>
    </w:p>
    <w:p w14:paraId="596FA4CC" w14:textId="77777777" w:rsidR="00BD4748" w:rsidRDefault="00BD4748" w:rsidP="0015595A">
      <w:pPr>
        <w:pStyle w:val="NormalWeb"/>
      </w:pPr>
    </w:p>
    <w:p w14:paraId="32B193D0" w14:textId="77777777" w:rsidR="007325FC" w:rsidRDefault="007325FC" w:rsidP="0015595A">
      <w:pPr>
        <w:pStyle w:val="NormalWeb"/>
      </w:pPr>
    </w:p>
    <w:p w14:paraId="1259304E" w14:textId="77777777" w:rsidR="007325FC" w:rsidRDefault="007325FC" w:rsidP="0015595A">
      <w:pPr>
        <w:pStyle w:val="NormalWeb"/>
      </w:pPr>
    </w:p>
    <w:p w14:paraId="2538C151" w14:textId="77777777" w:rsidR="007325FC" w:rsidRDefault="007325FC" w:rsidP="0015595A">
      <w:pPr>
        <w:pStyle w:val="NormalWeb"/>
      </w:pPr>
    </w:p>
    <w:p w14:paraId="47AE8C6A" w14:textId="77777777" w:rsidR="007325FC" w:rsidRDefault="007325FC" w:rsidP="0015595A">
      <w:pPr>
        <w:pStyle w:val="NormalWeb"/>
      </w:pPr>
    </w:p>
    <w:p w14:paraId="4F9E59BD" w14:textId="77777777" w:rsidR="007325FC" w:rsidRDefault="007325FC" w:rsidP="0015595A">
      <w:pPr>
        <w:pStyle w:val="NormalWeb"/>
      </w:pPr>
    </w:p>
    <w:p w14:paraId="69BF64FC" w14:textId="77777777" w:rsidR="007325FC" w:rsidRDefault="007325FC" w:rsidP="0015595A">
      <w:pPr>
        <w:pStyle w:val="NormalWeb"/>
      </w:pPr>
    </w:p>
    <w:p w14:paraId="75135904" w14:textId="77777777" w:rsidR="007325FC" w:rsidRDefault="007325FC" w:rsidP="0015595A">
      <w:pPr>
        <w:pStyle w:val="NormalWeb"/>
      </w:pPr>
    </w:p>
    <w:p w14:paraId="0CA497F5" w14:textId="77777777" w:rsidR="007325FC" w:rsidRDefault="007325FC" w:rsidP="0015595A">
      <w:pPr>
        <w:pStyle w:val="NormalWeb"/>
      </w:pPr>
    </w:p>
    <w:p w14:paraId="6DC06E9C" w14:textId="77777777" w:rsidR="007325FC" w:rsidRDefault="007325FC" w:rsidP="0015595A">
      <w:pPr>
        <w:pStyle w:val="NormalWeb"/>
      </w:pPr>
    </w:p>
    <w:p w14:paraId="6DEDCF6D" w14:textId="77777777" w:rsidR="00BD4748" w:rsidRDefault="00BD4748" w:rsidP="0015595A">
      <w:pPr>
        <w:pStyle w:val="NormalWeb"/>
      </w:pPr>
    </w:p>
    <w:p w14:paraId="228BABC1" w14:textId="77777777" w:rsidR="00BD4748" w:rsidRDefault="00BD4748" w:rsidP="0015595A">
      <w:pPr>
        <w:pStyle w:val="NormalWeb"/>
      </w:pPr>
    </w:p>
    <w:p w14:paraId="5C497EF1" w14:textId="573B8C8C" w:rsidR="004E191A" w:rsidRPr="009F5EB7" w:rsidRDefault="004E191A" w:rsidP="0015595A">
      <w:pPr>
        <w:pStyle w:val="NormalWeb"/>
        <w:rPr>
          <w:rFonts w:cs="Arial"/>
        </w:rPr>
      </w:pPr>
      <w:r w:rsidRPr="009F5EB7">
        <w:t>Հավելված</w:t>
      </w:r>
      <w:r w:rsidRPr="009F5EB7">
        <w:rPr>
          <w:rFonts w:cs="Arial"/>
        </w:rPr>
        <w:t xml:space="preserve"> 5</w:t>
      </w:r>
    </w:p>
    <w:p w14:paraId="0A97C842" w14:textId="508FACA2" w:rsidR="004E191A" w:rsidRPr="009F5EB7" w:rsidRDefault="004E191A" w:rsidP="0015595A">
      <w:pPr>
        <w:pStyle w:val="NormalWeb"/>
        <w:rPr>
          <w:rFonts w:cs="Arial"/>
        </w:rPr>
      </w:pPr>
      <w:r w:rsidRPr="009F5EB7">
        <w:t>«</w:t>
      </w:r>
      <w:r w:rsidR="008B1CD2" w:rsidRPr="009F5EB7">
        <w:t>ԵՔ-ԲՄԱՇՁԲ-</w:t>
      </w:r>
      <w:r w:rsidR="0005598C">
        <w:t>24/42</w:t>
      </w:r>
      <w:r w:rsidRPr="009F5EB7">
        <w:t>»</w:t>
      </w:r>
      <w:r w:rsidRPr="009F5EB7">
        <w:rPr>
          <w:lang w:val="es-ES"/>
        </w:rPr>
        <w:t>*</w:t>
      </w:r>
      <w:r w:rsidRPr="009F5EB7">
        <w:t xml:space="preserve">  ծածկագրով</w:t>
      </w:r>
    </w:p>
    <w:p w14:paraId="7BEA443F" w14:textId="77777777" w:rsidR="004E191A" w:rsidRPr="009F5EB7" w:rsidRDefault="004E191A" w:rsidP="0015595A">
      <w:pPr>
        <w:pStyle w:val="NormalWeb"/>
      </w:pPr>
      <w:r w:rsidRPr="009F5EB7">
        <w:t>բաց</w:t>
      </w:r>
      <w:r w:rsidRPr="009F5EB7">
        <w:rPr>
          <w:rFonts w:cs="Arial"/>
        </w:rPr>
        <w:t xml:space="preserve"> մրցույթի </w:t>
      </w:r>
      <w:r w:rsidRPr="009F5EB7">
        <w:t>հրավերի</w:t>
      </w:r>
    </w:p>
    <w:p w14:paraId="65490E89" w14:textId="77777777" w:rsidR="004E191A" w:rsidRDefault="004E191A" w:rsidP="0015595A">
      <w:pPr>
        <w:pStyle w:val="NormalWeb"/>
      </w:pPr>
    </w:p>
    <w:p w14:paraId="3EBF7C1B" w14:textId="77777777" w:rsidR="004E191A" w:rsidRDefault="004E191A" w:rsidP="0015595A">
      <w:pPr>
        <w:pStyle w:val="NormalWeb"/>
        <w:rPr>
          <w:rStyle w:val="Strong"/>
        </w:rPr>
      </w:pPr>
      <w:r>
        <w:rPr>
          <w:rStyle w:val="Strong"/>
        </w:rPr>
        <w:t>ԵՐԱՇԽԻՔ N __________</w:t>
      </w:r>
    </w:p>
    <w:p w14:paraId="5308E595" w14:textId="65926875" w:rsidR="004E191A" w:rsidRPr="00036665" w:rsidRDefault="004E191A" w:rsidP="00807CCE">
      <w:pPr>
        <w:jc w:val="center"/>
        <w:rPr>
          <w:rFonts w:cs="GHEA Grapalat"/>
          <w:lang w:val="hy-AM"/>
        </w:rPr>
      </w:pPr>
      <w:r>
        <w:rPr>
          <w:rFonts w:ascii="GHEA Grapalat" w:hAnsi="GHEA Grapalat" w:cs="GHEA Grapalat"/>
          <w:b/>
          <w:sz w:val="18"/>
          <w:szCs w:val="18"/>
          <w:lang w:val="hy-AM"/>
        </w:rPr>
        <w:t>(պայմանագրի ապահովում)</w:t>
      </w:r>
    </w:p>
    <w:p w14:paraId="175C73CD" w14:textId="77777777" w:rsidR="004E191A" w:rsidRDefault="004E191A" w:rsidP="0015595A">
      <w:pPr>
        <w:pStyle w:val="NormalWeb"/>
        <w:rPr>
          <w:rStyle w:val="Strong"/>
          <w:rFonts w:ascii="Times New Roman" w:hAnsi="Times New Roman"/>
        </w:rPr>
      </w:pPr>
    </w:p>
    <w:p w14:paraId="50D33DD0" w14:textId="77777777" w:rsidR="004E191A" w:rsidRDefault="004E191A" w:rsidP="0015595A">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52F73332" w14:textId="77777777" w:rsidR="004E191A" w:rsidRDefault="004E191A" w:rsidP="0015595A">
      <w:pPr>
        <w:pStyle w:val="NormalWeb"/>
        <w:rPr>
          <w:rStyle w:val="Strong"/>
          <w:rFonts w:ascii="Times New Roman" w:hAnsi="Times New Roman"/>
        </w:rPr>
      </w:pPr>
      <w:r>
        <w:rPr>
          <w:vertAlign w:val="superscript"/>
        </w:rPr>
        <w:t xml:space="preserve">          պատվիրատուի անվանումը</w:t>
      </w:r>
    </w:p>
    <w:p w14:paraId="7073EECF" w14:textId="77777777" w:rsidR="004E191A" w:rsidRDefault="004E191A" w:rsidP="0015595A">
      <w:pPr>
        <w:pStyle w:val="NormalWeb"/>
        <w:rPr>
          <w:vertAlign w:val="superscript"/>
        </w:rPr>
      </w:pPr>
      <w:r>
        <w:rPr>
          <w:rStyle w:val="Strong"/>
        </w:rPr>
        <w:t xml:space="preserve">(այսուհետ՝ բենեֆիցիար) և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t xml:space="preserve">  </w:t>
      </w:r>
      <w:r>
        <w:rPr>
          <w:rStyle w:val="Strong"/>
        </w:rPr>
        <w:t xml:space="preserve">(այսուհետ՝ պրինցիպալ)  միջև </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ընտրված մասնակցի անվանումը </w:t>
      </w:r>
    </w:p>
    <w:p w14:paraId="2A9D7FC0" w14:textId="77777777" w:rsidR="004E191A" w:rsidRDefault="004E191A" w:rsidP="0015595A">
      <w:pPr>
        <w:pStyle w:val="NormalWeb"/>
        <w:rPr>
          <w:rStyle w:val="Strong"/>
          <w:b w:val="0"/>
          <w:bCs w:val="0"/>
        </w:rPr>
      </w:pPr>
      <w:r>
        <w:rPr>
          <w:rStyle w:val="Strong"/>
        </w:rPr>
        <w:t xml:space="preserve">կնքվելիք N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պայմանագրից բխող պրինցիպալի </w:t>
      </w:r>
    </w:p>
    <w:p w14:paraId="773AA8A9" w14:textId="77777777" w:rsidR="004E191A" w:rsidRDefault="004E191A" w:rsidP="0015595A">
      <w:pPr>
        <w:pStyle w:val="NormalWeb"/>
        <w:rPr>
          <w:rStyle w:val="Strong"/>
          <w:b w:val="0"/>
          <w:bCs w:val="0"/>
        </w:rPr>
      </w:pPr>
      <w:r>
        <w:rPr>
          <w:rStyle w:val="Strong"/>
        </w:rPr>
        <w:tab/>
      </w:r>
      <w:r>
        <w:rPr>
          <w:rStyle w:val="Strong"/>
        </w:rPr>
        <w:tab/>
      </w:r>
      <w:r>
        <w:rPr>
          <w:rStyle w:val="Strong"/>
        </w:rPr>
        <w:tab/>
      </w:r>
      <w:r>
        <w:rPr>
          <w:rStyle w:val="Strong"/>
        </w:rPr>
        <w:tab/>
      </w:r>
      <w:r>
        <w:rPr>
          <w:vertAlign w:val="superscript"/>
        </w:rPr>
        <w:t>կնքվելիք պայմանագրի համարը</w:t>
      </w:r>
    </w:p>
    <w:p w14:paraId="20655947" w14:textId="77777777" w:rsidR="004E191A" w:rsidRDefault="004E191A" w:rsidP="0015595A">
      <w:pPr>
        <w:pStyle w:val="NormalWeb"/>
        <w:rPr>
          <w:rStyle w:val="Strong"/>
          <w:b w:val="0"/>
          <w:bCs w:val="0"/>
        </w:rPr>
      </w:pPr>
      <w:r>
        <w:rPr>
          <w:rStyle w:val="Strong"/>
        </w:rPr>
        <w:t xml:space="preserve">պարտավորությունների (այսուհետ՝ երաշխավորված պարտավորություններ) կատարման ապահովում: </w:t>
      </w:r>
    </w:p>
    <w:p w14:paraId="6B1EB243" w14:textId="77777777" w:rsidR="004E191A" w:rsidRDefault="004E191A" w:rsidP="0015595A">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13A99A65" w14:textId="77777777" w:rsidR="004E191A" w:rsidRDefault="004E191A" w:rsidP="0015595A">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6C94D773" w14:textId="77777777" w:rsidR="004E191A" w:rsidRDefault="004E191A" w:rsidP="0015595A">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251A50EA" w14:textId="77777777" w:rsidR="004E191A" w:rsidRDefault="004E191A" w:rsidP="0015595A">
      <w:pPr>
        <w:pStyle w:val="NormalWeb"/>
        <w:rPr>
          <w:rStyle w:val="Strong"/>
          <w:b w:val="0"/>
          <w:bCs w:val="0"/>
          <w:u w:val="single"/>
        </w:rPr>
      </w:pPr>
      <w:r>
        <w:rPr>
          <w:vertAlign w:val="superscript"/>
        </w:rPr>
        <w:t xml:space="preserve">   գումարը թվերով և տառերով</w:t>
      </w:r>
    </w:p>
    <w:p w14:paraId="7D9ED77A" w14:textId="7105ABAE" w:rsidR="004E191A" w:rsidRDefault="004E191A" w:rsidP="0015595A">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6244F0" w:rsidRPr="0016373D">
        <w:rPr>
          <w:rFonts w:cs="Arial"/>
        </w:rPr>
        <w:t>900015211429</w:t>
      </w:r>
      <w:r w:rsidR="006244F0">
        <w:rPr>
          <w:rFonts w:cs="Arial"/>
        </w:rPr>
        <w:t xml:space="preserve"> </w:t>
      </w:r>
      <w:r>
        <w:rPr>
          <w:rStyle w:val="Strong"/>
        </w:rPr>
        <w:t>հաշվեհամարին փոխանցման միջոցով:</w:t>
      </w:r>
    </w:p>
    <w:p w14:paraId="69ED7A02" w14:textId="77777777" w:rsidR="004E191A" w:rsidRDefault="004E191A" w:rsidP="0015595A">
      <w:pPr>
        <w:pStyle w:val="NormalWeb"/>
      </w:pPr>
      <w:r>
        <w:t>3. Սույն երաշխիքն անհետկանչելի է:</w:t>
      </w:r>
    </w:p>
    <w:p w14:paraId="566E89DF" w14:textId="77777777" w:rsidR="004E191A" w:rsidRDefault="004E191A" w:rsidP="0015595A">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9AC2679" w14:textId="77777777" w:rsidR="004E191A" w:rsidRDefault="004E191A" w:rsidP="0015595A">
      <w:pPr>
        <w:pStyle w:val="NormalWeb"/>
      </w:pPr>
      <w:r>
        <w:t xml:space="preserve">5. Երաշխիքը գործում է թողարկման պահից և ուժի մեջ է բենեֆիցիարի և պրիցնիպալի միջև կնքվելիքN </w:t>
      </w:r>
      <w:r>
        <w:rPr>
          <w:u w:val="single"/>
        </w:rPr>
        <w:tab/>
      </w:r>
      <w:r>
        <w:rPr>
          <w:u w:val="single"/>
        </w:rPr>
        <w:tab/>
      </w:r>
      <w:r>
        <w:rPr>
          <w:u w:val="single"/>
        </w:rPr>
        <w:tab/>
      </w:r>
      <w:r>
        <w:rPr>
          <w:u w:val="single"/>
        </w:rPr>
        <w:tab/>
      </w:r>
    </w:p>
    <w:p w14:paraId="0C4CD078" w14:textId="77777777" w:rsidR="004E191A" w:rsidRDefault="004E191A" w:rsidP="0015595A">
      <w:pPr>
        <w:pStyle w:val="NormalWeb"/>
        <w:rPr>
          <w:vertAlign w:val="superscript"/>
        </w:rPr>
      </w:pPr>
      <w:r>
        <w:rPr>
          <w:vertAlign w:val="superscript"/>
        </w:rPr>
        <w:t xml:space="preserve">                                   կնքվելիք պայմանագրի համարը </w:t>
      </w:r>
    </w:p>
    <w:p w14:paraId="79E63D45" w14:textId="77777777" w:rsidR="004E191A" w:rsidRDefault="004E191A" w:rsidP="0015595A">
      <w:pPr>
        <w:pStyle w:val="NormalWeb"/>
        <w:rPr>
          <w:u w:val="single"/>
        </w:rPr>
      </w:pPr>
      <w:r>
        <w:t xml:space="preserve">պայմանագիրն ուժի մեջ մտնելու օրվանից մինչև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vertAlign w:val="superscript"/>
        </w:rPr>
        <w:t>կնքվելիք պայմանագրով նախատեսված աշխատանքի կատարման վերջնաժամկետը, ներառյալ երաշխիքային ժամկետը</w:t>
      </w:r>
    </w:p>
    <w:p w14:paraId="2166AD52" w14:textId="2F295B31" w:rsidR="004E191A" w:rsidRDefault="004E191A" w:rsidP="0015595A">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fldChar w:fldCharType="begin"/>
      </w:r>
      <w:r>
        <w:instrText>HYPERLINK "mailto:gor.muradyan@yerevan.am"</w:instrText>
      </w:r>
      <w:r>
        <w:fldChar w:fldCharType="separate"/>
      </w:r>
      <w:r w:rsidR="006244F0" w:rsidRPr="00FF2B6A">
        <w:rPr>
          <w:rStyle w:val="Hyperlink"/>
        </w:rPr>
        <w:t>gor.muradyan@yerevan.am</w:t>
      </w:r>
      <w:r>
        <w:rPr>
          <w:rStyle w:val="Hyperlink"/>
        </w:rPr>
        <w:fldChar w:fldCharType="end"/>
      </w:r>
      <w:r>
        <w:rPr>
          <w:color w:val="000000"/>
        </w:rPr>
        <w:t xml:space="preserve"> </w:t>
      </w:r>
      <w:r>
        <w:t xml:space="preserve">էլեկտրոնային փոստի հասցեին։     </w:t>
      </w:r>
    </w:p>
    <w:p w14:paraId="7B13EB51" w14:textId="77777777" w:rsidR="004E191A" w:rsidRDefault="004E191A" w:rsidP="0015595A">
      <w:pPr>
        <w:pStyle w:val="NormalWeb"/>
      </w:pPr>
      <w:r>
        <w:t>6. Բենեֆիցիարը պահանջը ներկայացնում է երաշխիք տվող անձին գրավոր ձևով: Պահանջին կից ներկայացվում են հետևյալ փաստաթղթերը՝</w:t>
      </w:r>
    </w:p>
    <w:p w14:paraId="46377C09" w14:textId="77777777" w:rsidR="004E191A" w:rsidRDefault="004E191A" w:rsidP="0015595A">
      <w:pPr>
        <w:pStyle w:val="NormalWeb"/>
      </w:pPr>
      <w:r>
        <w:t xml:space="preserve">1) N </w:t>
      </w:r>
      <w:r>
        <w:rPr>
          <w:u w:val="single"/>
        </w:rPr>
        <w:tab/>
      </w:r>
      <w:r>
        <w:rPr>
          <w:u w:val="single"/>
        </w:rPr>
        <w:tab/>
      </w:r>
      <w:r>
        <w:rPr>
          <w:u w:val="single"/>
        </w:rPr>
        <w:tab/>
      </w:r>
      <w:r>
        <w:rPr>
          <w:u w:val="single"/>
        </w:rPr>
        <w:tab/>
      </w:r>
      <w:r>
        <w:rPr>
          <w:u w:val="single"/>
        </w:rPr>
        <w:tab/>
      </w:r>
      <w:r>
        <w:rPr>
          <w:u w:val="single"/>
        </w:rPr>
        <w:tab/>
        <w:t xml:space="preserve">     </w:t>
      </w:r>
      <w:r>
        <w:t xml:space="preserve"> պայմանագրի, ներառյալ նաև դրանում կատարված</w:t>
      </w:r>
    </w:p>
    <w:p w14:paraId="599E379D" w14:textId="77777777" w:rsidR="004E191A" w:rsidRDefault="004E191A" w:rsidP="0015595A">
      <w:pPr>
        <w:pStyle w:val="NormalWeb"/>
        <w:rPr>
          <w:vertAlign w:val="superscript"/>
        </w:rPr>
      </w:pPr>
      <w:r>
        <w:rPr>
          <w:vertAlign w:val="superscript"/>
        </w:rPr>
        <w:t xml:space="preserve">                          կնքվելիք պայմանագրի համարը </w:t>
      </w:r>
    </w:p>
    <w:p w14:paraId="25C873C7" w14:textId="77777777" w:rsidR="004E191A" w:rsidRDefault="004E191A" w:rsidP="0015595A">
      <w:pPr>
        <w:pStyle w:val="NormalWeb"/>
      </w:pPr>
      <w:r>
        <w:t xml:space="preserve"> փոփոխությունների, լրացուցիչ համաձայնագրերի պատճենները.</w:t>
      </w:r>
    </w:p>
    <w:p w14:paraId="160E68CB" w14:textId="77777777" w:rsidR="004E191A" w:rsidRDefault="004E191A" w:rsidP="0015595A">
      <w:pPr>
        <w:pStyle w:val="NormalWeb"/>
      </w:pPr>
      <w:r>
        <w:t xml:space="preserve">2) բենեֆիցիարի կողմից պայմանագիրը միակողմանի լուծելու մասին </w:t>
      </w:r>
      <w:r>
        <w:fldChar w:fldCharType="begin"/>
      </w:r>
      <w:r>
        <w:instrText>HYPERLINK "http://www.procurement.am"</w:instrText>
      </w:r>
      <w:r>
        <w:fldChar w:fldCharType="separate"/>
      </w:r>
      <w:r>
        <w:rPr>
          <w:rStyle w:val="Hyperlink"/>
        </w:rPr>
        <w:t>www.procurement.am</w:t>
      </w:r>
      <w:r>
        <w:rPr>
          <w:rStyle w:val="Hyperlink"/>
        </w:rPr>
        <w:fldChar w:fldCharType="end"/>
      </w:r>
      <w:r>
        <w:t xml:space="preserve"> հասցեով գործող տեղեկագրում հրապարակած ծանուցումը:</w:t>
      </w:r>
    </w:p>
    <w:p w14:paraId="41D702DF" w14:textId="77777777" w:rsidR="004E191A" w:rsidRDefault="004E191A" w:rsidP="0015595A">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095F7A8" w14:textId="77777777" w:rsidR="004E191A" w:rsidRDefault="004E191A" w:rsidP="0015595A">
      <w:pPr>
        <w:pStyle w:val="NormalWeb"/>
      </w:pPr>
      <w:r>
        <w:t>8. Երաշխիք տվող անձը մերժում է բենեֆիցիարի պահանջը, եթե`</w:t>
      </w:r>
    </w:p>
    <w:p w14:paraId="444ACF48" w14:textId="77777777" w:rsidR="004E191A" w:rsidRDefault="004E191A" w:rsidP="0015595A">
      <w:pPr>
        <w:pStyle w:val="NormalWeb"/>
      </w:pPr>
      <w:r>
        <w:t>1) պահանջը կամ կից փաստաթղթերը չեն համապատասխանում սույն երաշխիքի պայմաններին.</w:t>
      </w:r>
    </w:p>
    <w:p w14:paraId="04FEE2B0" w14:textId="77777777" w:rsidR="004E191A" w:rsidRDefault="004E191A" w:rsidP="0015595A">
      <w:pPr>
        <w:pStyle w:val="NormalWeb"/>
      </w:pPr>
      <w:r>
        <w:t>2) պահանջը ներկայացվել է երաշխիքով սահմանված ժամկետի ավարտից հետո:</w:t>
      </w:r>
    </w:p>
    <w:p w14:paraId="414B3222" w14:textId="77777777" w:rsidR="004E191A" w:rsidRDefault="004E191A" w:rsidP="0015595A">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CCF2507" w14:textId="77777777" w:rsidR="004E191A" w:rsidRDefault="004E191A" w:rsidP="0015595A">
      <w:pPr>
        <w:pStyle w:val="NormalWeb"/>
      </w:pPr>
      <w:r>
        <w:t>10. Սույն երաշխիքի նկատմամբ կիրառվում են Հայաստանի Հանրապետության քաղաքացիական օրենսգրքի համապատասխան դրույթները:</w:t>
      </w:r>
    </w:p>
    <w:p w14:paraId="31CC8637" w14:textId="77777777" w:rsidR="004E191A" w:rsidRDefault="004E191A" w:rsidP="0015595A">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0E45AB73" w14:textId="77777777" w:rsidR="004E191A" w:rsidRDefault="004E191A" w:rsidP="0015595A">
      <w:pPr>
        <w:pStyle w:val="NormalWeb"/>
      </w:pPr>
    </w:p>
    <w:p w14:paraId="21CF087C" w14:textId="77777777" w:rsidR="004E191A" w:rsidRDefault="004E191A" w:rsidP="0015595A">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1E854F3F" w14:textId="77777777" w:rsidR="004E191A" w:rsidRDefault="004E191A" w:rsidP="0015595A">
      <w:pPr>
        <w:pStyle w:val="NormalWeb"/>
      </w:pPr>
    </w:p>
    <w:p w14:paraId="7B3DE153" w14:textId="77777777" w:rsidR="004E191A" w:rsidRDefault="004E191A" w:rsidP="0015595A">
      <w:pPr>
        <w:pStyle w:val="NormalWeb"/>
      </w:pPr>
      <w:r>
        <w:tab/>
      </w:r>
      <w:r>
        <w:tab/>
      </w:r>
      <w:r>
        <w:tab/>
      </w:r>
      <w:r>
        <w:tab/>
      </w:r>
      <w:r>
        <w:tab/>
      </w:r>
      <w:r>
        <w:tab/>
      </w:r>
      <w:r>
        <w:tab/>
      </w:r>
      <w:r>
        <w:tab/>
      </w:r>
      <w:r>
        <w:tab/>
      </w:r>
    </w:p>
    <w:p w14:paraId="0FFA2B43" w14:textId="77777777" w:rsidR="004E191A" w:rsidRDefault="004E191A" w:rsidP="0015595A">
      <w:pPr>
        <w:pStyle w:val="NormalWeb"/>
        <w:rPr>
          <w:vertAlign w:val="superscript"/>
        </w:rPr>
      </w:pPr>
      <w:r>
        <w:rPr>
          <w:vertAlign w:val="superscript"/>
        </w:rPr>
        <w:t xml:space="preserve">                                                        ամիսը, ամսաթիվը, տարեթիվը</w:t>
      </w:r>
    </w:p>
    <w:p w14:paraId="0B5A516E" w14:textId="77777777" w:rsidR="004E191A" w:rsidRDefault="004E191A" w:rsidP="0015595A">
      <w:pPr>
        <w:pStyle w:val="NormalWeb"/>
      </w:pPr>
    </w:p>
    <w:p w14:paraId="22F2A342" w14:textId="77777777" w:rsidR="004E191A" w:rsidRDefault="004E191A" w:rsidP="0015595A">
      <w:pPr>
        <w:pStyle w:val="NormalWeb"/>
      </w:pPr>
    </w:p>
    <w:p w14:paraId="516DDA97" w14:textId="77777777" w:rsidR="004E191A" w:rsidRDefault="004E191A" w:rsidP="0015595A">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7E67B4DC" w14:textId="77777777" w:rsidR="004E191A" w:rsidRDefault="004E191A" w:rsidP="0015595A">
      <w:pPr>
        <w:pStyle w:val="NormalWeb"/>
      </w:pPr>
    </w:p>
    <w:p w14:paraId="6B924C3D" w14:textId="77777777" w:rsidR="004E191A" w:rsidRDefault="004E191A" w:rsidP="0015595A">
      <w:pPr>
        <w:pStyle w:val="NormalWeb"/>
      </w:pPr>
    </w:p>
    <w:p w14:paraId="6683A4C9" w14:textId="77777777" w:rsidR="004E191A" w:rsidRDefault="004E191A" w:rsidP="0015595A">
      <w:pPr>
        <w:pStyle w:val="NormalWeb"/>
      </w:pPr>
    </w:p>
    <w:p w14:paraId="6355B11F" w14:textId="77777777" w:rsidR="004E191A" w:rsidRDefault="004E191A" w:rsidP="0015595A">
      <w:pPr>
        <w:pStyle w:val="NormalWeb"/>
      </w:pPr>
    </w:p>
    <w:p w14:paraId="6978E6FF" w14:textId="77777777" w:rsidR="004E191A" w:rsidRDefault="004E191A" w:rsidP="0015595A">
      <w:pPr>
        <w:pStyle w:val="NormalWeb"/>
      </w:pPr>
    </w:p>
    <w:p w14:paraId="5E42C4B0" w14:textId="77777777" w:rsidR="004E191A" w:rsidRDefault="004E191A" w:rsidP="0015595A">
      <w:pPr>
        <w:pStyle w:val="NormalWeb"/>
      </w:pPr>
    </w:p>
    <w:p w14:paraId="42807E09" w14:textId="77777777" w:rsidR="004E191A" w:rsidRDefault="004E191A" w:rsidP="0015595A">
      <w:pPr>
        <w:pStyle w:val="NormalWeb"/>
      </w:pPr>
    </w:p>
    <w:p w14:paraId="567000E6" w14:textId="77777777" w:rsidR="004E191A" w:rsidRDefault="004E191A" w:rsidP="0015595A">
      <w:pPr>
        <w:pStyle w:val="NormalWeb"/>
      </w:pPr>
    </w:p>
    <w:p w14:paraId="21DF6B65" w14:textId="77777777" w:rsidR="004E191A" w:rsidRDefault="004E191A" w:rsidP="0015595A">
      <w:pPr>
        <w:pStyle w:val="NormalWeb"/>
      </w:pPr>
    </w:p>
    <w:p w14:paraId="1327D47D" w14:textId="77777777" w:rsidR="004E191A" w:rsidRDefault="004E191A" w:rsidP="0015595A">
      <w:pPr>
        <w:pStyle w:val="NormalWeb"/>
      </w:pPr>
    </w:p>
    <w:p w14:paraId="7A0F8E3B" w14:textId="77777777" w:rsidR="004E191A" w:rsidRDefault="004E191A" w:rsidP="0015595A">
      <w:pPr>
        <w:pStyle w:val="NormalWeb"/>
      </w:pPr>
    </w:p>
    <w:p w14:paraId="41D070EF" w14:textId="77777777" w:rsidR="004E191A" w:rsidRDefault="004E191A" w:rsidP="0015595A">
      <w:pPr>
        <w:pStyle w:val="NormalWeb"/>
      </w:pPr>
    </w:p>
    <w:p w14:paraId="74895245" w14:textId="77777777" w:rsidR="004E191A" w:rsidRDefault="004E191A" w:rsidP="0015595A">
      <w:pPr>
        <w:pStyle w:val="NormalWeb"/>
      </w:pPr>
    </w:p>
    <w:p w14:paraId="53260BEA" w14:textId="77777777" w:rsidR="004E191A" w:rsidRDefault="004E191A" w:rsidP="0015595A">
      <w:pPr>
        <w:pStyle w:val="NormalWeb"/>
      </w:pPr>
    </w:p>
    <w:p w14:paraId="75A3EABE" w14:textId="77777777" w:rsidR="004E191A" w:rsidRDefault="004E191A" w:rsidP="0015595A">
      <w:pPr>
        <w:pStyle w:val="NormalWeb"/>
      </w:pPr>
    </w:p>
    <w:p w14:paraId="2C7179F4" w14:textId="77777777" w:rsidR="004E191A" w:rsidRDefault="004E191A" w:rsidP="0015595A">
      <w:pPr>
        <w:pStyle w:val="NormalWeb"/>
      </w:pPr>
    </w:p>
    <w:p w14:paraId="18605418" w14:textId="77777777" w:rsidR="004E191A" w:rsidRDefault="004E191A" w:rsidP="0015595A">
      <w:pPr>
        <w:pStyle w:val="NormalWeb"/>
      </w:pPr>
    </w:p>
    <w:p w14:paraId="4286D703" w14:textId="77777777" w:rsidR="004E191A" w:rsidRDefault="004E191A" w:rsidP="0015595A">
      <w:pPr>
        <w:pStyle w:val="NormalWeb"/>
      </w:pPr>
    </w:p>
    <w:p w14:paraId="49F37411" w14:textId="77777777" w:rsidR="004E191A" w:rsidRDefault="004E191A" w:rsidP="0015595A">
      <w:pPr>
        <w:pStyle w:val="NormalWeb"/>
      </w:pPr>
    </w:p>
    <w:p w14:paraId="1BB8922F" w14:textId="77777777" w:rsidR="004E191A" w:rsidRDefault="004E191A" w:rsidP="0015595A">
      <w:pPr>
        <w:pStyle w:val="NormalWeb"/>
      </w:pPr>
    </w:p>
    <w:p w14:paraId="12CCDF08" w14:textId="77777777" w:rsidR="004E191A" w:rsidRDefault="004E191A" w:rsidP="0015595A">
      <w:pPr>
        <w:pStyle w:val="NormalWeb"/>
      </w:pPr>
    </w:p>
    <w:p w14:paraId="5894F418" w14:textId="77777777" w:rsidR="004E191A" w:rsidRDefault="004E191A" w:rsidP="0015595A">
      <w:pPr>
        <w:pStyle w:val="NormalWeb"/>
      </w:pPr>
    </w:p>
    <w:p w14:paraId="656533C7" w14:textId="77777777" w:rsidR="004E191A" w:rsidRDefault="004E191A" w:rsidP="0015595A">
      <w:pPr>
        <w:pStyle w:val="NormalWeb"/>
      </w:pPr>
    </w:p>
    <w:p w14:paraId="76804B2E" w14:textId="77777777" w:rsidR="004E191A" w:rsidRDefault="004E191A" w:rsidP="0015595A">
      <w:pPr>
        <w:pStyle w:val="NormalWeb"/>
      </w:pPr>
    </w:p>
    <w:p w14:paraId="32D12783" w14:textId="77777777" w:rsidR="004E191A" w:rsidRDefault="004E191A" w:rsidP="0015595A">
      <w:pPr>
        <w:pStyle w:val="NormalWeb"/>
      </w:pPr>
    </w:p>
    <w:p w14:paraId="1CE5938D" w14:textId="77777777" w:rsidR="004E191A" w:rsidRDefault="004E191A" w:rsidP="0015595A">
      <w:pPr>
        <w:pStyle w:val="NormalWeb"/>
      </w:pPr>
    </w:p>
    <w:p w14:paraId="2E5A3C39" w14:textId="77777777" w:rsidR="004E191A" w:rsidRDefault="004E191A" w:rsidP="0015595A">
      <w:pPr>
        <w:pStyle w:val="NormalWeb"/>
      </w:pPr>
    </w:p>
    <w:p w14:paraId="56C532CB" w14:textId="77777777" w:rsidR="004E191A" w:rsidRDefault="004E191A" w:rsidP="0015595A">
      <w:pPr>
        <w:pStyle w:val="NormalWeb"/>
      </w:pPr>
    </w:p>
    <w:p w14:paraId="663A78A6" w14:textId="77777777" w:rsidR="004E191A" w:rsidRDefault="004E191A" w:rsidP="0015595A">
      <w:pPr>
        <w:pStyle w:val="NormalWeb"/>
      </w:pPr>
    </w:p>
    <w:p w14:paraId="6C336F83" w14:textId="77777777" w:rsidR="004E191A" w:rsidRDefault="004E191A" w:rsidP="0015595A">
      <w:pPr>
        <w:pStyle w:val="NormalWeb"/>
      </w:pPr>
    </w:p>
    <w:p w14:paraId="0C49F46C" w14:textId="77777777" w:rsidR="004E191A" w:rsidRDefault="004E191A" w:rsidP="0015595A">
      <w:pPr>
        <w:pStyle w:val="NormalWeb"/>
      </w:pPr>
    </w:p>
    <w:p w14:paraId="0C328238" w14:textId="77777777" w:rsidR="004E191A" w:rsidRDefault="004E191A" w:rsidP="0015595A">
      <w:pPr>
        <w:pStyle w:val="NormalWeb"/>
      </w:pPr>
    </w:p>
    <w:p w14:paraId="08BA4D8D" w14:textId="77777777" w:rsidR="004E191A" w:rsidRDefault="004E191A" w:rsidP="0015595A">
      <w:pPr>
        <w:pStyle w:val="NormalWeb"/>
      </w:pPr>
    </w:p>
    <w:p w14:paraId="6E3DDE54" w14:textId="77777777" w:rsidR="004E191A" w:rsidRDefault="004E191A" w:rsidP="0015595A">
      <w:pPr>
        <w:pStyle w:val="NormalWeb"/>
      </w:pPr>
    </w:p>
    <w:p w14:paraId="568740FD" w14:textId="77777777" w:rsidR="004E191A" w:rsidRDefault="004E191A" w:rsidP="0015595A">
      <w:pPr>
        <w:pStyle w:val="NormalWeb"/>
      </w:pPr>
    </w:p>
    <w:p w14:paraId="1DD50925" w14:textId="77777777" w:rsidR="004E191A" w:rsidRDefault="004E191A" w:rsidP="0015595A">
      <w:pPr>
        <w:pStyle w:val="NormalWeb"/>
      </w:pPr>
    </w:p>
    <w:p w14:paraId="10CCA51D" w14:textId="77777777" w:rsidR="004E191A" w:rsidRDefault="004E191A" w:rsidP="0015595A">
      <w:pPr>
        <w:pStyle w:val="NormalWeb"/>
      </w:pPr>
    </w:p>
    <w:p w14:paraId="15E706C1" w14:textId="77777777" w:rsidR="004E191A" w:rsidRDefault="004E191A" w:rsidP="0015595A">
      <w:pPr>
        <w:pStyle w:val="NormalWeb"/>
      </w:pPr>
    </w:p>
    <w:p w14:paraId="5AFADCF3" w14:textId="77777777" w:rsidR="004E191A" w:rsidRDefault="004E191A" w:rsidP="0015595A">
      <w:pPr>
        <w:pStyle w:val="NormalWeb"/>
      </w:pPr>
    </w:p>
    <w:p w14:paraId="64FB3103" w14:textId="77777777" w:rsidR="004E191A" w:rsidRDefault="004E191A" w:rsidP="0015595A">
      <w:pPr>
        <w:pStyle w:val="NormalWeb"/>
      </w:pPr>
    </w:p>
    <w:p w14:paraId="13943F05" w14:textId="77777777" w:rsidR="004E191A" w:rsidRDefault="004E191A" w:rsidP="0015595A">
      <w:pPr>
        <w:pStyle w:val="NormalWeb"/>
      </w:pPr>
    </w:p>
    <w:p w14:paraId="3942711E" w14:textId="77777777" w:rsidR="004E191A" w:rsidRDefault="004E191A" w:rsidP="0015595A">
      <w:pPr>
        <w:pStyle w:val="NormalWeb"/>
      </w:pPr>
    </w:p>
    <w:p w14:paraId="44FA5E9F" w14:textId="77777777" w:rsidR="004E191A" w:rsidRDefault="004E191A" w:rsidP="0015595A">
      <w:pPr>
        <w:pStyle w:val="NormalWeb"/>
      </w:pPr>
    </w:p>
    <w:p w14:paraId="540CC19E" w14:textId="77777777" w:rsidR="004E191A" w:rsidRDefault="004E191A" w:rsidP="0015595A">
      <w:pPr>
        <w:pStyle w:val="NormalWeb"/>
      </w:pPr>
    </w:p>
    <w:p w14:paraId="086CABA9" w14:textId="77777777" w:rsidR="004E191A" w:rsidRDefault="004E191A" w:rsidP="0015595A">
      <w:pPr>
        <w:pStyle w:val="NormalWeb"/>
      </w:pPr>
    </w:p>
    <w:p w14:paraId="4C021D07" w14:textId="77777777" w:rsidR="004E191A" w:rsidRDefault="004E191A" w:rsidP="0015595A">
      <w:pPr>
        <w:pStyle w:val="NormalWeb"/>
      </w:pPr>
    </w:p>
    <w:p w14:paraId="08207CF3" w14:textId="77777777" w:rsidR="004E191A" w:rsidRDefault="004E191A" w:rsidP="0015595A">
      <w:pPr>
        <w:pStyle w:val="NormalWeb"/>
      </w:pPr>
    </w:p>
    <w:p w14:paraId="61661CDD" w14:textId="77777777" w:rsidR="004E191A" w:rsidRDefault="004E191A" w:rsidP="0015595A">
      <w:pPr>
        <w:pStyle w:val="NormalWeb"/>
      </w:pPr>
    </w:p>
    <w:p w14:paraId="256E3908" w14:textId="77777777" w:rsidR="004E191A" w:rsidRDefault="004E191A" w:rsidP="004E191A">
      <w:pPr>
        <w:jc w:val="right"/>
        <w:rPr>
          <w:rFonts w:ascii="GHEA Grapalat" w:hAnsi="GHEA Grapalat" w:cs="GHEA Grapalat"/>
          <w:i/>
          <w:sz w:val="18"/>
          <w:szCs w:val="18"/>
          <w:lang w:val="hy-AM"/>
        </w:rPr>
      </w:pPr>
    </w:p>
    <w:p w14:paraId="3E4A4389" w14:textId="77777777" w:rsidR="00E80706" w:rsidRDefault="00E80706" w:rsidP="0015595A">
      <w:pPr>
        <w:pStyle w:val="NormalWeb"/>
      </w:pPr>
    </w:p>
    <w:p w14:paraId="21A9DEC8" w14:textId="77777777" w:rsidR="00E80706" w:rsidRDefault="00E80706" w:rsidP="0015595A">
      <w:pPr>
        <w:pStyle w:val="NormalWeb"/>
      </w:pPr>
    </w:p>
    <w:p w14:paraId="4826369C" w14:textId="77777777" w:rsidR="00E80706" w:rsidRDefault="00E80706" w:rsidP="0015595A">
      <w:pPr>
        <w:pStyle w:val="NormalWeb"/>
      </w:pPr>
    </w:p>
    <w:p w14:paraId="5F29EB16" w14:textId="77777777" w:rsidR="007325FC" w:rsidRDefault="007325FC" w:rsidP="0015595A">
      <w:pPr>
        <w:pStyle w:val="NormalWeb"/>
      </w:pPr>
      <w:r>
        <w:lastRenderedPageBreak/>
        <w:t>Հավելված 5.1</w:t>
      </w:r>
    </w:p>
    <w:p w14:paraId="662C837B" w14:textId="24FC7822" w:rsidR="007325FC" w:rsidRDefault="007325FC" w:rsidP="0015595A">
      <w:pPr>
        <w:pStyle w:val="NormalWeb"/>
      </w:pPr>
      <w:r>
        <w:t>«ԵՔ-ԲՄԱՇՁԲ-</w:t>
      </w:r>
      <w:r w:rsidR="0005598C">
        <w:t>24/42</w:t>
      </w:r>
      <w:r>
        <w:t>»*  ծածկագրով</w:t>
      </w:r>
    </w:p>
    <w:p w14:paraId="54BCF361" w14:textId="77777777" w:rsidR="007325FC" w:rsidRDefault="007325FC" w:rsidP="0015595A">
      <w:pPr>
        <w:pStyle w:val="NormalWeb"/>
      </w:pPr>
      <w:r>
        <w:t>բաց մրցույթի հրավերի</w:t>
      </w:r>
    </w:p>
    <w:p w14:paraId="6FD1A714" w14:textId="77777777" w:rsidR="007325FC" w:rsidRDefault="007325FC" w:rsidP="007325F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5903981C" w14:textId="77777777" w:rsidR="007325FC" w:rsidRDefault="007325FC" w:rsidP="007325FC">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79EF4F19" w14:textId="77777777" w:rsidR="007325FC" w:rsidRDefault="007325FC" w:rsidP="007325FC">
      <w:pPr>
        <w:rPr>
          <w:rFonts w:ascii="GHEA Grapalat" w:hAnsi="GHEA Grapalat" w:cs="GHEA Grapalat"/>
          <w:b/>
          <w:sz w:val="20"/>
          <w:szCs w:val="20"/>
          <w:lang w:val="hy-AM"/>
        </w:rPr>
      </w:pPr>
    </w:p>
    <w:p w14:paraId="6CBA659E" w14:textId="77777777" w:rsidR="007325FC" w:rsidRDefault="007325FC" w:rsidP="007325FC">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5D96233" w14:textId="77777777" w:rsidR="007325FC" w:rsidRDefault="007325FC" w:rsidP="007325FC">
      <w:pPr>
        <w:rPr>
          <w:rFonts w:ascii="GHEA Grapalat" w:hAnsi="GHEA Grapalat" w:cs="GHEA Grapalat"/>
          <w:sz w:val="20"/>
          <w:szCs w:val="20"/>
          <w:lang w:val="hy-AM"/>
        </w:rPr>
      </w:pPr>
    </w:p>
    <w:p w14:paraId="3F99057C" w14:textId="77777777" w:rsidR="007325FC" w:rsidRDefault="007325FC" w:rsidP="007325FC">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C744068" w14:textId="77777777" w:rsidR="007325FC" w:rsidRDefault="007325FC" w:rsidP="007325FC">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2D7D83B" w14:textId="77777777" w:rsidR="007325FC" w:rsidRDefault="007325FC" w:rsidP="007325FC">
      <w:pPr>
        <w:ind w:firstLine="708"/>
        <w:jc w:val="both"/>
        <w:rPr>
          <w:rFonts w:ascii="GHEA Grapalat" w:hAnsi="GHEA Grapalat" w:cs="GHEA Grapalat"/>
          <w:sz w:val="20"/>
          <w:szCs w:val="20"/>
          <w:lang w:val="hy-AM"/>
        </w:rPr>
      </w:pPr>
    </w:p>
    <w:p w14:paraId="6D8F3269" w14:textId="77777777" w:rsidR="007325FC" w:rsidRDefault="007325FC" w:rsidP="007325F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298DE453" w14:textId="77777777" w:rsidR="007325FC" w:rsidRDefault="007325FC" w:rsidP="007325FC">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37D197F" w14:textId="0EE1C7CC" w:rsidR="007325FC" w:rsidRDefault="007325FC" w:rsidP="007325FC">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hy-AM"/>
        </w:rPr>
        <w:t>ԵՔ-ԲՄԱՇՁԲ-</w:t>
      </w:r>
      <w:r w:rsidR="0005598C">
        <w:rPr>
          <w:rFonts w:ascii="GHEA Grapalat" w:hAnsi="GHEA Grapalat" w:cs="GHEA Grapalat"/>
          <w:sz w:val="20"/>
          <w:szCs w:val="20"/>
          <w:lang w:val="hy-AM"/>
        </w:rPr>
        <w:t>24/42</w:t>
      </w:r>
      <w:r>
        <w:rPr>
          <w:rFonts w:ascii="GHEA Grapalat" w:hAnsi="GHEA Grapalat" w:cs="GHEA Grapalat"/>
          <w:sz w:val="20"/>
          <w:szCs w:val="20"/>
          <w:lang w:val="pt-BR"/>
        </w:rPr>
        <w:t>* ծածկագրով գնման ընթացակարգին:</w:t>
      </w:r>
    </w:p>
    <w:p w14:paraId="3147F2B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036CDDD" w14:textId="77777777" w:rsidR="007325FC" w:rsidRDefault="007325FC" w:rsidP="007325FC">
      <w:pPr>
        <w:ind w:firstLine="426"/>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184756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19882EE"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22E392C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F824CC9" w14:textId="77777777" w:rsidR="007325FC" w:rsidRDefault="007325FC" w:rsidP="007325FC">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4C87DDC"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p>
    <w:p w14:paraId="6A91154B"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1.5 Պատվիրատուն Վճարող բանկին կարող է ներկայացնել այլ լրացուցիչ փաստաթղթեր:</w:t>
      </w:r>
    </w:p>
    <w:p w14:paraId="5AEADD2C"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F33D5A5"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02981408"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F451867" w14:textId="77777777" w:rsidR="007325FC" w:rsidRDefault="007325FC" w:rsidP="007325FC">
      <w:pPr>
        <w:jc w:val="both"/>
        <w:rPr>
          <w:rFonts w:ascii="GHEA Grapalat" w:hAnsi="GHEA Grapalat" w:cs="GHEA Grapalat"/>
          <w:sz w:val="20"/>
          <w:szCs w:val="20"/>
          <w:lang w:val="hy-AM"/>
        </w:rPr>
      </w:pPr>
    </w:p>
    <w:p w14:paraId="38C5E251" w14:textId="77777777" w:rsidR="007325FC" w:rsidRDefault="007325FC" w:rsidP="007325F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1A87FF11"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6E50E72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C06A9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0C59E9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861ACC6"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2DD7F5" w14:textId="77777777" w:rsidR="007325FC" w:rsidRDefault="007325FC" w:rsidP="007325FC">
      <w:pPr>
        <w:ind w:firstLine="567"/>
        <w:jc w:val="both"/>
        <w:rPr>
          <w:rFonts w:ascii="GHEA Grapalat" w:hAnsi="GHEA Grapalat" w:cs="GHEA Grapalat"/>
          <w:sz w:val="20"/>
          <w:szCs w:val="20"/>
          <w:lang w:val="hy-AM"/>
        </w:rPr>
      </w:pPr>
    </w:p>
    <w:p w14:paraId="57C2BC67" w14:textId="77777777" w:rsidR="007325FC" w:rsidRDefault="007325FC" w:rsidP="007325FC">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64C2928F" w14:textId="77777777" w:rsidR="007325FC" w:rsidRDefault="007325FC" w:rsidP="007325FC">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177D5B4F"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3F2493A1"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9406E9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37DF6E4C"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197328D"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707B1600"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D07E27B"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7288527C"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2D15C0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64C4517B"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5A76CCE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1A9F7F01" w14:textId="77777777" w:rsidR="007325FC" w:rsidRDefault="007325FC" w:rsidP="007325FC">
      <w:pPr>
        <w:jc w:val="both"/>
        <w:rPr>
          <w:rFonts w:ascii="GHEA Grapalat" w:hAnsi="GHEA Grapalat"/>
          <w:sz w:val="20"/>
          <w:szCs w:val="20"/>
          <w:lang w:val="hy-AM"/>
        </w:rPr>
      </w:pPr>
      <w:r>
        <w:rPr>
          <w:rFonts w:ascii="GHEA Grapalat" w:hAnsi="GHEA Grapalat"/>
          <w:sz w:val="20"/>
          <w:szCs w:val="20"/>
          <w:lang w:val="hy-AM"/>
        </w:rPr>
        <w:t>Կ.Տ</w:t>
      </w:r>
    </w:p>
    <w:p w14:paraId="73D80EF8" w14:textId="77777777" w:rsidR="007325FC" w:rsidRDefault="007325FC" w:rsidP="007325FC">
      <w:pPr>
        <w:jc w:val="both"/>
        <w:rPr>
          <w:rFonts w:ascii="GHEA Grapalat" w:hAnsi="GHEA Grapalat"/>
          <w:sz w:val="20"/>
          <w:szCs w:val="20"/>
          <w:lang w:val="hy-AM"/>
        </w:rPr>
      </w:pPr>
    </w:p>
    <w:p w14:paraId="42C3367B" w14:textId="77777777" w:rsidR="007325FC" w:rsidRDefault="007325FC" w:rsidP="007325FC">
      <w:pPr>
        <w:jc w:val="both"/>
        <w:rPr>
          <w:rFonts w:ascii="GHEA Grapalat" w:hAnsi="GHEA Grapalat"/>
          <w:sz w:val="20"/>
          <w:szCs w:val="20"/>
          <w:lang w:val="hy-AM"/>
        </w:rPr>
      </w:pPr>
      <w:r>
        <w:rPr>
          <w:rFonts w:ascii="GHEA Grapalat" w:hAnsi="GHEA Grapalat"/>
          <w:sz w:val="20"/>
          <w:szCs w:val="20"/>
          <w:lang w:val="hy-AM"/>
        </w:rPr>
        <w:t>Օր/ամիս/տարի</w:t>
      </w:r>
    </w:p>
    <w:p w14:paraId="560DE639" w14:textId="77777777" w:rsidR="007325FC" w:rsidRDefault="007325FC" w:rsidP="007325FC">
      <w:pPr>
        <w:jc w:val="center"/>
        <w:rPr>
          <w:rFonts w:ascii="GHEA Grapalat" w:hAnsi="GHEA Grapalat" w:cs="GHEA Grapalat"/>
          <w:sz w:val="20"/>
          <w:szCs w:val="20"/>
          <w:lang w:val="hy-AM"/>
        </w:rPr>
      </w:pPr>
    </w:p>
    <w:p w14:paraId="6E45F4DE" w14:textId="77777777" w:rsidR="007325FC" w:rsidRDefault="007325FC" w:rsidP="007325FC">
      <w:pPr>
        <w:tabs>
          <w:tab w:val="left" w:pos="540"/>
        </w:tabs>
        <w:autoSpaceDE w:val="0"/>
        <w:autoSpaceDN w:val="0"/>
        <w:adjustRightInd w:val="0"/>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0CCFD287" w14:textId="77777777" w:rsidR="007325FC" w:rsidRDefault="007325FC" w:rsidP="007325FC">
      <w:pPr>
        <w:tabs>
          <w:tab w:val="left" w:pos="540"/>
        </w:tabs>
        <w:autoSpaceDE w:val="0"/>
        <w:autoSpaceDN w:val="0"/>
        <w:adjustRightInd w:val="0"/>
        <w:contextualSpacing/>
        <w:jc w:val="both"/>
        <w:rPr>
          <w:rFonts w:ascii="GHEA Grapalat" w:hAnsi="GHEA Grapalat" w:cs="Sylfaen"/>
          <w:i/>
          <w:sz w:val="16"/>
          <w:szCs w:val="16"/>
          <w:lang w:val="hy-AM"/>
        </w:rPr>
      </w:pPr>
    </w:p>
    <w:p w14:paraId="1BCC2B7C" w14:textId="77777777" w:rsidR="007325FC" w:rsidRDefault="007325FC" w:rsidP="007325FC">
      <w:pPr>
        <w:tabs>
          <w:tab w:val="left" w:pos="540"/>
        </w:tabs>
        <w:autoSpaceDE w:val="0"/>
        <w:autoSpaceDN w:val="0"/>
        <w:adjustRightInd w:val="0"/>
        <w:contextualSpacing/>
        <w:jc w:val="both"/>
        <w:rPr>
          <w:rFonts w:ascii="GHEA Grapalat" w:hAnsi="GHEA Grapalat" w:cs="Sylfaen"/>
          <w:i/>
          <w:sz w:val="16"/>
          <w:szCs w:val="16"/>
          <w:lang w:val="hy-AM"/>
        </w:rPr>
      </w:pPr>
    </w:p>
    <w:p w14:paraId="02ACEE7F" w14:textId="77777777" w:rsidR="007325FC" w:rsidRDefault="007325FC" w:rsidP="0015595A">
      <w:pPr>
        <w:pStyle w:val="NormalWeb"/>
      </w:pPr>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7325FC" w14:paraId="4699AB14"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462553" w14:textId="77777777" w:rsidR="007325FC" w:rsidRDefault="007325FC" w:rsidP="00E42C63">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0112BAEC" w14:textId="77777777" w:rsidR="007325FC" w:rsidRDefault="007325FC" w:rsidP="00E42C63">
            <w:pPr>
              <w:jc w:val="center"/>
              <w:rPr>
                <w:rFonts w:ascii="GHEA Grapalat" w:hAnsi="GHEA Grapalat" w:cs="Arial"/>
                <w:bCs/>
                <w:i/>
                <w:sz w:val="20"/>
                <w:szCs w:val="20"/>
              </w:rPr>
            </w:pPr>
          </w:p>
        </w:tc>
      </w:tr>
      <w:tr w:rsidR="007325FC" w14:paraId="40200A42"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44F2B7" w14:textId="77777777" w:rsidR="007325FC" w:rsidRDefault="007325FC" w:rsidP="00E42C63">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7325FC" w14:paraId="463AE6CD" w14:textId="77777777" w:rsidTr="00E42C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364D29" w14:textId="77777777" w:rsidR="007325FC" w:rsidRDefault="007325FC" w:rsidP="00E42C63">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7325FC" w14:paraId="2A216032" w14:textId="77777777" w:rsidTr="00E42C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51632"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7325FC" w14:paraId="4BA711CA"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D742472"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proofErr w:type="gramStart"/>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proofErr w:type="gramEnd"/>
            <w:r>
              <w:rPr>
                <w:rFonts w:ascii="GHEA Grapalat" w:hAnsi="GHEA Grapalat" w:cs="Sylfaen"/>
                <w:sz w:val="20"/>
                <w:szCs w:val="20"/>
              </w:rPr>
              <w:t>)</w:t>
            </w:r>
            <w:r>
              <w:rPr>
                <w:rFonts w:ascii="GHEA Grapalat" w:hAnsi="GHEA Grapalat" w:cs="Arial"/>
                <w:sz w:val="20"/>
                <w:szCs w:val="20"/>
              </w:rPr>
              <w:t>`</w:t>
            </w:r>
          </w:p>
        </w:tc>
      </w:tr>
      <w:tr w:rsidR="007325FC" w14:paraId="4D3856B2"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3624D32"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7325FC" w14:paraId="3C80535A"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562DB36"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7325FC" w14:paraId="0445C790"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0A6808" w14:textId="77777777" w:rsidR="007325FC" w:rsidRDefault="007325FC" w:rsidP="00E42C63">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7325FC" w14:paraId="63D1CD15"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4058BD3"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7325FC" w14:paraId="06BBC6B1" w14:textId="77777777" w:rsidTr="00E42C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2B577A6" w14:textId="77777777" w:rsidR="007325FC" w:rsidRDefault="007325FC" w:rsidP="00E42C63">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proofErr w:type="gram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proofErr w:type="gramEnd"/>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7325FC" w14:paraId="7076FAB4" w14:textId="77777777" w:rsidTr="00E42C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CC22E4C"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7325FC" w14:paraId="11AC9731" w14:textId="77777777" w:rsidTr="00E42C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F7CCC0B"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proofErr w:type="gram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w:t>
            </w:r>
            <w:proofErr w:type="gramEnd"/>
            <w:r>
              <w:rPr>
                <w:rFonts w:ascii="GHEA Grapalat" w:hAnsi="GHEA Grapalat" w:cs="Sylfaen"/>
                <w:sz w:val="20"/>
                <w:szCs w:val="20"/>
                <w:lang w:val="hy-AM"/>
              </w:rPr>
              <w:t xml:space="preserve">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7325FC" w14:paraId="630440AD" w14:textId="77777777" w:rsidTr="00E42C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530FA6F"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proofErr w:type="gramStart"/>
            <w:r>
              <w:rPr>
                <w:rFonts w:ascii="GHEA Grapalat" w:hAnsi="GHEA Grapalat" w:cs="Sylfaen"/>
                <w:sz w:val="20"/>
                <w:szCs w:val="20"/>
              </w:rPr>
              <w:t>հշ</w:t>
            </w:r>
            <w:r>
              <w:rPr>
                <w:rFonts w:ascii="GHEA Grapalat" w:hAnsi="GHEA Grapalat" w:cs="Arial"/>
                <w:sz w:val="20"/>
                <w:szCs w:val="20"/>
              </w:rPr>
              <w:t>.N</w:t>
            </w:r>
            <w:proofErr w:type="spellEnd"/>
            <w:proofErr w:type="gramEnd"/>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7325FC" w14:paraId="5BBE7988"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320A36" w14:textId="77777777" w:rsidR="007325FC" w:rsidRDefault="007325FC"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roofErr w:type="gramEnd"/>
          </w:p>
        </w:tc>
      </w:tr>
      <w:tr w:rsidR="007325FC" w14:paraId="53739691"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492DEC"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Ակցեպտավորված գումարը</w:t>
            </w:r>
            <w:proofErr w:type="gramStart"/>
            <w:r>
              <w:rPr>
                <w:rFonts w:ascii="GHEA Grapalat" w:hAnsi="GHEA Grapalat" w:cs="Sylfaen"/>
                <w:sz w:val="20"/>
                <w:szCs w:val="20"/>
                <w:lang w:val="hy-AM"/>
              </w:rPr>
              <w:t xml:space="preserve">՝ </w:t>
            </w:r>
            <w:r>
              <w:rPr>
                <w:rFonts w:ascii="GHEA Grapalat" w:hAnsi="GHEA Grapalat" w:cs="Sylfaen"/>
                <w:sz w:val="20"/>
                <w:szCs w:val="20"/>
              </w:rPr>
              <w:t xml:space="preserve"> (</w:t>
            </w:r>
            <w:proofErr w:type="spellStart"/>
            <w:proofErr w:type="gramEnd"/>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7325FC" w14:paraId="5FFBAE8B"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641EBB" w14:textId="77777777" w:rsidR="007325FC" w:rsidRPr="00A263E0" w:rsidRDefault="007325FC" w:rsidP="00E42C63">
            <w:pPr>
              <w:rPr>
                <w:rFonts w:ascii="GHEA Grapalat" w:hAnsi="GHEA Grapalat" w:cs="Arial"/>
                <w:sz w:val="20"/>
                <w:szCs w:val="20"/>
                <w:lang w:val="hy-AM"/>
              </w:rPr>
            </w:pPr>
            <w:r>
              <w:rPr>
                <w:rFonts w:ascii="GHEA Grapalat" w:hAnsi="GHEA Grapalat" w:cs="Sylfaen"/>
                <w:sz w:val="20"/>
                <w:szCs w:val="20"/>
              </w:rPr>
              <w:t>1</w:t>
            </w:r>
            <w:r w:rsidRPr="00A263E0">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proofErr w:type="gramStart"/>
            <w:r>
              <w:rPr>
                <w:rFonts w:ascii="GHEA Grapalat" w:hAnsi="GHEA Grapalat" w:cs="Sylfaen"/>
                <w:sz w:val="20"/>
                <w:szCs w:val="20"/>
              </w:rPr>
              <w:t>կոդով</w:t>
            </w:r>
            <w:proofErr w:type="spellEnd"/>
            <w:r>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7325FC" w14:paraId="76FBC93A" w14:textId="77777777" w:rsidTr="00E42C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563F6B1" w14:textId="77777777" w:rsidR="007325FC" w:rsidRDefault="007325FC" w:rsidP="00E42C63">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proofErr w:type="gramStart"/>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gramEnd"/>
            <w:r>
              <w:rPr>
                <w:rFonts w:ascii="GHEA Grapalat" w:hAnsi="GHEA Grapalat" w:cs="Sylfaen"/>
                <w:bCs/>
                <w:i/>
                <w:sz w:val="20"/>
                <w:szCs w:val="20"/>
                <w:lang w:val="hy-AM"/>
              </w:rPr>
              <w:t xml:space="preserve">պայմանագրի կատարման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7325FC" w14:paraId="2574300E" w14:textId="77777777" w:rsidTr="00E42C63">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3463A99C" w14:textId="77777777" w:rsidR="007325FC" w:rsidRDefault="007325FC" w:rsidP="00E42C6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proofErr w:type="gramStart"/>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proofErr w:type="gram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6E6EA31B" w14:textId="77777777" w:rsidR="007325FC" w:rsidRDefault="007325FC" w:rsidP="00E42C63">
            <w:pPr>
              <w:rPr>
                <w:rFonts w:ascii="GHEA Grapalat" w:hAnsi="GHEA Grapalat" w:cs="Arial"/>
                <w:sz w:val="20"/>
                <w:szCs w:val="20"/>
              </w:rPr>
            </w:pPr>
          </w:p>
        </w:tc>
      </w:tr>
      <w:tr w:rsidR="007325FC" w14:paraId="26427AA3" w14:textId="77777777" w:rsidTr="00E42C63">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75645CA1" w14:textId="77777777" w:rsidR="007325FC" w:rsidRDefault="007325FC" w:rsidP="00E42C63">
            <w:pPr>
              <w:rPr>
                <w:rFonts w:ascii="GHEA Grapalat" w:hAnsi="GHEA Grapalat" w:cs="Arial"/>
                <w:sz w:val="20"/>
                <w:szCs w:val="20"/>
                <w:lang w:val="hy-AM"/>
              </w:rPr>
            </w:pPr>
          </w:p>
        </w:tc>
      </w:tr>
      <w:tr w:rsidR="007325FC" w14:paraId="16FC95FA"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7734A" w14:textId="77777777" w:rsidR="007325FC" w:rsidRDefault="007325FC" w:rsidP="00E42C63">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1EBEC0F1" w14:textId="77777777" w:rsidR="007325FC" w:rsidRDefault="007325FC" w:rsidP="00E42C63">
            <w:pPr>
              <w:rPr>
                <w:rFonts w:ascii="GHEA Grapalat" w:hAnsi="GHEA Grapalat" w:cs="Sylfaen"/>
                <w:sz w:val="20"/>
                <w:szCs w:val="20"/>
                <w:lang w:val="ru-RU"/>
              </w:rPr>
            </w:pPr>
          </w:p>
        </w:tc>
      </w:tr>
      <w:tr w:rsidR="007325FC" w14:paraId="50DB3632" w14:textId="77777777" w:rsidTr="00E42C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1242AD" w14:textId="77777777" w:rsidR="007325FC" w:rsidRDefault="007325FC" w:rsidP="00E42C63">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1E94E328" w14:textId="77777777" w:rsidR="007325FC" w:rsidRDefault="007325FC" w:rsidP="00E42C63">
            <w:pPr>
              <w:rPr>
                <w:rFonts w:ascii="GHEA Grapalat" w:hAnsi="GHEA Grapalat" w:cs="Sylfaen"/>
                <w:sz w:val="20"/>
                <w:szCs w:val="20"/>
                <w:lang w:val="hy-AM"/>
              </w:rPr>
            </w:pPr>
          </w:p>
        </w:tc>
      </w:tr>
      <w:tr w:rsidR="007325FC" w14:paraId="3F5C2856"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04BAECA4" w14:textId="77777777" w:rsidR="007325FC" w:rsidRDefault="007325FC" w:rsidP="00E42C63">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12150634" w14:textId="77777777" w:rsidR="007325FC" w:rsidRDefault="007325FC" w:rsidP="00E42C63">
            <w:pPr>
              <w:rPr>
                <w:rFonts w:ascii="GHEA Grapalat" w:hAnsi="GHEA Grapalat" w:cs="Sylfaen"/>
                <w:sz w:val="20"/>
                <w:szCs w:val="20"/>
              </w:rPr>
            </w:pPr>
          </w:p>
          <w:p w14:paraId="4B9BBC53" w14:textId="77777777" w:rsidR="007325FC" w:rsidRDefault="007325FC" w:rsidP="00E42C63">
            <w:pPr>
              <w:jc w:val="right"/>
              <w:rPr>
                <w:rFonts w:ascii="GHEA Grapalat" w:hAnsi="GHEA Grapalat" w:cs="Tahoma"/>
                <w:sz w:val="20"/>
                <w:szCs w:val="20"/>
              </w:rPr>
            </w:pPr>
            <w:r>
              <w:rPr>
                <w:rFonts w:ascii="GHEA Grapalat" w:hAnsi="GHEA Grapalat" w:cs="Tahoma"/>
                <w:sz w:val="20"/>
                <w:szCs w:val="20"/>
              </w:rPr>
              <w:t>/____________________/</w:t>
            </w:r>
          </w:p>
          <w:p w14:paraId="3094A846" w14:textId="77777777" w:rsidR="007325FC" w:rsidRDefault="007325FC" w:rsidP="00E42C63">
            <w:pPr>
              <w:rPr>
                <w:rFonts w:ascii="GHEA Grapalat" w:hAnsi="GHEA Grapalat" w:cs="Tahoma"/>
                <w:sz w:val="20"/>
                <w:szCs w:val="20"/>
              </w:rPr>
            </w:pPr>
          </w:p>
          <w:p w14:paraId="52086364" w14:textId="77777777" w:rsidR="007325FC" w:rsidRDefault="007325FC" w:rsidP="00E42C63">
            <w:pPr>
              <w:rPr>
                <w:rFonts w:ascii="GHEA Grapalat" w:hAnsi="GHEA Grapalat" w:cs="Sylfaen"/>
                <w:sz w:val="20"/>
                <w:szCs w:val="20"/>
              </w:rPr>
            </w:pPr>
          </w:p>
          <w:p w14:paraId="26D9C4A1" w14:textId="77777777" w:rsidR="007325FC" w:rsidRDefault="007325FC" w:rsidP="00E42C63">
            <w:pPr>
              <w:jc w:val="right"/>
              <w:rPr>
                <w:rFonts w:ascii="GHEA Grapalat" w:hAnsi="GHEA Grapalat" w:cs="Sylfaen"/>
                <w:sz w:val="20"/>
                <w:szCs w:val="20"/>
              </w:rPr>
            </w:pPr>
            <w:r>
              <w:rPr>
                <w:rFonts w:ascii="GHEA Grapalat" w:hAnsi="GHEA Grapalat" w:cs="Tahoma"/>
                <w:sz w:val="20"/>
                <w:szCs w:val="20"/>
              </w:rPr>
              <w:t>/____________________/</w:t>
            </w:r>
          </w:p>
          <w:p w14:paraId="0B590B0A" w14:textId="77777777" w:rsidR="007325FC" w:rsidRDefault="007325FC" w:rsidP="00E42C63">
            <w:pPr>
              <w:rPr>
                <w:rFonts w:ascii="GHEA Grapalat" w:hAnsi="GHEA Grapalat" w:cs="Sylfaen"/>
                <w:sz w:val="20"/>
                <w:szCs w:val="20"/>
              </w:rPr>
            </w:pPr>
          </w:p>
          <w:p w14:paraId="72093B19" w14:textId="77777777" w:rsidR="007325FC" w:rsidRDefault="007325FC" w:rsidP="00E42C63">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672D1E53"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Կ.Տ.</w:t>
            </w:r>
          </w:p>
          <w:p w14:paraId="48F133E3" w14:textId="77777777" w:rsidR="007325FC" w:rsidRDefault="007325FC" w:rsidP="00E42C6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8606E38" w14:textId="77777777" w:rsidR="007325FC" w:rsidRDefault="007325FC" w:rsidP="00E42C63">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ստորագրությունները`</w:t>
            </w:r>
          </w:p>
          <w:p w14:paraId="5671439E" w14:textId="77777777" w:rsidR="007325FC" w:rsidRDefault="007325FC" w:rsidP="00E42C63">
            <w:pPr>
              <w:jc w:val="right"/>
              <w:rPr>
                <w:rFonts w:ascii="GHEA Grapalat" w:hAnsi="GHEA Grapalat" w:cs="Sylfaen"/>
                <w:sz w:val="20"/>
                <w:szCs w:val="20"/>
              </w:rPr>
            </w:pPr>
          </w:p>
          <w:p w14:paraId="523BE61B" w14:textId="77777777" w:rsidR="007325FC" w:rsidRDefault="007325FC" w:rsidP="00E42C63">
            <w:pPr>
              <w:rPr>
                <w:rFonts w:ascii="GHEA Grapalat" w:hAnsi="GHEA Grapalat" w:cs="Sylfaen"/>
                <w:sz w:val="20"/>
                <w:szCs w:val="20"/>
              </w:rPr>
            </w:pPr>
            <w:r>
              <w:rPr>
                <w:rFonts w:ascii="GHEA Grapalat" w:hAnsi="GHEA Grapalat" w:cs="Tahoma"/>
                <w:sz w:val="20"/>
                <w:szCs w:val="20"/>
              </w:rPr>
              <w:t xml:space="preserve">                                               /____________________/</w:t>
            </w:r>
          </w:p>
          <w:p w14:paraId="5EF76E40" w14:textId="77777777" w:rsidR="007325FC" w:rsidRDefault="007325FC" w:rsidP="00E42C63">
            <w:pPr>
              <w:jc w:val="right"/>
              <w:rPr>
                <w:rFonts w:ascii="GHEA Grapalat" w:hAnsi="GHEA Grapalat" w:cs="Tahoma"/>
                <w:sz w:val="20"/>
                <w:szCs w:val="20"/>
              </w:rPr>
            </w:pPr>
          </w:p>
          <w:p w14:paraId="554D8249" w14:textId="77777777" w:rsidR="007325FC" w:rsidRDefault="007325FC" w:rsidP="00E42C63">
            <w:pPr>
              <w:jc w:val="right"/>
              <w:rPr>
                <w:rFonts w:ascii="GHEA Grapalat" w:hAnsi="GHEA Grapalat" w:cs="Tahoma"/>
                <w:sz w:val="20"/>
                <w:szCs w:val="20"/>
              </w:rPr>
            </w:pPr>
          </w:p>
          <w:p w14:paraId="198C2016" w14:textId="77777777" w:rsidR="007325FC" w:rsidRDefault="007325FC" w:rsidP="00E42C63">
            <w:pPr>
              <w:jc w:val="right"/>
              <w:rPr>
                <w:rFonts w:ascii="GHEA Grapalat" w:hAnsi="GHEA Grapalat" w:cs="Sylfaen"/>
                <w:sz w:val="20"/>
                <w:szCs w:val="20"/>
              </w:rPr>
            </w:pPr>
            <w:r>
              <w:rPr>
                <w:rFonts w:ascii="GHEA Grapalat" w:hAnsi="GHEA Grapalat" w:cs="Tahoma"/>
                <w:sz w:val="20"/>
                <w:szCs w:val="20"/>
              </w:rPr>
              <w:t>/____________________/</w:t>
            </w:r>
          </w:p>
          <w:p w14:paraId="2FB79F3F" w14:textId="77777777" w:rsidR="007325FC" w:rsidRDefault="007325FC" w:rsidP="00E42C63">
            <w:pPr>
              <w:jc w:val="right"/>
              <w:rPr>
                <w:rFonts w:ascii="GHEA Grapalat" w:hAnsi="GHEA Grapalat" w:cs="Sylfaen"/>
                <w:sz w:val="20"/>
                <w:szCs w:val="20"/>
              </w:rPr>
            </w:pPr>
          </w:p>
          <w:p w14:paraId="3264F0A8" w14:textId="77777777" w:rsidR="007325FC" w:rsidRDefault="007325FC" w:rsidP="00E42C63">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65711C6B" w14:textId="77777777" w:rsidR="007325FC" w:rsidRDefault="007325FC" w:rsidP="00E42C63">
            <w:pPr>
              <w:jc w:val="right"/>
              <w:rPr>
                <w:rFonts w:ascii="GHEA Grapalat" w:hAnsi="GHEA Grapalat" w:cs="Sylfaen"/>
                <w:sz w:val="20"/>
                <w:szCs w:val="20"/>
              </w:rPr>
            </w:pPr>
          </w:p>
        </w:tc>
      </w:tr>
      <w:tr w:rsidR="007325FC" w14:paraId="21561230" w14:textId="77777777" w:rsidTr="00E42C63">
        <w:trPr>
          <w:trHeight w:val="2058"/>
        </w:trPr>
        <w:tc>
          <w:tcPr>
            <w:tcW w:w="5616" w:type="dxa"/>
            <w:tcBorders>
              <w:top w:val="single" w:sz="4" w:space="0" w:color="auto"/>
              <w:left w:val="single" w:sz="4" w:space="0" w:color="auto"/>
              <w:bottom w:val="nil"/>
              <w:right w:val="single" w:sz="4" w:space="0" w:color="auto"/>
            </w:tcBorders>
            <w:noWrap/>
            <w:vAlign w:val="bottom"/>
          </w:tcPr>
          <w:p w14:paraId="4D84418F" w14:textId="77777777" w:rsidR="007325FC" w:rsidRDefault="007325FC"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65D3EE61" w14:textId="77777777" w:rsidR="007325FC" w:rsidRDefault="007325FC" w:rsidP="00E42C63">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0E6CDA81" w14:textId="77777777" w:rsidR="007325FC" w:rsidRDefault="007325FC" w:rsidP="00E42C63">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0107437C"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
          <w:p w14:paraId="0EB49D81"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420B0CD8" w14:textId="77777777" w:rsidR="007325FC" w:rsidRDefault="007325FC" w:rsidP="00E42C63">
            <w:pPr>
              <w:rPr>
                <w:rFonts w:ascii="GHEA Grapalat" w:hAnsi="GHEA Grapalat" w:cs="Tahoma"/>
                <w:sz w:val="20"/>
                <w:szCs w:val="20"/>
              </w:rPr>
            </w:pPr>
          </w:p>
          <w:p w14:paraId="3CF89B8A" w14:textId="77777777" w:rsidR="007325FC" w:rsidRDefault="007325FC" w:rsidP="00E42C63">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2873CFDB" w14:textId="77777777" w:rsidR="007325FC" w:rsidRDefault="007325FC" w:rsidP="00E42C63">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7DF9CC69" w14:textId="77777777" w:rsidR="007325FC" w:rsidRDefault="007325FC" w:rsidP="00E42C63">
            <w:pPr>
              <w:jc w:val="right"/>
              <w:rPr>
                <w:rFonts w:ascii="GHEA Grapalat" w:hAnsi="GHEA Grapalat" w:cs="Tahoma"/>
                <w:sz w:val="20"/>
                <w:szCs w:val="20"/>
              </w:rPr>
            </w:pPr>
          </w:p>
          <w:p w14:paraId="7323DFC3" w14:textId="77777777" w:rsidR="007325FC" w:rsidRDefault="007325FC" w:rsidP="00E42C63">
            <w:pPr>
              <w:jc w:val="right"/>
              <w:rPr>
                <w:rFonts w:ascii="GHEA Grapalat" w:hAnsi="GHEA Grapalat" w:cs="Tahoma"/>
                <w:sz w:val="20"/>
                <w:szCs w:val="20"/>
              </w:rPr>
            </w:pPr>
          </w:p>
          <w:p w14:paraId="424C335A" w14:textId="77777777" w:rsidR="007325FC" w:rsidRDefault="007325FC" w:rsidP="00E42C63">
            <w:pPr>
              <w:jc w:val="right"/>
              <w:rPr>
                <w:rFonts w:ascii="GHEA Grapalat" w:hAnsi="GHEA Grapalat" w:cs="Tahoma"/>
                <w:sz w:val="20"/>
                <w:szCs w:val="20"/>
              </w:rPr>
            </w:pPr>
            <w:r>
              <w:rPr>
                <w:rFonts w:ascii="GHEA Grapalat" w:hAnsi="GHEA Grapalat" w:cs="Tahoma"/>
                <w:sz w:val="20"/>
                <w:szCs w:val="20"/>
              </w:rPr>
              <w:t>/____________________/</w:t>
            </w:r>
          </w:p>
          <w:p w14:paraId="005AD2C0" w14:textId="77777777" w:rsidR="007325FC" w:rsidRDefault="007325FC" w:rsidP="00E42C63">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3753B511" w14:textId="77777777" w:rsidR="007325FC" w:rsidRDefault="007325FC" w:rsidP="00E42C63">
            <w:pPr>
              <w:jc w:val="right"/>
              <w:rPr>
                <w:rFonts w:ascii="GHEA Grapalat" w:hAnsi="GHEA Grapalat" w:cs="Arial"/>
                <w:sz w:val="20"/>
                <w:szCs w:val="20"/>
                <w:lang w:val="hy-AM"/>
              </w:rPr>
            </w:pPr>
          </w:p>
        </w:tc>
      </w:tr>
      <w:tr w:rsidR="007325FC" w14:paraId="416DF675" w14:textId="77777777" w:rsidTr="00E42C63">
        <w:trPr>
          <w:trHeight w:val="2194"/>
        </w:trPr>
        <w:tc>
          <w:tcPr>
            <w:tcW w:w="5616" w:type="dxa"/>
            <w:tcBorders>
              <w:top w:val="nil"/>
              <w:left w:val="single" w:sz="4" w:space="0" w:color="auto"/>
              <w:bottom w:val="single" w:sz="4" w:space="0" w:color="auto"/>
              <w:right w:val="single" w:sz="4" w:space="0" w:color="auto"/>
            </w:tcBorders>
            <w:noWrap/>
            <w:vAlign w:val="bottom"/>
          </w:tcPr>
          <w:p w14:paraId="7E048876" w14:textId="77777777" w:rsidR="007325FC" w:rsidRDefault="007325FC" w:rsidP="00E42C63">
            <w:pPr>
              <w:rPr>
                <w:rFonts w:ascii="GHEA Grapalat" w:hAnsi="GHEA Grapalat" w:cs="Sylfaen"/>
                <w:sz w:val="20"/>
                <w:szCs w:val="20"/>
              </w:rPr>
            </w:pPr>
            <w:r>
              <w:rPr>
                <w:rFonts w:ascii="GHEA Grapalat" w:hAnsi="GHEA Grapalat" w:cs="Sylfaen"/>
                <w:sz w:val="20"/>
                <w:szCs w:val="20"/>
              </w:rPr>
              <w:lastRenderedPageBreak/>
              <w:t>24.բ.                                                       Կ.Տ.</w:t>
            </w:r>
          </w:p>
          <w:p w14:paraId="0EF40C95" w14:textId="77777777" w:rsidR="007325FC" w:rsidRDefault="007325FC" w:rsidP="00E42C63">
            <w:pPr>
              <w:rPr>
                <w:rFonts w:ascii="GHEA Grapalat" w:hAnsi="GHEA Grapalat" w:cs="Sylfaen"/>
                <w:sz w:val="20"/>
                <w:szCs w:val="20"/>
              </w:rPr>
            </w:pPr>
          </w:p>
          <w:p w14:paraId="43937164" w14:textId="77777777" w:rsidR="007325FC" w:rsidRDefault="007325FC" w:rsidP="00E42C63">
            <w:pPr>
              <w:rPr>
                <w:rFonts w:ascii="GHEA Grapalat" w:hAnsi="GHEA Grapalat" w:cs="Sylfaen"/>
                <w:sz w:val="20"/>
                <w:szCs w:val="20"/>
              </w:rPr>
            </w:pPr>
          </w:p>
          <w:p w14:paraId="0A71EB30" w14:textId="77777777" w:rsidR="007325FC" w:rsidRDefault="007325FC" w:rsidP="00E42C63">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4F584C74" w14:textId="77777777" w:rsidR="007325FC" w:rsidRDefault="007325FC" w:rsidP="00E42C63">
            <w:pPr>
              <w:rPr>
                <w:rFonts w:ascii="GHEA Grapalat" w:hAnsi="GHEA Grapalat" w:cs="Sylfaen"/>
                <w:sz w:val="20"/>
                <w:szCs w:val="20"/>
              </w:rPr>
            </w:pPr>
          </w:p>
          <w:p w14:paraId="0979EAF1"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
          <w:p w14:paraId="2536C923" w14:textId="77777777" w:rsidR="007325FC" w:rsidRDefault="007325FC" w:rsidP="00E42C6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1CF1649"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23.բ.                                                                 Կ.Տ.    </w:t>
            </w:r>
          </w:p>
          <w:p w14:paraId="4096CECD" w14:textId="77777777" w:rsidR="007325FC" w:rsidRDefault="007325FC" w:rsidP="00E42C63">
            <w:pPr>
              <w:rPr>
                <w:rFonts w:ascii="GHEA Grapalat" w:hAnsi="GHEA Grapalat" w:cs="Sylfaen"/>
                <w:sz w:val="20"/>
                <w:szCs w:val="20"/>
              </w:rPr>
            </w:pPr>
          </w:p>
          <w:p w14:paraId="748877F8" w14:textId="77777777" w:rsidR="007325FC" w:rsidRDefault="007325FC" w:rsidP="00E42C63">
            <w:pPr>
              <w:rPr>
                <w:rFonts w:ascii="GHEA Grapalat" w:hAnsi="GHEA Grapalat" w:cs="Sylfaen"/>
                <w:sz w:val="20"/>
                <w:szCs w:val="20"/>
              </w:rPr>
            </w:pPr>
            <w:r>
              <w:rPr>
                <w:rFonts w:ascii="GHEA Grapalat" w:hAnsi="GHEA Grapalat" w:cs="Sylfaen"/>
                <w:sz w:val="20"/>
                <w:szCs w:val="20"/>
              </w:rPr>
              <w:t xml:space="preserve">                     </w:t>
            </w:r>
          </w:p>
          <w:p w14:paraId="326F5BB5" w14:textId="77777777" w:rsidR="007325FC" w:rsidRDefault="007325FC" w:rsidP="00E42C63">
            <w:pPr>
              <w:rPr>
                <w:rFonts w:ascii="GHEA Grapalat" w:hAnsi="GHEA Grapalat" w:cs="Sylfaen"/>
                <w:sz w:val="20"/>
                <w:szCs w:val="20"/>
              </w:rPr>
            </w:pPr>
            <w:r>
              <w:rPr>
                <w:rFonts w:ascii="GHEA Grapalat" w:hAnsi="GHEA Grapalat" w:cs="Sylfaen"/>
                <w:sz w:val="20"/>
                <w:szCs w:val="20"/>
              </w:rPr>
              <w:t>23.</w:t>
            </w:r>
            <w:proofErr w:type="gramStart"/>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proofErr w:type="gram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751DF6E8" w14:textId="77777777" w:rsidR="007325FC" w:rsidRDefault="007325FC" w:rsidP="00E42C63">
            <w:pPr>
              <w:rPr>
                <w:rFonts w:ascii="GHEA Grapalat" w:hAnsi="GHEA Grapalat" w:cs="Sylfaen"/>
                <w:sz w:val="20"/>
                <w:szCs w:val="20"/>
              </w:rPr>
            </w:pPr>
          </w:p>
          <w:p w14:paraId="19961F6A" w14:textId="77777777" w:rsidR="007325FC" w:rsidRDefault="007325FC" w:rsidP="00E42C63">
            <w:pPr>
              <w:rPr>
                <w:rFonts w:ascii="GHEA Grapalat" w:hAnsi="GHEA Grapalat" w:cs="Sylfaen"/>
                <w:sz w:val="20"/>
                <w:szCs w:val="20"/>
              </w:rPr>
            </w:pPr>
          </w:p>
          <w:p w14:paraId="2F3FE62C" w14:textId="77777777" w:rsidR="007325FC" w:rsidRDefault="007325FC" w:rsidP="00E42C63">
            <w:pPr>
              <w:jc w:val="right"/>
              <w:rPr>
                <w:rFonts w:ascii="GHEA Grapalat" w:hAnsi="GHEA Grapalat" w:cs="Arial"/>
                <w:sz w:val="20"/>
                <w:szCs w:val="20"/>
              </w:rPr>
            </w:pPr>
          </w:p>
        </w:tc>
      </w:tr>
    </w:tbl>
    <w:p w14:paraId="3294C37E"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101C7C36"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2FD5E960"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3C66E5D6"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528C140A"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62E9A08B" w14:textId="77777777" w:rsidR="007325FC" w:rsidRDefault="007325FC" w:rsidP="007325FC">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7C0D754" w14:textId="77777777" w:rsidR="007325FC" w:rsidRDefault="007325FC" w:rsidP="007325FC">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7C117B64" w14:textId="77777777" w:rsidR="007325FC" w:rsidRDefault="007325FC" w:rsidP="007325FC">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7325FC" w14:paraId="2973AC2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5B7AF47" w14:textId="77777777" w:rsidR="007325FC" w:rsidRDefault="007325FC" w:rsidP="00E42C63">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32CC0BB0" w14:textId="77777777" w:rsidR="007325FC" w:rsidRDefault="007325FC" w:rsidP="00E42C63">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8E9310F" w14:textId="77777777" w:rsidR="007325FC" w:rsidRDefault="007325FC" w:rsidP="00E42C63">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050BE94A" w14:textId="77777777" w:rsidR="007325FC" w:rsidRDefault="007325FC" w:rsidP="00E42C63">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017162" w14:textId="77777777" w:rsidR="007325FC" w:rsidRDefault="007325FC" w:rsidP="00E42C63">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13678A9B" w14:textId="77777777" w:rsidR="007325FC" w:rsidRDefault="007325FC" w:rsidP="00E42C63">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63D1329" w14:textId="77777777" w:rsidR="007325FC" w:rsidRDefault="007325FC" w:rsidP="00E42C63">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7014BDDE" w14:textId="77777777" w:rsidR="007325FC" w:rsidRDefault="007325FC" w:rsidP="00E42C63">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66C4F3C5" w14:textId="77777777" w:rsidR="007325FC" w:rsidRDefault="007325FC" w:rsidP="00E42C63">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2CC8ABCD" w14:textId="77777777" w:rsidR="007325FC" w:rsidRDefault="007325FC" w:rsidP="00E42C63">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7325FC" w14:paraId="586EF84A"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59FC4A8" w14:textId="77777777" w:rsidR="007325FC" w:rsidRDefault="007325FC" w:rsidP="00E42C63">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D484A3A" w14:textId="77777777" w:rsidR="007325FC" w:rsidRDefault="007325FC" w:rsidP="00E42C63">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0954942D" w14:textId="77777777" w:rsidR="007325FC" w:rsidRDefault="007325FC" w:rsidP="00E42C63">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0CC534A1" w14:textId="77777777" w:rsidR="007325FC" w:rsidRDefault="007325FC" w:rsidP="00E42C63">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0480B366" w14:textId="77777777" w:rsidR="007325FC" w:rsidRDefault="007325FC" w:rsidP="00E42C63">
            <w:pPr>
              <w:jc w:val="center"/>
              <w:rPr>
                <w:rFonts w:ascii="GHEA Grapalat" w:hAnsi="GHEA Grapalat"/>
                <w:b/>
                <w:sz w:val="20"/>
                <w:szCs w:val="20"/>
              </w:rPr>
            </w:pPr>
            <w:r>
              <w:rPr>
                <w:rFonts w:ascii="GHEA Grapalat" w:hAnsi="GHEA Grapalat"/>
                <w:b/>
                <w:sz w:val="20"/>
                <w:szCs w:val="20"/>
              </w:rPr>
              <w:t>5</w:t>
            </w:r>
          </w:p>
        </w:tc>
      </w:tr>
      <w:tr w:rsidR="007325FC" w14:paraId="1908495C"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4381D7A"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7CFAF0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257B8ED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023B76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53EE5F2"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7325FC" w14:paraId="795ACE2C" w14:textId="77777777" w:rsidTr="00E42C63">
        <w:tc>
          <w:tcPr>
            <w:tcW w:w="720" w:type="dxa"/>
            <w:tcBorders>
              <w:top w:val="single" w:sz="4" w:space="0" w:color="auto"/>
              <w:left w:val="single" w:sz="4" w:space="0" w:color="auto"/>
              <w:bottom w:val="single" w:sz="4" w:space="0" w:color="auto"/>
              <w:right w:val="single" w:sz="4" w:space="0" w:color="auto"/>
            </w:tcBorders>
          </w:tcPr>
          <w:p w14:paraId="6DF31D18" w14:textId="77777777" w:rsidR="007325FC" w:rsidRDefault="007325FC" w:rsidP="0015595A">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22B01749" w14:textId="77777777" w:rsidR="007325FC" w:rsidRDefault="007325FC" w:rsidP="00E42C63">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879FED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B328E9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D94324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7325FC" w14:paraId="1E263F10" w14:textId="77777777" w:rsidTr="00E42C63">
        <w:tc>
          <w:tcPr>
            <w:tcW w:w="720" w:type="dxa"/>
            <w:tcBorders>
              <w:top w:val="single" w:sz="4" w:space="0" w:color="auto"/>
              <w:left w:val="single" w:sz="4" w:space="0" w:color="auto"/>
              <w:bottom w:val="single" w:sz="4" w:space="0" w:color="auto"/>
              <w:right w:val="single" w:sz="4" w:space="0" w:color="auto"/>
            </w:tcBorders>
          </w:tcPr>
          <w:p w14:paraId="2BA46725" w14:textId="77777777" w:rsidR="007325FC" w:rsidRDefault="007325FC" w:rsidP="0015595A">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5D15C557" w14:textId="77777777" w:rsidR="007325FC" w:rsidRDefault="007325FC" w:rsidP="00E42C63">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407EB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49D95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C24CF67" w14:textId="77777777" w:rsidR="007325FC" w:rsidRDefault="007325FC" w:rsidP="00E42C6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0B357DC2" w14:textId="77777777" w:rsidR="007325FC" w:rsidRDefault="007325FC" w:rsidP="00E42C63">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7325FC" w14:paraId="33B98DE4" w14:textId="77777777" w:rsidTr="00E42C63">
        <w:tc>
          <w:tcPr>
            <w:tcW w:w="720" w:type="dxa"/>
            <w:tcBorders>
              <w:top w:val="single" w:sz="4" w:space="0" w:color="auto"/>
              <w:left w:val="single" w:sz="4" w:space="0" w:color="auto"/>
              <w:bottom w:val="single" w:sz="4" w:space="0" w:color="auto"/>
              <w:right w:val="single" w:sz="4" w:space="0" w:color="auto"/>
            </w:tcBorders>
          </w:tcPr>
          <w:p w14:paraId="3C4E1C82" w14:textId="77777777" w:rsidR="007325FC" w:rsidRDefault="007325FC" w:rsidP="0015595A">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1BA87CF2" w14:textId="77777777" w:rsidR="007325FC" w:rsidRPr="0015595A" w:rsidRDefault="007325FC" w:rsidP="00E42C63">
            <w:pPr>
              <w:jc w:val="both"/>
              <w:rPr>
                <w:rFonts w:ascii="GHEA Grapalat" w:hAnsi="GHEA Grapalat"/>
                <w:sz w:val="20"/>
                <w:szCs w:val="20"/>
                <w:lang w:val="hy-AM"/>
              </w:rPr>
            </w:pPr>
            <w:r>
              <w:rPr>
                <w:rFonts w:ascii="GHEA Grapalat" w:hAnsi="GHEA Grapalat" w:cs="Sylfaen"/>
                <w:sz w:val="20"/>
                <w:szCs w:val="20"/>
                <w:lang w:val="hy-AM"/>
              </w:rPr>
              <w:t>Վճարողի անվանումը</w:t>
            </w:r>
            <w:r w:rsidRPr="0015595A">
              <w:rPr>
                <w:rFonts w:ascii="GHEA Grapalat" w:hAnsi="GHEA Grapalat" w:cs="Sylfaen"/>
                <w:sz w:val="20"/>
                <w:szCs w:val="20"/>
                <w:lang w:val="hy-AM"/>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9CE21F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F9B03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CEACDC7"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6E53F48" w14:textId="77777777" w:rsidR="007325FC" w:rsidRDefault="007325FC" w:rsidP="00E42C63">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0BDCC59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70852A68"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FB8DC0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31DDE95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94C63B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299A85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290B7F3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F93EDC5"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59156AD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5B0B6D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764005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26D20E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F952DD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5952912C"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91C6E72"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12C5E2D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C9CC46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284D6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62E776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A6B3F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161F2BF9"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F9836A6"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1D756D3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CEB10C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0EF4E3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1797E54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9448E9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55ED5A04"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4E69F43"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5E78A2D5" w14:textId="77777777" w:rsidR="007325FC" w:rsidRDefault="007325FC" w:rsidP="00E42C63">
            <w:pPr>
              <w:jc w:val="center"/>
              <w:rPr>
                <w:rFonts w:ascii="GHEA Grapalat" w:hAnsi="GHEA Grapalat"/>
                <w:sz w:val="20"/>
                <w:szCs w:val="20"/>
              </w:rPr>
            </w:pPr>
            <w:proofErr w:type="spellStart"/>
            <w:proofErr w:type="gramStart"/>
            <w:r>
              <w:rPr>
                <w:rFonts w:ascii="GHEA Grapalat" w:hAnsi="GHEA Grapalat"/>
                <w:sz w:val="20"/>
                <w:szCs w:val="20"/>
              </w:rPr>
              <w:t>շահառու</w:t>
            </w:r>
            <w:proofErr w:type="spellEnd"/>
            <w:r>
              <w:rPr>
                <w:rFonts w:ascii="GHEA Grapalat" w:hAnsi="GHEA Grapalat" w:cs="Sylfaen"/>
                <w:sz w:val="20"/>
                <w:szCs w:val="20"/>
                <w:lang w:val="hy-AM"/>
              </w:rPr>
              <w:t>ի  անվանումը</w:t>
            </w:r>
            <w:proofErr w:type="gramEnd"/>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50BA8E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5AC85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4C443B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6781D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3D9CB85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DA332C8"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8DFE8A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50ECA81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F8F29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67E5C58" w14:textId="77777777" w:rsidR="007325FC" w:rsidRDefault="007325FC" w:rsidP="00E42C63">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8A99A9A" w14:textId="77777777" w:rsidR="007325FC" w:rsidRDefault="007325FC" w:rsidP="00E42C63">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7325FC" w14:paraId="2C28426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059F7B8"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681143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30F0D7D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965CB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D6F454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30C261A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7F57C64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F88D00D"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5EA239A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08A4E4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4E8C8E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16F8BE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331BC83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55F9BEA"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1FED4A5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D496F0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362D3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A70D18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522CCE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7325FC" w14:paraId="3FA9007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BDC709F"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62D955A8"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6B7FC5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B57E46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5E12A1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A19824F"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7325FC" w:rsidRPr="0015595A" w14:paraId="7E693B6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184BBE9"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6C29C730"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19CB6BB5"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BEFCE8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ոչ պարտադիր</w:t>
            </w:r>
          </w:p>
          <w:p w14:paraId="29D3E239"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409A66DE"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7325FC" w14:paraId="64F1268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6188F59"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7401457"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058FA4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085C01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626434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rsidRPr="0015595A" w14:paraId="4BBDA4AB"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12611544"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317998F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EDE53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1804720"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11357B08"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7325FC" w14:paraId="0385753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56307E4"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03329285" w14:textId="77777777" w:rsidR="007325FC" w:rsidRDefault="007325FC" w:rsidP="00E42C63">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462B9FE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150F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1ACA0A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proofErr w:type="gram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669BD69F"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7325FC" w:rsidRPr="0015595A" w14:paraId="74BA4665"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1EDB411"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0721ACCC" w14:textId="77777777" w:rsidR="007325FC" w:rsidRDefault="007325FC" w:rsidP="00E42C63">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31EEBF9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F37CCA8" w14:textId="77777777" w:rsidR="007325FC" w:rsidRDefault="007325FC" w:rsidP="00E42C63">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0AB31E9A" w14:textId="77777777" w:rsidR="007325FC" w:rsidRDefault="007325FC" w:rsidP="00E42C63">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14A9BE0F" w14:textId="77777777" w:rsidR="007325FC" w:rsidRDefault="007325FC" w:rsidP="00E42C63">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4EECFD32"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7325FC" w14:paraId="06A99FCF"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92B8BBA"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069C1BF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DE896F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EF42DD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890509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2370EB34"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3DFBF9C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7325FC" w:rsidRPr="0015595A" w14:paraId="47285F6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464863E"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0F7EBB4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BE3B34B"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61FA9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ED680F6"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61E59FA" w14:textId="77777777" w:rsidR="007325FC" w:rsidRDefault="007325FC" w:rsidP="00E42C6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56E81F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0B7DD3A1"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752C7F9B" w14:textId="77777777" w:rsidR="007325FC" w:rsidRDefault="007325FC" w:rsidP="00E42C63">
            <w:pPr>
              <w:jc w:val="center"/>
              <w:rPr>
                <w:rFonts w:ascii="GHEA Grapalat" w:hAnsi="GHEA Grapalat"/>
                <w:sz w:val="20"/>
                <w:szCs w:val="20"/>
                <w:lang w:val="hy-AM"/>
              </w:rPr>
            </w:pPr>
          </w:p>
        </w:tc>
      </w:tr>
      <w:tr w:rsidR="007325FC" w:rsidRPr="0015595A" w14:paraId="0EBE12A6"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72E01907" w14:textId="77777777" w:rsidR="007325FC" w:rsidRDefault="007325FC" w:rsidP="00E42C63">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1A2D070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C723C6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583239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22FA17BA"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6F6CFE4E"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4364D7F8"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7325FC" w14:paraId="6389B0B2"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2CDE1DB5"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60267375"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E282D0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653C04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76053F9B"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266244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7325FC" w14:paraId="11924D2B"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344C89C3" w14:textId="77777777" w:rsidR="007325FC" w:rsidRDefault="007325FC" w:rsidP="00E42C63">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74DC34C"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D4A230E"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02FD862"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668CEAA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713450A" w14:textId="77777777" w:rsidR="007325FC" w:rsidRDefault="007325FC" w:rsidP="00E42C63">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494C5CD6"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7325FC" w14:paraId="59F8533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34A732C7"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D53D31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w:t>
            </w:r>
            <w:r>
              <w:rPr>
                <w:rFonts w:ascii="GHEA Grapalat" w:hAnsi="GHEA Grapalat"/>
                <w:sz w:val="20"/>
                <w:szCs w:val="20"/>
              </w:rPr>
              <w:lastRenderedPageBreak/>
              <w:t>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3D4CD53"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D5D20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6E821F4"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proofErr w:type="gram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w:t>
            </w:r>
            <w:proofErr w:type="gramEnd"/>
            <w:r>
              <w:rPr>
                <w:rFonts w:ascii="GHEA Grapalat" w:hAnsi="GHEA Grapalat"/>
                <w:sz w:val="20"/>
                <w:szCs w:val="20"/>
                <w:lang w:val="hy-AM"/>
              </w:rPr>
              <w:t xml:space="preserve">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26B5067" w14:textId="77777777" w:rsidR="007325FC" w:rsidRDefault="007325FC" w:rsidP="00E42C63">
            <w:pPr>
              <w:jc w:val="center"/>
              <w:rPr>
                <w:rFonts w:ascii="GHEA Grapalat" w:hAnsi="GHEA Grapalat"/>
                <w:sz w:val="20"/>
                <w:szCs w:val="20"/>
              </w:rPr>
            </w:pPr>
          </w:p>
        </w:tc>
      </w:tr>
      <w:tr w:rsidR="007325FC" w14:paraId="51E5270C" w14:textId="77777777" w:rsidTr="00E42C63">
        <w:tc>
          <w:tcPr>
            <w:tcW w:w="720" w:type="dxa"/>
            <w:tcBorders>
              <w:top w:val="single" w:sz="4" w:space="0" w:color="auto"/>
              <w:left w:val="single" w:sz="4" w:space="0" w:color="auto"/>
              <w:bottom w:val="single" w:sz="4" w:space="0" w:color="auto"/>
              <w:right w:val="single" w:sz="4" w:space="0" w:color="auto"/>
            </w:tcBorders>
            <w:vAlign w:val="center"/>
            <w:hideMark/>
          </w:tcPr>
          <w:p w14:paraId="269C3520" w14:textId="77777777" w:rsidR="007325FC" w:rsidRDefault="007325FC" w:rsidP="00E42C63">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1AEDA8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3C032977"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5A96B1"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E53E3B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352932E" w14:textId="77777777" w:rsidR="007325FC" w:rsidRDefault="007325FC" w:rsidP="00E42C63">
            <w:pPr>
              <w:jc w:val="center"/>
              <w:rPr>
                <w:rFonts w:ascii="GHEA Grapalat" w:hAnsi="GHEA Grapalat"/>
                <w:sz w:val="20"/>
                <w:szCs w:val="20"/>
              </w:rPr>
            </w:pPr>
          </w:p>
        </w:tc>
      </w:tr>
      <w:tr w:rsidR="007325FC" w14:paraId="010C4783"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5F17E14E" w14:textId="77777777" w:rsidR="007325FC" w:rsidRDefault="007325FC" w:rsidP="00E42C63">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322B6765" w14:textId="77777777" w:rsidR="007325FC" w:rsidRDefault="007325FC" w:rsidP="00E42C63">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462A636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34853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0E67EAA"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96461A" w14:textId="77777777" w:rsidR="007325FC" w:rsidRDefault="007325FC" w:rsidP="00E42C63">
            <w:pPr>
              <w:jc w:val="center"/>
              <w:rPr>
                <w:rFonts w:ascii="GHEA Grapalat" w:hAnsi="GHEA Grapalat"/>
                <w:sz w:val="20"/>
                <w:szCs w:val="20"/>
              </w:rPr>
            </w:pPr>
          </w:p>
        </w:tc>
      </w:tr>
      <w:tr w:rsidR="007325FC" w14:paraId="1CF88DF0"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4F202DED"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208EC5ED"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4BD876"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8BBE5A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B66401C"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B66976" w14:textId="77777777" w:rsidR="007325FC" w:rsidRDefault="007325FC" w:rsidP="00E42C63">
            <w:pPr>
              <w:jc w:val="center"/>
              <w:rPr>
                <w:rFonts w:ascii="GHEA Grapalat" w:hAnsi="GHEA Grapalat"/>
                <w:sz w:val="20"/>
                <w:szCs w:val="20"/>
              </w:rPr>
            </w:pPr>
          </w:p>
        </w:tc>
      </w:tr>
      <w:tr w:rsidR="007325FC" w14:paraId="7D7AE0EE"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066A0144"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BBF2F5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0883229"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F93E03"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6BCCE13D"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E9CD6F" w14:textId="77777777" w:rsidR="007325FC" w:rsidRDefault="007325FC" w:rsidP="00E42C63">
            <w:pPr>
              <w:jc w:val="center"/>
              <w:rPr>
                <w:rFonts w:ascii="GHEA Grapalat" w:hAnsi="GHEA Grapalat"/>
                <w:sz w:val="20"/>
                <w:szCs w:val="20"/>
              </w:rPr>
            </w:pPr>
          </w:p>
        </w:tc>
      </w:tr>
      <w:tr w:rsidR="007325FC" w14:paraId="41C6B5FC" w14:textId="77777777" w:rsidTr="00E42C63">
        <w:tc>
          <w:tcPr>
            <w:tcW w:w="720" w:type="dxa"/>
            <w:tcBorders>
              <w:top w:val="single" w:sz="4" w:space="0" w:color="auto"/>
              <w:left w:val="single" w:sz="4" w:space="0" w:color="auto"/>
              <w:bottom w:val="single" w:sz="4" w:space="0" w:color="auto"/>
              <w:right w:val="single" w:sz="4" w:space="0" w:color="auto"/>
            </w:tcBorders>
            <w:hideMark/>
          </w:tcPr>
          <w:p w14:paraId="6E1400D8" w14:textId="77777777" w:rsidR="007325FC" w:rsidRDefault="007325FC" w:rsidP="00E42C63">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10715E60"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83E3EBF" w14:textId="77777777" w:rsidR="007325FC" w:rsidRDefault="007325FC" w:rsidP="00E42C63">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FA163B"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33339E0A" w14:textId="77777777" w:rsidR="007325FC" w:rsidRDefault="007325FC" w:rsidP="00E42C63">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42BFD8" w14:textId="77777777" w:rsidR="007325FC" w:rsidRDefault="007325FC" w:rsidP="00E42C63">
            <w:pPr>
              <w:jc w:val="center"/>
              <w:rPr>
                <w:rFonts w:ascii="GHEA Grapalat" w:hAnsi="GHEA Grapalat"/>
                <w:sz w:val="20"/>
                <w:szCs w:val="20"/>
              </w:rPr>
            </w:pPr>
          </w:p>
        </w:tc>
      </w:tr>
    </w:tbl>
    <w:p w14:paraId="7F404954" w14:textId="77777777" w:rsidR="007325FC" w:rsidRDefault="007325FC" w:rsidP="007325FC">
      <w:pPr>
        <w:pStyle w:val="BodyTextIndent"/>
        <w:spacing w:after="0" w:line="240" w:lineRule="auto"/>
        <w:ind w:firstLine="720"/>
        <w:jc w:val="right"/>
        <w:rPr>
          <w:rFonts w:ascii="GHEA Grapalat" w:hAnsi="GHEA Grapalat" w:cs="Sylfaen"/>
          <w:sz w:val="20"/>
        </w:rPr>
      </w:pPr>
    </w:p>
    <w:p w14:paraId="604A11FA" w14:textId="77777777" w:rsidR="007325FC" w:rsidRDefault="007325FC" w:rsidP="007325FC">
      <w:pPr>
        <w:pStyle w:val="BodyTextIndent"/>
        <w:spacing w:after="0" w:line="240" w:lineRule="auto"/>
        <w:ind w:firstLine="720"/>
        <w:jc w:val="right"/>
        <w:rPr>
          <w:rFonts w:ascii="GHEA Grapalat" w:hAnsi="GHEA Grapalat" w:cs="Sylfaen"/>
          <w:sz w:val="20"/>
        </w:rPr>
      </w:pPr>
    </w:p>
    <w:p w14:paraId="14A08468" w14:textId="77777777" w:rsidR="007325FC" w:rsidRDefault="007325FC" w:rsidP="007325FC">
      <w:pPr>
        <w:pStyle w:val="BodyTextIndent"/>
        <w:spacing w:after="0" w:line="240" w:lineRule="auto"/>
        <w:ind w:firstLine="720"/>
        <w:jc w:val="right"/>
        <w:rPr>
          <w:rFonts w:ascii="GHEA Grapalat" w:hAnsi="GHEA Grapalat" w:cs="Sylfaen"/>
          <w:sz w:val="20"/>
        </w:rPr>
      </w:pPr>
    </w:p>
    <w:p w14:paraId="6D04426D" w14:textId="77777777" w:rsidR="007325FC" w:rsidRDefault="007325FC" w:rsidP="007325FC">
      <w:pPr>
        <w:pStyle w:val="BodyTextIndent"/>
        <w:spacing w:after="0" w:line="240" w:lineRule="auto"/>
        <w:ind w:firstLine="720"/>
        <w:jc w:val="right"/>
        <w:rPr>
          <w:rFonts w:ascii="GHEA Grapalat" w:hAnsi="GHEA Grapalat" w:cs="Sylfaen"/>
          <w:sz w:val="20"/>
        </w:rPr>
      </w:pPr>
    </w:p>
    <w:p w14:paraId="7AF0A010" w14:textId="77777777" w:rsidR="004E191A" w:rsidRDefault="004E191A" w:rsidP="0015595A">
      <w:pPr>
        <w:pStyle w:val="NormalWeb"/>
      </w:pPr>
    </w:p>
    <w:p w14:paraId="2CD09293" w14:textId="77777777" w:rsidR="007325FC" w:rsidRDefault="007325FC" w:rsidP="0015595A">
      <w:pPr>
        <w:pStyle w:val="NormalWeb"/>
      </w:pPr>
    </w:p>
    <w:p w14:paraId="39C38897" w14:textId="77777777" w:rsidR="007325FC" w:rsidRDefault="007325FC" w:rsidP="0015595A">
      <w:pPr>
        <w:pStyle w:val="NormalWeb"/>
      </w:pPr>
    </w:p>
    <w:p w14:paraId="67514CA3" w14:textId="77777777" w:rsidR="007325FC" w:rsidRDefault="007325FC" w:rsidP="0015595A">
      <w:pPr>
        <w:pStyle w:val="NormalWeb"/>
      </w:pPr>
    </w:p>
    <w:p w14:paraId="78E4344A" w14:textId="77777777" w:rsidR="00D86C36" w:rsidRDefault="00D86C36" w:rsidP="0015595A">
      <w:pPr>
        <w:pStyle w:val="NormalWeb"/>
      </w:pPr>
    </w:p>
    <w:p w14:paraId="5CFC893E" w14:textId="77777777" w:rsidR="007325FC" w:rsidRDefault="007325FC" w:rsidP="0015595A">
      <w:pPr>
        <w:pStyle w:val="NormalWeb"/>
      </w:pPr>
    </w:p>
    <w:p w14:paraId="5220F67C" w14:textId="77777777" w:rsidR="004E191A" w:rsidRPr="00E80706" w:rsidRDefault="004E191A" w:rsidP="0015595A">
      <w:pPr>
        <w:pStyle w:val="NormalWeb"/>
      </w:pPr>
      <w:r>
        <w:lastRenderedPageBreak/>
        <w:t xml:space="preserve">Հավելված </w:t>
      </w:r>
      <w:r w:rsidRPr="00E80706">
        <w:t>7</w:t>
      </w:r>
      <w:r>
        <w:rPr>
          <w:rStyle w:val="FootnoteReference"/>
          <w:b/>
          <w:lang w:val="en-US"/>
        </w:rPr>
        <w:footnoteReference w:id="14"/>
      </w:r>
    </w:p>
    <w:p w14:paraId="559CD487" w14:textId="413D9A27" w:rsidR="004E191A" w:rsidRDefault="004E191A" w:rsidP="0015595A">
      <w:pPr>
        <w:pStyle w:val="NormalWeb"/>
      </w:pPr>
      <w:r>
        <w:t>«</w:t>
      </w:r>
      <w:r w:rsidR="008B1CD2">
        <w:t>ԵՔ-ԲՄԱՇՁԲ-</w:t>
      </w:r>
      <w:r w:rsidR="0005598C">
        <w:t>24/42</w:t>
      </w:r>
      <w:r>
        <w:t>»* ծածկագրով</w:t>
      </w:r>
    </w:p>
    <w:p w14:paraId="7C9224F1" w14:textId="77777777" w:rsidR="004E191A" w:rsidRDefault="004E191A" w:rsidP="0015595A">
      <w:pPr>
        <w:pStyle w:val="NormalWeb"/>
      </w:pPr>
      <w:r>
        <w:t>բաց մրցույթի հրավերի</w:t>
      </w:r>
    </w:p>
    <w:p w14:paraId="0DA032F5" w14:textId="77777777" w:rsidR="004E191A" w:rsidRDefault="004E191A" w:rsidP="004E191A">
      <w:pPr>
        <w:jc w:val="right"/>
        <w:rPr>
          <w:rFonts w:ascii="GHEA Grapalat" w:hAnsi="GHEA Grapalat"/>
          <w:lang w:val="es-ES"/>
        </w:rPr>
      </w:pPr>
    </w:p>
    <w:p w14:paraId="55CF88CA" w14:textId="77777777" w:rsidR="004E191A" w:rsidRDefault="004E191A" w:rsidP="004E191A">
      <w:pPr>
        <w:tabs>
          <w:tab w:val="left" w:pos="2268"/>
        </w:tabs>
        <w:ind w:left="-284" w:firstLine="284"/>
        <w:jc w:val="right"/>
        <w:rPr>
          <w:rFonts w:ascii="GHEA Grapalat" w:hAnsi="GHEA Grapalat"/>
          <w:lang w:val="es-ES"/>
        </w:rPr>
      </w:pPr>
    </w:p>
    <w:p w14:paraId="15BF9888" w14:textId="6286A2BE" w:rsidR="004E191A" w:rsidRDefault="004E191A" w:rsidP="004E191A">
      <w:pPr>
        <w:ind w:left="-142" w:firstLine="142"/>
        <w:jc w:val="center"/>
        <w:rPr>
          <w:rFonts w:ascii="GHEA Grapalat" w:hAnsi="GHEA Grapalat"/>
          <w:b/>
          <w:sz w:val="20"/>
          <w:szCs w:val="20"/>
          <w:lang w:val="es-ES"/>
        </w:rPr>
      </w:pPr>
      <w:r>
        <w:rPr>
          <w:rFonts w:ascii="GHEA Grapalat" w:hAnsi="GHEA Grapalat" w:cs="Sylfaen"/>
          <w:b/>
          <w:sz w:val="20"/>
          <w:szCs w:val="20"/>
          <w:lang w:val="pt-BR"/>
        </w:rPr>
        <w:t>ԿԱՊԱԼԱՅԻՆ</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ԱՇԽԱՏԱՆՔՆԵՐԻ</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ԿԱՏԱՐՄԱՆ</w:t>
      </w:r>
    </w:p>
    <w:p w14:paraId="724B6980" w14:textId="198D7E51" w:rsidR="004E191A" w:rsidRDefault="004E191A" w:rsidP="004E191A">
      <w:pPr>
        <w:ind w:left="-142" w:firstLine="142"/>
        <w:jc w:val="center"/>
        <w:rPr>
          <w:rFonts w:ascii="GHEA Grapalat" w:hAnsi="GHEA Grapalat" w:cs="Times Armenian"/>
          <w:b/>
          <w:sz w:val="20"/>
          <w:szCs w:val="20"/>
          <w:lang w:val="es-ES"/>
        </w:rPr>
      </w:pPr>
      <w:r>
        <w:rPr>
          <w:rFonts w:ascii="GHEA Grapalat" w:hAnsi="GHEA Grapalat" w:cs="Sylfaen"/>
          <w:b/>
          <w:sz w:val="20"/>
          <w:szCs w:val="20"/>
          <w:lang w:val="pt-BR"/>
        </w:rPr>
        <w:t>ԳՆՄԱՆ</w:t>
      </w:r>
      <w:r>
        <w:rPr>
          <w:rFonts w:ascii="GHEA Grapalat" w:hAnsi="GHEA Grapalat" w:cs="Times Armenian"/>
          <w:b/>
          <w:sz w:val="20"/>
          <w:szCs w:val="20"/>
          <w:lang w:val="es-ES"/>
        </w:rPr>
        <w:t xml:space="preserve">  </w:t>
      </w:r>
      <w:r>
        <w:rPr>
          <w:rFonts w:ascii="GHEA Grapalat" w:hAnsi="GHEA Grapalat" w:cs="Sylfaen"/>
          <w:b/>
          <w:sz w:val="20"/>
          <w:szCs w:val="20"/>
          <w:lang w:val="pt-BR"/>
        </w:rPr>
        <w:t>ՊԱՅՄԱՆԱԳԻՐ</w:t>
      </w:r>
      <w:r>
        <w:rPr>
          <w:rFonts w:ascii="GHEA Grapalat" w:hAnsi="GHEA Grapalat" w:cs="Times Armenian"/>
          <w:b/>
          <w:sz w:val="20"/>
          <w:szCs w:val="20"/>
          <w:lang w:val="es-ES"/>
        </w:rPr>
        <w:t xml:space="preserve">   </w:t>
      </w:r>
    </w:p>
    <w:p w14:paraId="521B5A5F" w14:textId="77777777" w:rsidR="004E191A" w:rsidRDefault="004E191A" w:rsidP="004E191A">
      <w:pPr>
        <w:ind w:left="-142" w:firstLine="142"/>
        <w:jc w:val="center"/>
        <w:rPr>
          <w:rFonts w:ascii="GHEA Grapalat" w:hAnsi="GHEA Grapalat"/>
          <w:b/>
          <w:sz w:val="20"/>
          <w:szCs w:val="20"/>
          <w:u w:val="single"/>
          <w:lang w:val="es-ES"/>
        </w:rPr>
      </w:pPr>
      <w:r>
        <w:rPr>
          <w:rFonts w:ascii="GHEA Grapalat" w:hAnsi="GHEA Grapalat"/>
          <w:b/>
          <w:sz w:val="20"/>
          <w:szCs w:val="20"/>
          <w:lang w:val="hy-AM"/>
        </w:rPr>
        <w:t>N</w:t>
      </w:r>
      <w:r>
        <w:rPr>
          <w:rFonts w:ascii="GHEA Grapalat" w:hAnsi="GHEA Grapalat"/>
          <w:b/>
          <w:sz w:val="20"/>
          <w:szCs w:val="20"/>
          <w:lang w:val="es-ES"/>
        </w:rPr>
        <w:t xml:space="preserve"> </w:t>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p>
    <w:p w14:paraId="7E66C68D" w14:textId="77777777" w:rsidR="004E191A" w:rsidRDefault="004E191A" w:rsidP="004E191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ք. </w:t>
      </w:r>
      <w:r>
        <w:rPr>
          <w:rFonts w:ascii="GHEA Grapalat" w:hAnsi="GHEA Grapalat" w:cs="Sylfaen"/>
          <w:sz w:val="20"/>
          <w:u w:val="single"/>
          <w:lang w:val="es-ES"/>
        </w:rPr>
        <w:t xml:space="preserve">           </w:t>
      </w:r>
      <w:r>
        <w:rPr>
          <w:rFonts w:ascii="GHEA Grapalat" w:hAnsi="GHEA Grapalat" w:cs="Sylfaen"/>
          <w:sz w:val="20"/>
          <w:lang w:val="hy-AM"/>
        </w:rPr>
        <w:t xml:space="preserve">                                                                                         </w:t>
      </w:r>
      <w:r>
        <w:rPr>
          <w:rFonts w:ascii="GHEA Grapalat" w:hAnsi="GHEA Grapalat" w:cs="Sylfaen"/>
          <w:sz w:val="20"/>
          <w:lang w:val="es-ES"/>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47DBF979" w14:textId="77777777" w:rsidR="004E191A" w:rsidRDefault="004E191A" w:rsidP="004E191A">
      <w:pPr>
        <w:jc w:val="both"/>
        <w:rPr>
          <w:rFonts w:ascii="GHEA Grapalat" w:hAnsi="GHEA Grapalat"/>
          <w:lang w:val="es-ES"/>
        </w:rPr>
      </w:pPr>
    </w:p>
    <w:p w14:paraId="5CFE604F" w14:textId="77777777" w:rsidR="004E191A" w:rsidRDefault="004E191A" w:rsidP="004E191A">
      <w:pPr>
        <w:jc w:val="both"/>
        <w:rPr>
          <w:rFonts w:ascii="GHEA Grapalat" w:hAnsi="GHEA Grapalat"/>
          <w:lang w:val="es-ES"/>
        </w:rPr>
      </w:pPr>
    </w:p>
    <w:p w14:paraId="25C1B03C"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1292B91A" w14:textId="77777777" w:rsidR="004E191A" w:rsidRDefault="004E191A" w:rsidP="004E191A">
      <w:pPr>
        <w:ind w:firstLine="709"/>
        <w:jc w:val="both"/>
        <w:rPr>
          <w:rFonts w:ascii="GHEA Grapalat" w:hAnsi="GHEA Grapalat"/>
          <w:b/>
          <w:lang w:val="es-ES"/>
        </w:rPr>
      </w:pPr>
    </w:p>
    <w:p w14:paraId="21D3E2FA" w14:textId="3B74FE03" w:rsidR="004E191A" w:rsidRDefault="004E191A" w:rsidP="004E191A">
      <w:pPr>
        <w:ind w:firstLine="720"/>
        <w:jc w:val="both"/>
        <w:rPr>
          <w:rFonts w:ascii="GHEA Grapalat" w:hAnsi="GHEA Grapalat"/>
          <w:b/>
          <w:sz w:val="20"/>
          <w:szCs w:val="20"/>
          <w:lang w:val="es-ES"/>
        </w:rPr>
      </w:pPr>
      <w:r>
        <w:rPr>
          <w:rFonts w:ascii="GHEA Grapalat" w:hAnsi="GHEA Grapalat"/>
          <w:b/>
          <w:sz w:val="20"/>
          <w:szCs w:val="20"/>
          <w:lang w:val="es-ES"/>
        </w:rPr>
        <w:t xml:space="preserve">1. </w:t>
      </w:r>
      <w:r w:rsidR="00C0637C">
        <w:rPr>
          <w:rFonts w:ascii="GHEA Grapalat" w:hAnsi="GHEA Grapalat"/>
          <w:b/>
          <w:sz w:val="20"/>
          <w:szCs w:val="20"/>
          <w:lang w:val="hy-AM"/>
        </w:rPr>
        <w:t xml:space="preserve">  </w:t>
      </w:r>
      <w:r>
        <w:rPr>
          <w:rFonts w:ascii="GHEA Grapalat" w:hAnsi="GHEA Grapalat" w:cs="Sylfaen"/>
          <w:b/>
          <w:sz w:val="20"/>
          <w:szCs w:val="20"/>
          <w:lang w:val="pt-BR"/>
        </w:rPr>
        <w:t>ՊԱՅՄԱՆԱԳՐԻ</w:t>
      </w:r>
      <w:r>
        <w:rPr>
          <w:rFonts w:ascii="GHEA Grapalat" w:hAnsi="GHEA Grapalat" w:cs="Times Armenian"/>
          <w:b/>
          <w:sz w:val="20"/>
          <w:szCs w:val="20"/>
          <w:lang w:val="es-ES"/>
        </w:rPr>
        <w:t xml:space="preserve"> </w:t>
      </w:r>
      <w:r>
        <w:rPr>
          <w:rFonts w:ascii="GHEA Grapalat" w:hAnsi="GHEA Grapalat" w:cs="Sylfaen"/>
          <w:b/>
          <w:sz w:val="20"/>
          <w:szCs w:val="20"/>
          <w:lang w:val="pt-BR"/>
        </w:rPr>
        <w:t>ԱՌԱՐԿԱՆ</w:t>
      </w:r>
    </w:p>
    <w:p w14:paraId="6078AA2F" w14:textId="35DAA33E" w:rsidR="004E191A" w:rsidRPr="009B05DA" w:rsidRDefault="004E191A" w:rsidP="00C0637C">
      <w:pPr>
        <w:tabs>
          <w:tab w:val="left" w:pos="1080"/>
        </w:tabs>
        <w:ind w:firstLine="720"/>
        <w:jc w:val="both"/>
        <w:rPr>
          <w:rFonts w:ascii="GHEA Grapalat" w:hAnsi="GHEA Grapalat"/>
          <w:color w:val="FF0000"/>
          <w:sz w:val="20"/>
          <w:szCs w:val="20"/>
          <w:lang w:val="hy-AM"/>
        </w:rPr>
      </w:pPr>
      <w:r>
        <w:rPr>
          <w:rFonts w:ascii="GHEA Grapalat" w:hAnsi="GHEA Grapalat"/>
          <w:sz w:val="20"/>
          <w:szCs w:val="20"/>
          <w:lang w:val="es-ES"/>
        </w:rPr>
        <w:t>1.1</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proofErr w:type="gramStart"/>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սույն</w:t>
      </w:r>
      <w:proofErr w:type="gramEnd"/>
      <w:r>
        <w:rPr>
          <w:rFonts w:ascii="GHEA Grapalat" w:hAnsi="GHEA Grapalat"/>
          <w:sz w:val="20"/>
          <w:szCs w:val="20"/>
          <w:lang w:val="es-ES"/>
        </w:rPr>
        <w:t xml:space="preserve"> </w:t>
      </w:r>
      <w:r>
        <w:rPr>
          <w:rFonts w:ascii="GHEA Grapalat" w:hAnsi="GHEA Grapalat" w:cs="Sylfaen"/>
          <w:sz w:val="20"/>
          <w:szCs w:val="20"/>
          <w:lang w:val="pt-BR"/>
        </w:rPr>
        <w:t>պայմանագրով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կարգով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sz w:val="20"/>
          <w:szCs w:val="20"/>
          <w:lang w:val="es-ES"/>
        </w:rPr>
        <w:t xml:space="preserve"> </w:t>
      </w:r>
      <w:r>
        <w:rPr>
          <w:rFonts w:ascii="GHEA Grapalat" w:hAnsi="GHEA Grapalat" w:cs="Sylfaen"/>
          <w:sz w:val="20"/>
          <w:szCs w:val="20"/>
          <w:lang w:val="pt-BR"/>
        </w:rPr>
        <w:t>ծավալներով</w:t>
      </w:r>
      <w:r>
        <w:rPr>
          <w:rFonts w:ascii="GHEA Grapalat" w:hAnsi="GHEA Grapalat"/>
          <w:sz w:val="20"/>
          <w:szCs w:val="20"/>
          <w:lang w:val="es-ES"/>
        </w:rPr>
        <w:t xml:space="preserve">, </w:t>
      </w:r>
      <w:r>
        <w:rPr>
          <w:rFonts w:ascii="GHEA Grapalat" w:hAnsi="GHEA Grapalat" w:cs="Sylfaen"/>
          <w:sz w:val="20"/>
          <w:szCs w:val="20"/>
          <w:lang w:val="pt-BR"/>
        </w:rPr>
        <w:t>ձևով</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ժամկետներում</w:t>
      </w:r>
      <w:r>
        <w:rPr>
          <w:rFonts w:ascii="GHEA Grapalat" w:hAnsi="GHEA Grapalat"/>
          <w:sz w:val="20"/>
          <w:szCs w:val="20"/>
          <w:lang w:val="es-ES"/>
        </w:rPr>
        <w:t xml:space="preserve"> </w:t>
      </w:r>
      <w:r>
        <w:rPr>
          <w:rFonts w:ascii="GHEA Grapalat" w:hAnsi="GHEA Grapalat" w:cs="Sylfaen"/>
          <w:sz w:val="20"/>
          <w:szCs w:val="20"/>
          <w:lang w:val="pt-BR"/>
        </w:rPr>
        <w:t>կատարել</w:t>
      </w:r>
      <w:r>
        <w:rPr>
          <w:rFonts w:ascii="GHEA Grapalat" w:hAnsi="GHEA Grapalat"/>
          <w:sz w:val="20"/>
          <w:szCs w:val="20"/>
          <w:lang w:val="es-ES"/>
        </w:rPr>
        <w:t xml:space="preserve"> </w:t>
      </w:r>
      <w:r>
        <w:rPr>
          <w:rFonts w:ascii="GHEA Grapalat" w:hAnsi="GHEA Grapalat" w:cs="Sylfaen"/>
          <w:sz w:val="20"/>
          <w:szCs w:val="20"/>
          <w:lang w:val="pt-BR"/>
        </w:rPr>
        <w:t>սույն</w:t>
      </w:r>
      <w:r>
        <w:rPr>
          <w:rFonts w:ascii="GHEA Grapalat" w:hAnsi="GHEA Grapalat"/>
          <w:sz w:val="20"/>
          <w:szCs w:val="20"/>
          <w:lang w:val="es-ES"/>
        </w:rPr>
        <w:t xml:space="preserve"> </w:t>
      </w:r>
      <w:r>
        <w:rPr>
          <w:rFonts w:ascii="GHEA Grapalat" w:hAnsi="GHEA Grapalat" w:cs="Sylfaen"/>
          <w:sz w:val="20"/>
          <w:szCs w:val="20"/>
          <w:lang w:val="pt-BR"/>
        </w:rPr>
        <w:t>պայմանագրի (այսուհետ` պայմանագիր)</w:t>
      </w:r>
      <w:r>
        <w:rPr>
          <w:rFonts w:ascii="GHEA Grapalat" w:hAnsi="GHEA Grapalat"/>
          <w:sz w:val="20"/>
          <w:szCs w:val="20"/>
          <w:lang w:val="es-ES"/>
        </w:rPr>
        <w:t xml:space="preserve"> N 1 </w:t>
      </w:r>
      <w:r>
        <w:rPr>
          <w:rFonts w:ascii="GHEA Grapalat" w:hAnsi="GHEA Grapalat" w:cs="Sylfaen"/>
          <w:sz w:val="20"/>
          <w:szCs w:val="20"/>
          <w:lang w:val="pt-BR"/>
        </w:rPr>
        <w:t>Հավելվածով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ծավալաթերթ</w:t>
      </w:r>
      <w:r>
        <w:rPr>
          <w:rFonts w:ascii="GHEA Grapalat" w:hAnsi="GHEA Grapalat"/>
          <w:sz w:val="20"/>
          <w:szCs w:val="20"/>
          <w:lang w:val="es-ES"/>
        </w:rPr>
        <w:t>-</w:t>
      </w:r>
      <w:r>
        <w:rPr>
          <w:rFonts w:ascii="GHEA Grapalat" w:hAnsi="GHEA Grapalat" w:cs="Sylfaen"/>
          <w:sz w:val="20"/>
          <w:szCs w:val="20"/>
          <w:lang w:val="pt-BR"/>
        </w:rPr>
        <w:t>նախահաշվով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lang w:val="es-ES"/>
        </w:rPr>
        <w:t xml:space="preserve"> </w:t>
      </w:r>
      <w:r w:rsidR="004E00D7" w:rsidRPr="00F94470">
        <w:rPr>
          <w:rFonts w:ascii="GHEA Grapalat" w:hAnsi="GHEA Grapalat"/>
          <w:sz w:val="20"/>
          <w:lang w:val="af-ZA"/>
        </w:rPr>
        <w:t xml:space="preserve">Երևան քաղաքի </w:t>
      </w:r>
      <w:r w:rsidR="00C86F54">
        <w:rPr>
          <w:rFonts w:ascii="GHEA Grapalat" w:hAnsi="GHEA Grapalat"/>
          <w:sz w:val="20"/>
          <w:lang w:val="af-ZA"/>
        </w:rPr>
        <w:t>Էրեբունի</w:t>
      </w:r>
      <w:r w:rsidR="004E00D7">
        <w:rPr>
          <w:rFonts w:ascii="GHEA Grapalat" w:hAnsi="GHEA Grapalat"/>
          <w:sz w:val="20"/>
          <w:lang w:val="af-ZA"/>
        </w:rPr>
        <w:t xml:space="preserve"> և </w:t>
      </w:r>
      <w:r w:rsidR="00C86F54">
        <w:rPr>
          <w:rFonts w:ascii="GHEA Grapalat" w:hAnsi="GHEA Grapalat"/>
          <w:sz w:val="20"/>
          <w:lang w:val="af-ZA"/>
        </w:rPr>
        <w:t>Նուբարաշեն</w:t>
      </w:r>
      <w:r w:rsidR="004E00D7" w:rsidRPr="00F94470">
        <w:rPr>
          <w:rFonts w:ascii="GHEA Grapalat" w:hAnsi="GHEA Grapalat"/>
          <w:sz w:val="20"/>
          <w:lang w:val="af-ZA"/>
        </w:rPr>
        <w:t xml:space="preserve"> վարչական շրջան</w:t>
      </w:r>
      <w:r w:rsidR="004E00D7">
        <w:rPr>
          <w:rFonts w:ascii="GHEA Grapalat" w:hAnsi="GHEA Grapalat"/>
          <w:sz w:val="20"/>
          <w:lang w:val="af-ZA"/>
        </w:rPr>
        <w:t>ներ</w:t>
      </w:r>
      <w:r w:rsidR="004E00D7" w:rsidRPr="00F94470">
        <w:rPr>
          <w:rFonts w:ascii="GHEA Grapalat" w:hAnsi="GHEA Grapalat"/>
          <w:sz w:val="20"/>
          <w:lang w:val="af-ZA"/>
        </w:rPr>
        <w:t>ի</w:t>
      </w:r>
      <w:r w:rsidR="004E00D7">
        <w:rPr>
          <w:rFonts w:ascii="GHEA Grapalat" w:hAnsi="GHEA Grapalat"/>
          <w:sz w:val="20"/>
          <w:lang w:val="af-ZA"/>
        </w:rPr>
        <w:t xml:space="preserve"> </w:t>
      </w:r>
      <w:r w:rsidR="00C86F54">
        <w:rPr>
          <w:rFonts w:ascii="GHEA Grapalat" w:hAnsi="GHEA Grapalat"/>
          <w:sz w:val="20"/>
          <w:lang w:val="af-ZA"/>
        </w:rPr>
        <w:t>փողոցների</w:t>
      </w:r>
      <w:r w:rsidR="004E00D7">
        <w:rPr>
          <w:rFonts w:ascii="GHEA Grapalat" w:hAnsi="GHEA Grapalat"/>
          <w:sz w:val="20"/>
          <w:lang w:val="af-ZA"/>
        </w:rPr>
        <w:t xml:space="preserve"> միջին նորոգման</w:t>
      </w:r>
      <w:r w:rsidR="004E00D7" w:rsidRPr="00F94470">
        <w:rPr>
          <w:rFonts w:ascii="GHEA Grapalat" w:hAnsi="GHEA Grapalat"/>
          <w:sz w:val="20"/>
          <w:lang w:val="af-ZA"/>
        </w:rPr>
        <w:t xml:space="preserve"> աշխատանքներ</w:t>
      </w:r>
      <w:r w:rsidR="0053104F">
        <w:rPr>
          <w:rFonts w:ascii="GHEA Grapalat" w:hAnsi="GHEA Grapalat"/>
          <w:sz w:val="20"/>
          <w:lang w:val="af-ZA"/>
        </w:rPr>
        <w:t>ը</w:t>
      </w:r>
      <w:r>
        <w:rPr>
          <w:rFonts w:ascii="GHEA Grapalat" w:hAnsi="GHEA Grapalat"/>
          <w:sz w:val="20"/>
          <w:szCs w:val="20"/>
          <w:lang w:val="es-ES"/>
        </w:rPr>
        <w:t xml:space="preserve"> (</w:t>
      </w:r>
      <w:r>
        <w:rPr>
          <w:rFonts w:ascii="GHEA Grapalat" w:hAnsi="GHEA Grapalat" w:cs="Sylfaen"/>
          <w:sz w:val="20"/>
          <w:szCs w:val="20"/>
          <w:lang w:val="pt-BR"/>
        </w:rPr>
        <w:t>այսուհետ</w:t>
      </w:r>
      <w:r>
        <w:rPr>
          <w:rFonts w:ascii="GHEA Grapalat" w:hAnsi="GHEA Grapalat"/>
          <w:sz w:val="20"/>
          <w:szCs w:val="20"/>
          <w:lang w:val="es-ES"/>
        </w:rPr>
        <w:t xml:space="preserve">` </w:t>
      </w:r>
      <w:r>
        <w:rPr>
          <w:rFonts w:ascii="GHEA Grapalat" w:hAnsi="GHEA Grapalat" w:cs="Sylfaen"/>
          <w:sz w:val="20"/>
          <w:szCs w:val="20"/>
          <w:lang w:val="pt-BR"/>
        </w:rPr>
        <w:t>աշխատանք</w:t>
      </w:r>
      <w:r>
        <w:rPr>
          <w:rFonts w:ascii="GHEA Grapalat" w:hAnsi="GHEA Grapalat"/>
          <w:sz w:val="20"/>
          <w:szCs w:val="20"/>
          <w:lang w:val="es-ES"/>
        </w:rPr>
        <w:t xml:space="preserve">), </w:t>
      </w:r>
      <w:r>
        <w:rPr>
          <w:rFonts w:ascii="GHEA Grapalat" w:hAnsi="GHEA Grapalat" w:cs="Sylfaen"/>
          <w:sz w:val="20"/>
          <w:szCs w:val="20"/>
          <w:lang w:val="pt-BR"/>
        </w:rPr>
        <w:t>իսկ</w:t>
      </w:r>
      <w:r>
        <w:rPr>
          <w:rFonts w:ascii="GHEA Grapalat" w:hAnsi="GHEA Grapalat"/>
          <w:sz w:val="20"/>
          <w:szCs w:val="20"/>
          <w:lang w:val="es-ES"/>
        </w:rPr>
        <w:t xml:space="preserve"> </w:t>
      </w:r>
      <w:r>
        <w:rPr>
          <w:rFonts w:ascii="GHEA Grapalat" w:hAnsi="GHEA Grapalat" w:cs="Sylfaen"/>
          <w:sz w:val="20"/>
          <w:szCs w:val="20"/>
          <w:lang w:val="pt-BR"/>
        </w:rPr>
        <w:t>Պատվիրատուն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ընդունել</w:t>
      </w:r>
      <w:r>
        <w:rPr>
          <w:rFonts w:ascii="GHEA Grapalat" w:hAnsi="GHEA Grapalat"/>
          <w:sz w:val="20"/>
          <w:szCs w:val="20"/>
          <w:lang w:val="es-ES"/>
        </w:rPr>
        <w:t xml:space="preserve"> </w:t>
      </w:r>
      <w:r>
        <w:rPr>
          <w:rFonts w:ascii="GHEA Grapalat" w:hAnsi="GHEA Grapalat" w:cs="Sylfaen"/>
          <w:sz w:val="20"/>
          <w:szCs w:val="20"/>
          <w:lang w:val="pt-BR"/>
        </w:rPr>
        <w:t>կատարված</w:t>
      </w:r>
      <w:r>
        <w:rPr>
          <w:rFonts w:ascii="GHEA Grapalat" w:hAnsi="GHEA Grapalat"/>
          <w:sz w:val="20"/>
          <w:szCs w:val="20"/>
          <w:lang w:val="es-ES"/>
        </w:rPr>
        <w:t xml:space="preserve"> ա</w:t>
      </w:r>
      <w:r>
        <w:rPr>
          <w:rFonts w:ascii="GHEA Grapalat" w:hAnsi="GHEA Grapalat" w:cs="Sylfaen"/>
          <w:sz w:val="20"/>
          <w:szCs w:val="20"/>
          <w:lang w:val="pt-BR"/>
        </w:rPr>
        <w:t>շխատանքը</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վարձատրել</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r>
        <w:rPr>
          <w:rFonts w:ascii="GHEA Grapalat" w:hAnsi="GHEA Grapalat" w:cs="Tahoma"/>
          <w:sz w:val="20"/>
          <w:szCs w:val="20"/>
          <w:lang w:val="hy-AM"/>
        </w:rPr>
        <w:t xml:space="preserve"> </w:t>
      </w:r>
    </w:p>
    <w:p w14:paraId="1025C710" w14:textId="77777777" w:rsidR="004E191A" w:rsidRDefault="004E191A" w:rsidP="00781896">
      <w:pPr>
        <w:tabs>
          <w:tab w:val="left" w:pos="1170"/>
        </w:tabs>
        <w:ind w:firstLine="708"/>
        <w:jc w:val="both"/>
        <w:rPr>
          <w:rFonts w:ascii="GHEA Grapalat" w:hAnsi="GHEA Grapalat"/>
          <w:sz w:val="20"/>
          <w:szCs w:val="20"/>
          <w:lang w:val="es-ES"/>
        </w:rPr>
      </w:pPr>
      <w:r>
        <w:rPr>
          <w:rFonts w:ascii="GHEA Grapalat" w:hAnsi="GHEA Grapalat"/>
          <w:sz w:val="20"/>
          <w:szCs w:val="20"/>
          <w:lang w:val="es-ES"/>
        </w:rPr>
        <w:t>1.2</w:t>
      </w:r>
      <w:r>
        <w:rPr>
          <w:rFonts w:ascii="GHEA Grapalat" w:hAnsi="GHEA Grapalat"/>
          <w:sz w:val="20"/>
          <w:szCs w:val="20"/>
          <w:lang w:val="es-ES"/>
        </w:rPr>
        <w:tab/>
        <w:t>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շխատանքները</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Pr>
          <w:rFonts w:ascii="GHEA Grapalat" w:hAnsi="GHEA Grapalat" w:cs="Times Armenian"/>
          <w:sz w:val="20"/>
          <w:szCs w:val="20"/>
          <w:lang w:val="es-ES"/>
        </w:rPr>
        <w:t xml:space="preserve"> </w:t>
      </w:r>
      <w:r>
        <w:rPr>
          <w:rFonts w:ascii="GHEA Grapalat" w:hAnsi="GHEA Grapalat" w:cs="Sylfaen"/>
          <w:sz w:val="20"/>
          <w:szCs w:val="20"/>
          <w:lang w:val="hy-AM"/>
        </w:rPr>
        <w:t>սույն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proofErr w:type="spellStart"/>
      <w:r w:rsidRPr="003F06E2">
        <w:rPr>
          <w:rFonts w:ascii="GHEA Grapalat" w:hAnsi="GHEA Grapalat"/>
          <w:sz w:val="20"/>
          <w:szCs w:val="20"/>
          <w:lang w:val="es-ES"/>
        </w:rPr>
        <w:t>անբաժանելի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մասը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կազմող</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ծավալաթերթ-նախահաշվին</w:t>
      </w:r>
      <w:proofErr w:type="spellEnd"/>
      <w:ins w:id="11" w:author="Sergey Shahnazaryan" w:date="2024-02-09T11:14:00Z">
        <w:r w:rsidRPr="003F06E2">
          <w:rPr>
            <w:rFonts w:ascii="GHEA Grapalat" w:hAnsi="GHEA Grapalat"/>
            <w:sz w:val="20"/>
            <w:szCs w:val="20"/>
            <w:lang w:val="es-ES"/>
          </w:rPr>
          <w:t xml:space="preserve"> </w:t>
        </w:r>
      </w:ins>
      <w:del w:id="12" w:author="Sergey Shahnazaryan" w:date="2024-02-09T11:14:00Z">
        <w:r w:rsidRPr="003F06E2">
          <w:rPr>
            <w:rFonts w:ascii="GHEA Grapalat" w:hAnsi="GHEA Grapalat"/>
            <w:sz w:val="20"/>
            <w:szCs w:val="20"/>
            <w:lang w:val="es-ES"/>
          </w:rPr>
          <w:delText xml:space="preserve">  </w:delText>
        </w:r>
      </w:del>
      <w:proofErr w:type="spellStart"/>
      <w:r w:rsidRPr="003F06E2">
        <w:rPr>
          <w:rFonts w:ascii="GHEA Grapalat" w:hAnsi="GHEA Grapalat"/>
          <w:sz w:val="20"/>
          <w:szCs w:val="20"/>
          <w:lang w:val="es-ES"/>
        </w:rPr>
        <w:t>համապատասխան</w:t>
      </w:r>
      <w:proofErr w:type="spellEnd"/>
      <w:r w:rsidRPr="003F06E2">
        <w:rPr>
          <w:rFonts w:ascii="GHEA Grapalat" w:hAnsi="GHEA Grapalat"/>
          <w:sz w:val="20"/>
          <w:szCs w:val="20"/>
          <w:lang w:val="es-ES"/>
        </w:rPr>
        <w:t>։</w:t>
      </w:r>
    </w:p>
    <w:p w14:paraId="14525934" w14:textId="32B7DEF3" w:rsidR="004E191A" w:rsidRPr="003F06E2" w:rsidRDefault="004E191A" w:rsidP="004E191A">
      <w:pPr>
        <w:tabs>
          <w:tab w:val="left" w:pos="1134"/>
        </w:tabs>
        <w:ind w:firstLine="720"/>
        <w:jc w:val="both"/>
        <w:rPr>
          <w:rFonts w:ascii="GHEA Grapalat" w:hAnsi="GHEA Grapalat"/>
          <w:sz w:val="20"/>
          <w:szCs w:val="20"/>
          <w:lang w:val="es-ES"/>
        </w:rPr>
      </w:pPr>
      <w:r>
        <w:rPr>
          <w:rFonts w:ascii="GHEA Grapalat" w:hAnsi="GHEA Grapalat"/>
          <w:sz w:val="20"/>
          <w:szCs w:val="20"/>
          <w:lang w:val="es-ES"/>
        </w:rPr>
        <w:t>1.3</w:t>
      </w:r>
      <w:r>
        <w:rPr>
          <w:rFonts w:ascii="GHEA Grapalat" w:hAnsi="GHEA Grapalat"/>
          <w:sz w:val="20"/>
          <w:szCs w:val="20"/>
          <w:lang w:val="es-ES"/>
        </w:rPr>
        <w:tab/>
      </w:r>
      <w:proofErr w:type="spellStart"/>
      <w:r>
        <w:rPr>
          <w:rFonts w:ascii="GHEA Grapalat" w:hAnsi="GHEA Grapalat"/>
          <w:sz w:val="20"/>
          <w:szCs w:val="20"/>
          <w:lang w:val="es-ES"/>
        </w:rPr>
        <w:t>Պ</w:t>
      </w:r>
      <w:r w:rsidRPr="003F06E2">
        <w:rPr>
          <w:rFonts w:ascii="GHEA Grapalat" w:hAnsi="GHEA Grapalat"/>
          <w:sz w:val="20"/>
          <w:szCs w:val="20"/>
          <w:lang w:val="es-ES"/>
        </w:rPr>
        <w:t>այմանագրով</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նախատեսված</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աշխատանքները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սկսվում</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են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պայմանագիրն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ուժի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մեջ</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մտնելուց</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հետո</w:t>
      </w:r>
      <w:proofErr w:type="spellEnd"/>
      <w:r w:rsidRPr="003F06E2">
        <w:rPr>
          <w:rFonts w:ascii="GHEA Grapalat" w:hAnsi="GHEA Grapalat"/>
          <w:sz w:val="20"/>
          <w:szCs w:val="20"/>
          <w:lang w:val="es-ES"/>
        </w:rPr>
        <w:t xml:space="preserve"> </w:t>
      </w:r>
      <w:proofErr w:type="gramStart"/>
      <w:r w:rsidRPr="003F06E2">
        <w:rPr>
          <w:rFonts w:ascii="GHEA Grapalat" w:hAnsi="GHEA Grapalat"/>
          <w:sz w:val="20"/>
          <w:szCs w:val="20"/>
          <w:lang w:val="es-ES"/>
        </w:rPr>
        <w:t xml:space="preserve">և  </w:t>
      </w:r>
      <w:proofErr w:type="spellStart"/>
      <w:r w:rsidRPr="003F06E2">
        <w:rPr>
          <w:rFonts w:ascii="GHEA Grapalat" w:hAnsi="GHEA Grapalat"/>
          <w:sz w:val="20"/>
          <w:szCs w:val="20"/>
          <w:lang w:val="es-ES"/>
        </w:rPr>
        <w:t>կատարման</w:t>
      </w:r>
      <w:proofErr w:type="spellEnd"/>
      <w:proofErr w:type="gram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ժամկետը</w:t>
      </w:r>
      <w:proofErr w:type="spellEnd"/>
      <w:r>
        <w:rPr>
          <w:rFonts w:ascii="GHEA Grapalat" w:hAnsi="GHEA Grapalat"/>
          <w:sz w:val="20"/>
          <w:szCs w:val="20"/>
          <w:lang w:val="es-ES"/>
        </w:rPr>
        <w:t xml:space="preserve"> </w:t>
      </w:r>
      <w:proofErr w:type="spellStart"/>
      <w:r w:rsidRPr="003F06E2">
        <w:rPr>
          <w:rFonts w:ascii="GHEA Grapalat" w:hAnsi="GHEA Grapalat"/>
          <w:sz w:val="20"/>
          <w:szCs w:val="20"/>
          <w:lang w:val="es-ES"/>
        </w:rPr>
        <w:t>սահմանվում</w:t>
      </w:r>
      <w:proofErr w:type="spellEnd"/>
      <w:r w:rsidRPr="003F06E2">
        <w:rPr>
          <w:rFonts w:ascii="GHEA Grapalat" w:hAnsi="GHEA Grapalat"/>
          <w:sz w:val="20"/>
          <w:szCs w:val="20"/>
          <w:lang w:val="es-ES"/>
        </w:rPr>
        <w:t xml:space="preserve"> է` </w:t>
      </w:r>
      <w:proofErr w:type="spellStart"/>
      <w:r w:rsidR="003F06E2" w:rsidRPr="003F06E2">
        <w:rPr>
          <w:rFonts w:ascii="GHEA Grapalat" w:hAnsi="GHEA Grapalat"/>
          <w:sz w:val="20"/>
          <w:szCs w:val="20"/>
          <w:lang w:val="es-ES"/>
        </w:rPr>
        <w:t>Հավելված</w:t>
      </w:r>
      <w:proofErr w:type="spellEnd"/>
      <w:r w:rsidR="003F06E2" w:rsidRPr="003F06E2">
        <w:rPr>
          <w:rFonts w:ascii="GHEA Grapalat" w:hAnsi="GHEA Grapalat"/>
          <w:sz w:val="20"/>
          <w:szCs w:val="20"/>
          <w:lang w:val="es-ES"/>
        </w:rPr>
        <w:t xml:space="preserve"> 2-ով</w:t>
      </w:r>
      <w:r w:rsidRPr="003F06E2">
        <w:rPr>
          <w:rFonts w:ascii="GHEA Grapalat" w:hAnsi="GHEA Grapalat"/>
          <w:sz w:val="20"/>
          <w:szCs w:val="20"/>
          <w:lang w:val="es-ES"/>
        </w:rPr>
        <w:t>:</w:t>
      </w:r>
    </w:p>
    <w:p w14:paraId="2310B529" w14:textId="421F6B06" w:rsidR="004E191A" w:rsidRDefault="004E191A" w:rsidP="004E191A">
      <w:pPr>
        <w:tabs>
          <w:tab w:val="left" w:pos="1134"/>
        </w:tabs>
        <w:ind w:firstLine="720"/>
        <w:jc w:val="both"/>
        <w:rPr>
          <w:rFonts w:ascii="GHEA Grapalat" w:hAnsi="GHEA Grapalat"/>
          <w:sz w:val="20"/>
          <w:szCs w:val="20"/>
          <w:lang w:val="es-ES"/>
        </w:rPr>
      </w:pP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առանձին</w:t>
      </w:r>
      <w:r>
        <w:rPr>
          <w:rFonts w:ascii="GHEA Grapalat" w:hAnsi="GHEA Grapalat" w:cs="Times Armenian"/>
          <w:sz w:val="20"/>
          <w:szCs w:val="20"/>
          <w:lang w:val="es-ES"/>
        </w:rPr>
        <w:t xml:space="preserve"> </w:t>
      </w:r>
      <w:r>
        <w:rPr>
          <w:rFonts w:ascii="GHEA Grapalat" w:hAnsi="GHEA Grapalat" w:cs="Sylfaen"/>
          <w:sz w:val="20"/>
          <w:szCs w:val="20"/>
          <w:lang w:val="pt-BR"/>
        </w:rPr>
        <w:t>տեսակի</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es-ES"/>
        </w:rPr>
        <w:t xml:space="preserve">, </w:t>
      </w:r>
      <w:r>
        <w:rPr>
          <w:rFonts w:ascii="GHEA Grapalat" w:hAnsi="GHEA Grapalat" w:cs="Sylfaen"/>
          <w:sz w:val="20"/>
          <w:szCs w:val="20"/>
          <w:lang w:val="pt-BR"/>
        </w:rPr>
        <w:t>փուլերի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ծավալների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հավելված</w:t>
      </w:r>
      <w:r>
        <w:rPr>
          <w:rFonts w:ascii="GHEA Grapalat" w:hAnsi="GHEA Grapalat" w:cs="Sylfaen"/>
          <w:sz w:val="20"/>
          <w:szCs w:val="20"/>
          <w:lang w:val="es-ES"/>
        </w:rPr>
        <w:t xml:space="preserve"> 2-ում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գրաֆիկով</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5302A309" w14:textId="77777777" w:rsidR="004E191A" w:rsidRDefault="004E191A" w:rsidP="004E191A">
      <w:pPr>
        <w:tabs>
          <w:tab w:val="left" w:pos="1134"/>
        </w:tabs>
        <w:ind w:firstLine="720"/>
        <w:jc w:val="both"/>
        <w:rPr>
          <w:rFonts w:ascii="GHEA Grapalat" w:hAnsi="GHEA Grapalat"/>
          <w:lang w:val="es-ES"/>
        </w:rPr>
      </w:pPr>
    </w:p>
    <w:p w14:paraId="27357281" w14:textId="6489B49F"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sidR="003F06E2">
        <w:rPr>
          <w:rFonts w:ascii="GHEA Grapalat" w:hAnsi="GHEA Grapalat"/>
          <w:b/>
          <w:sz w:val="20"/>
          <w:szCs w:val="20"/>
          <w:lang w:val="hy-AM"/>
        </w:rPr>
        <w:t xml:space="preserve">  </w:t>
      </w:r>
      <w:r w:rsidR="002C7F31">
        <w:rPr>
          <w:rFonts w:ascii="GHEA Grapalat" w:hAnsi="GHEA Grapalat"/>
          <w:b/>
          <w:sz w:val="20"/>
          <w:szCs w:val="20"/>
          <w:lang w:val="hy-AM"/>
        </w:rPr>
        <w:t xml:space="preserve">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4876775C" w14:textId="59B7836A" w:rsidR="004E191A" w:rsidRDefault="004E191A" w:rsidP="003F06E2">
      <w:pPr>
        <w:tabs>
          <w:tab w:val="left" w:pos="1080"/>
          <w:tab w:val="left" w:pos="1260"/>
        </w:tabs>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կատարվում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 աշխատանքային և տեխնիկական ռեսուրսով, շինարարական նյութերով և միջոցներով։</w:t>
      </w:r>
      <w:r>
        <w:rPr>
          <w:rFonts w:ascii="GHEA Grapalat" w:hAnsi="GHEA Grapalat" w:cs="Times Armenian"/>
          <w:sz w:val="20"/>
          <w:szCs w:val="20"/>
          <w:lang w:val="es-ES"/>
        </w:rPr>
        <w:t xml:space="preserve"> </w:t>
      </w:r>
    </w:p>
    <w:p w14:paraId="03CDDC9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0B9544DC" w14:textId="77777777" w:rsidR="004E191A" w:rsidRDefault="004E191A" w:rsidP="004E191A">
      <w:pPr>
        <w:tabs>
          <w:tab w:val="left" w:pos="1276"/>
        </w:tabs>
        <w:ind w:firstLine="720"/>
        <w:jc w:val="both"/>
        <w:rPr>
          <w:rFonts w:ascii="GHEA Grapalat" w:hAnsi="GHEA Grapalat"/>
          <w:b/>
          <w:i/>
          <w:sz w:val="20"/>
          <w:szCs w:val="20"/>
          <w:lang w:val="es-ES"/>
        </w:rPr>
      </w:pPr>
    </w:p>
    <w:p w14:paraId="787F6CE2" w14:textId="654FD15B"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sidR="003F06E2">
        <w:rPr>
          <w:rFonts w:ascii="GHEA Grapalat" w:hAnsi="GHEA Grapalat"/>
          <w:b/>
          <w:sz w:val="20"/>
          <w:szCs w:val="20"/>
          <w:lang w:val="hy-AM"/>
        </w:rPr>
        <w:t xml:space="preserve">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4B810673" w14:textId="41188915"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2FE1366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6DF1ECD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75177D2B"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proofErr w:type="gramStart"/>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proofErr w:type="gramEnd"/>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2129DA1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5D9FE3B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9EEE08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3C27A19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սույն պայմանագրի 1.1 կամ 1.2 կետով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576EC079"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4EDAB8A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proofErr w:type="gramStart"/>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proofErr w:type="gramEnd"/>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37EA983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3DDE3CA3" w14:textId="7309692B"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11C91E12" w14:textId="77777777" w:rsidR="004E191A" w:rsidRDefault="004E191A" w:rsidP="004E191A">
      <w:pPr>
        <w:tabs>
          <w:tab w:val="left" w:pos="1276"/>
        </w:tabs>
        <w:ind w:firstLine="720"/>
        <w:jc w:val="both"/>
        <w:rPr>
          <w:rFonts w:ascii="GHEA Grapalat" w:hAnsi="GHEA Grapalat"/>
          <w:b/>
          <w:i/>
          <w:sz w:val="20"/>
          <w:szCs w:val="20"/>
          <w:lang w:val="es-ES"/>
        </w:rPr>
      </w:pPr>
    </w:p>
    <w:p w14:paraId="6B935EBF" w14:textId="07D2C2FD" w:rsidR="004E191A" w:rsidRDefault="004E191A" w:rsidP="004E191A">
      <w:pPr>
        <w:tabs>
          <w:tab w:val="left" w:pos="1276"/>
        </w:tabs>
        <w:ind w:firstLine="720"/>
        <w:jc w:val="both"/>
        <w:rPr>
          <w:rFonts w:ascii="GHEA Grapalat" w:hAnsi="GHEA Grapalat" w:cs="Times Armenian"/>
          <w:b/>
          <w:sz w:val="20"/>
          <w:szCs w:val="20"/>
          <w:lang w:val="es-ES"/>
        </w:rPr>
      </w:pPr>
      <w:r>
        <w:rPr>
          <w:rFonts w:ascii="GHEA Grapalat" w:hAnsi="GHEA Grapalat"/>
          <w:b/>
          <w:sz w:val="20"/>
          <w:szCs w:val="20"/>
          <w:lang w:val="es-ES"/>
        </w:rPr>
        <w:t xml:space="preserve">3.2.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0FA6A6CC"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3.2.1</w:t>
      </w:r>
      <w:r>
        <w:rPr>
          <w:rFonts w:ascii="GHEA Grapalat" w:hAnsi="GHEA Grapalat"/>
          <w:sz w:val="20"/>
          <w:szCs w:val="20"/>
          <w:lang w:val="es-ES"/>
        </w:rPr>
        <w:tab/>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կատարելիս</w:t>
      </w:r>
      <w:r>
        <w:rPr>
          <w:rFonts w:ascii="GHEA Grapalat" w:hAnsi="GHEA Grapalat" w:cs="Times Armenian"/>
          <w:sz w:val="20"/>
          <w:szCs w:val="20"/>
          <w:lang w:val="es-ES"/>
        </w:rPr>
        <w:t xml:space="preserve">` </w:t>
      </w:r>
      <w:r>
        <w:rPr>
          <w:rFonts w:ascii="GHEA Grapalat" w:hAnsi="GHEA Grapalat" w:cs="Sylfaen"/>
          <w:sz w:val="20"/>
          <w:szCs w:val="20"/>
          <w:lang w:val="pt-BR"/>
        </w:rPr>
        <w:t>աջակցել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ծավալով</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w:t>
      </w:r>
    </w:p>
    <w:p w14:paraId="075998AF" w14:textId="77777777" w:rsidR="004E191A" w:rsidRDefault="004E191A" w:rsidP="004E191A">
      <w:pPr>
        <w:ind w:firstLine="720"/>
        <w:jc w:val="both"/>
        <w:rPr>
          <w:rFonts w:ascii="GHEA Grapalat" w:hAnsi="GHEA Grapalat"/>
          <w:sz w:val="20"/>
          <w:szCs w:val="20"/>
          <w:lang w:val="es-ES"/>
        </w:rPr>
      </w:pPr>
      <w:r>
        <w:rPr>
          <w:rFonts w:ascii="GHEA Grapalat" w:hAnsi="GHEA Grapalat"/>
          <w:sz w:val="20"/>
          <w:szCs w:val="20"/>
          <w:lang w:val="es-ES"/>
        </w:rPr>
        <w:t>3.2.2 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մասնակցությամբ</w:t>
      </w:r>
      <w:r>
        <w:rPr>
          <w:rFonts w:ascii="GHEA Grapalat" w:hAnsi="GHEA Grapalat" w:cs="Times Armenian"/>
          <w:sz w:val="20"/>
          <w:szCs w:val="20"/>
          <w:lang w:val="es-ES"/>
        </w:rPr>
        <w:t xml:space="preserve"> </w:t>
      </w:r>
      <w:r>
        <w:rPr>
          <w:rFonts w:ascii="GHEA Grapalat" w:hAnsi="GHEA Grapalat" w:cs="Sylfaen"/>
          <w:sz w:val="20"/>
          <w:szCs w:val="20"/>
          <w:lang w:val="pt-BR"/>
        </w:rPr>
        <w:t>զննել</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ընդունել</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իսկ</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պայմանագրից</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վատթարացնող</w:t>
      </w:r>
      <w:r>
        <w:rPr>
          <w:rFonts w:ascii="GHEA Grapalat" w:hAnsi="GHEA Grapalat" w:cs="Times Armenian"/>
          <w:sz w:val="20"/>
          <w:szCs w:val="20"/>
          <w:lang w:val="es-ES"/>
        </w:rPr>
        <w:t xml:space="preserve"> </w:t>
      </w:r>
      <w:r>
        <w:rPr>
          <w:rFonts w:ascii="GHEA Grapalat" w:hAnsi="GHEA Grapalat" w:cs="Sylfaen"/>
          <w:sz w:val="20"/>
          <w:szCs w:val="20"/>
          <w:lang w:val="pt-BR"/>
        </w:rPr>
        <w:t>շեղումներ</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շխատանքում</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w:t>
      </w:r>
      <w:r>
        <w:rPr>
          <w:rFonts w:ascii="GHEA Grapalat" w:hAnsi="GHEA Grapalat" w:cs="Times Armenian"/>
          <w:sz w:val="20"/>
          <w:szCs w:val="20"/>
          <w:lang w:val="es-ES"/>
        </w:rPr>
        <w:t xml:space="preserve"> </w:t>
      </w:r>
      <w:r>
        <w:rPr>
          <w:rFonts w:ascii="GHEA Grapalat" w:hAnsi="GHEA Grapalat" w:cs="Sylfaen"/>
          <w:sz w:val="20"/>
          <w:szCs w:val="20"/>
          <w:lang w:val="pt-BR"/>
        </w:rPr>
        <w:t>հայտնաբերելու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այդ</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անհապաղ</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w:t>
      </w:r>
    </w:p>
    <w:p w14:paraId="13432A5F"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3.2.3</w:t>
      </w:r>
      <w:r>
        <w:rPr>
          <w:rFonts w:ascii="GHEA Grapalat" w:hAnsi="GHEA Grapalat"/>
          <w:sz w:val="20"/>
          <w:szCs w:val="20"/>
          <w:lang w:val="es-ES"/>
        </w:rPr>
        <w:tab/>
        <w:t xml:space="preserve">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ուժի</w:t>
      </w:r>
      <w:r>
        <w:rPr>
          <w:rFonts w:ascii="GHEA Grapalat" w:hAnsi="GHEA Grapalat" w:cs="Times Armenian"/>
          <w:sz w:val="20"/>
          <w:szCs w:val="20"/>
          <w:lang w:val="es-ES"/>
        </w:rPr>
        <w:t xml:space="preserve"> </w:t>
      </w:r>
      <w:r>
        <w:rPr>
          <w:rFonts w:ascii="GHEA Grapalat" w:hAnsi="GHEA Grapalat" w:cs="Sylfaen"/>
          <w:sz w:val="20"/>
          <w:szCs w:val="20"/>
          <w:lang w:val="pt-BR"/>
        </w:rPr>
        <w:t>մեջ</w:t>
      </w:r>
      <w:r>
        <w:rPr>
          <w:rFonts w:ascii="GHEA Grapalat" w:hAnsi="GHEA Grapalat" w:cs="Times Armenian"/>
          <w:sz w:val="20"/>
          <w:szCs w:val="20"/>
          <w:lang w:val="es-ES"/>
        </w:rPr>
        <w:t xml:space="preserve"> </w:t>
      </w:r>
      <w:r>
        <w:rPr>
          <w:rFonts w:ascii="GHEA Grapalat" w:hAnsi="GHEA Grapalat" w:cs="Sylfaen"/>
          <w:sz w:val="20"/>
          <w:szCs w:val="20"/>
          <w:lang w:val="pt-BR"/>
        </w:rPr>
        <w:t>մտնելու</w:t>
      </w:r>
      <w:r>
        <w:rPr>
          <w:rFonts w:ascii="GHEA Grapalat" w:hAnsi="GHEA Grapalat" w:cs="Times Armenian"/>
          <w:sz w:val="20"/>
          <w:szCs w:val="20"/>
          <w:lang w:val="es-ES"/>
        </w:rPr>
        <w:t xml:space="preserve"> </w:t>
      </w:r>
      <w:r>
        <w:rPr>
          <w:rFonts w:ascii="GHEA Grapalat" w:hAnsi="GHEA Grapalat" w:cs="Sylfaen"/>
          <w:sz w:val="20"/>
          <w:szCs w:val="20"/>
          <w:lang w:val="pt-BR"/>
        </w:rPr>
        <w:t>պահից</w:t>
      </w:r>
      <w:r>
        <w:rPr>
          <w:rFonts w:ascii="GHEA Grapalat" w:hAnsi="GHEA Grapalat" w:cs="Times Armenian"/>
          <w:sz w:val="20"/>
          <w:szCs w:val="20"/>
          <w:lang w:val="es-ES"/>
        </w:rPr>
        <w:t xml:space="preserve"> 5 </w:t>
      </w:r>
      <w:r>
        <w:rPr>
          <w:rFonts w:ascii="GHEA Grapalat" w:hAnsi="GHEA Grapalat" w:cs="Sylfaen"/>
          <w:sz w:val="20"/>
          <w:szCs w:val="20"/>
          <w:lang w:val="pt-BR"/>
        </w:rPr>
        <w:t>աշխատանքային</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տրամադրել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w:t>
      </w:r>
      <w:r>
        <w:rPr>
          <w:rFonts w:ascii="GHEA Grapalat" w:hAnsi="GHEA Grapalat" w:cs="Times Armenian"/>
          <w:sz w:val="20"/>
          <w:szCs w:val="20"/>
          <w:lang w:val="es-ES"/>
        </w:rPr>
        <w:t xml:space="preserve"> </w:t>
      </w:r>
      <w:r>
        <w:rPr>
          <w:rFonts w:ascii="GHEA Grapalat" w:hAnsi="GHEA Grapalat" w:cs="Sylfaen"/>
          <w:sz w:val="20"/>
          <w:szCs w:val="20"/>
          <w:lang w:val="pt-BR"/>
        </w:rPr>
        <w:t>տարածք</w:t>
      </w:r>
      <w:r>
        <w:rPr>
          <w:rFonts w:ascii="GHEA Grapalat" w:hAnsi="GHEA Grapalat" w:cs="Times Armenian"/>
          <w:sz w:val="20"/>
          <w:szCs w:val="20"/>
          <w:lang w:val="es-ES"/>
        </w:rPr>
        <w:t>.</w:t>
      </w:r>
    </w:p>
    <w:p w14:paraId="12BD4C37" w14:textId="77777777" w:rsidR="004E191A" w:rsidRDefault="004E191A" w:rsidP="004E191A">
      <w:pPr>
        <w:tabs>
          <w:tab w:val="left" w:pos="1276"/>
        </w:tabs>
        <w:ind w:firstLine="720"/>
        <w:jc w:val="both"/>
        <w:rPr>
          <w:ins w:id="13" w:author="Sergey Shahnazaryan" w:date="2024-02-09T11:34:00Z"/>
          <w:rFonts w:ascii="GHEA Grapalat" w:hAnsi="GHEA Grapalat" w:cs="Times Armenian"/>
          <w:sz w:val="20"/>
          <w:szCs w:val="20"/>
          <w:lang w:val="es-ES"/>
        </w:rPr>
      </w:pPr>
      <w:r>
        <w:rPr>
          <w:rFonts w:ascii="GHEA Grapalat" w:hAnsi="GHEA Grapalat"/>
          <w:sz w:val="20"/>
          <w:szCs w:val="20"/>
          <w:lang w:val="es-ES"/>
        </w:rPr>
        <w:t xml:space="preserve">3.2.4 </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ins w:id="14" w:author="Sergey Shahnazaryan" w:date="2024-02-09T11:34:00Z">
        <w:r>
          <w:rPr>
            <w:rFonts w:ascii="GHEA Grapalat" w:hAnsi="GHEA Grapalat" w:cs="Times Armenian"/>
            <w:sz w:val="20"/>
            <w:szCs w:val="20"/>
            <w:lang w:val="es-ES"/>
          </w:rPr>
          <w:t>.</w:t>
        </w:r>
      </w:ins>
    </w:p>
    <w:p w14:paraId="3B505B40" w14:textId="77777777" w:rsidR="004E191A" w:rsidRDefault="004E191A" w:rsidP="004E191A">
      <w:pPr>
        <w:tabs>
          <w:tab w:val="left" w:pos="1276"/>
        </w:tabs>
        <w:ind w:firstLine="720"/>
        <w:jc w:val="both"/>
        <w:rPr>
          <w:rFonts w:ascii="GHEA Grapalat" w:hAnsi="GHEA Grapalat"/>
          <w:b/>
          <w:i/>
          <w:lang w:val="pt-BR"/>
        </w:rPr>
      </w:pPr>
    </w:p>
    <w:p w14:paraId="14C98484" w14:textId="5B2ACE8E"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3.3.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11ED736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3.3.1</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5.1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գումարը</w:t>
      </w:r>
      <w:r>
        <w:rPr>
          <w:rFonts w:ascii="GHEA Grapalat" w:hAnsi="GHEA Grapalat" w:cs="Tahoma"/>
          <w:sz w:val="20"/>
          <w:szCs w:val="20"/>
          <w:lang w:val="es-ES"/>
        </w:rPr>
        <w:t>։</w:t>
      </w:r>
    </w:p>
    <w:p w14:paraId="5D70F9C7"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3.3.2</w:t>
      </w:r>
      <w:r>
        <w:rPr>
          <w:rFonts w:ascii="GHEA Grapalat" w:hAnsi="GHEA Grapalat"/>
          <w:sz w:val="20"/>
          <w:szCs w:val="20"/>
          <w:lang w:val="es-ES"/>
        </w:rPr>
        <w:tab/>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5.4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6.5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22B2C72" w14:textId="77777777" w:rsidR="004E191A" w:rsidRDefault="004E191A" w:rsidP="004E191A">
      <w:pPr>
        <w:tabs>
          <w:tab w:val="left" w:pos="1276"/>
        </w:tabs>
        <w:ind w:firstLine="720"/>
        <w:jc w:val="both"/>
        <w:rPr>
          <w:rFonts w:ascii="GHEA Grapalat" w:hAnsi="GHEA Grapalat"/>
          <w:b/>
          <w:i/>
          <w:sz w:val="20"/>
          <w:szCs w:val="20"/>
          <w:lang w:val="es-ES"/>
        </w:rPr>
      </w:pPr>
      <w:r>
        <w:rPr>
          <w:rFonts w:ascii="GHEA Grapalat" w:hAnsi="GHEA Grapalat"/>
          <w:b/>
          <w:i/>
          <w:sz w:val="20"/>
          <w:szCs w:val="20"/>
          <w:lang w:val="es-ES"/>
        </w:rPr>
        <w:tab/>
      </w:r>
    </w:p>
    <w:p w14:paraId="5D54F37E" w14:textId="30AA7FE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3.4.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1F0E2010"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3.4.1</w:t>
      </w:r>
      <w:r>
        <w:rPr>
          <w:rFonts w:ascii="GHEA Grapalat" w:hAnsi="GHEA Grapalat"/>
          <w:sz w:val="20"/>
          <w:szCs w:val="20"/>
          <w:lang w:val="es-ES"/>
        </w:rPr>
        <w:tab/>
      </w:r>
      <w:r>
        <w:rPr>
          <w:rFonts w:ascii="GHEA Grapalat" w:hAnsi="GHEA Grapalat" w:cs="Sylfaen"/>
          <w:sz w:val="20"/>
          <w:szCs w:val="20"/>
          <w:lang w:val="pt-BR"/>
        </w:rPr>
        <w:t xml:space="preserve">Աշխատանքների առնվազն ----- տոկոսը կատարել անձամբ, պայմանագրով նախատեսված կարգով և ժամկետներում, իր աշխատանքային և տեխնիկական </w:t>
      </w:r>
      <w:proofErr w:type="gramStart"/>
      <w:r>
        <w:rPr>
          <w:rFonts w:ascii="GHEA Grapalat" w:hAnsi="GHEA Grapalat" w:cs="Sylfaen"/>
          <w:sz w:val="20"/>
          <w:szCs w:val="20"/>
          <w:lang w:val="pt-BR"/>
        </w:rPr>
        <w:t>ռեսուրսով ,</w:t>
      </w:r>
      <w:proofErr w:type="gramEnd"/>
      <w:r>
        <w:rPr>
          <w:rFonts w:ascii="GHEA Grapalat" w:hAnsi="GHEA Grapalat" w:cs="Sylfaen"/>
          <w:sz w:val="20"/>
          <w:szCs w:val="20"/>
          <w:lang w:val="pt-BR"/>
        </w:rPr>
        <w:t xml:space="preserve"> ինչպես նաև անհրաժեշտ շինարարական նյութերով, միջոցներով ու պատշաճ որակով` նախագծին և ծավալաթերթին համապատասխան։</w:t>
      </w:r>
    </w:p>
    <w:p w14:paraId="7BF0BFE1" w14:textId="77777777" w:rsidR="004E191A" w:rsidRDefault="004E191A" w:rsidP="004E191A">
      <w:pPr>
        <w:ind w:firstLine="709"/>
        <w:jc w:val="both"/>
        <w:rPr>
          <w:rFonts w:ascii="GHEA Grapalat" w:hAnsi="GHEA Grapalat" w:cs="Times Armenian"/>
          <w:sz w:val="20"/>
          <w:szCs w:val="20"/>
          <w:lang w:val="es-ES"/>
        </w:rPr>
      </w:pPr>
      <w:r>
        <w:rPr>
          <w:rFonts w:ascii="GHEA Grapalat" w:hAnsi="GHEA Grapalat"/>
          <w:sz w:val="20"/>
          <w:szCs w:val="20"/>
          <w:lang w:val="es-ES"/>
        </w:rPr>
        <w:t>3.4.2</w:t>
      </w:r>
      <w:r>
        <w:rPr>
          <w:rFonts w:ascii="GHEA Grapalat" w:hAnsi="GHEA Grapalat"/>
          <w:sz w:val="20"/>
          <w:szCs w:val="20"/>
          <w:lang w:val="es-ES"/>
        </w:rPr>
        <w:tab/>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վերաբերյալ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տված</w:t>
      </w:r>
      <w:r>
        <w:rPr>
          <w:rFonts w:ascii="GHEA Grapalat" w:hAnsi="GHEA Grapalat" w:cs="Times Armenian"/>
          <w:sz w:val="20"/>
          <w:szCs w:val="20"/>
          <w:lang w:val="es-ES"/>
        </w:rPr>
        <w:t xml:space="preserve"> </w:t>
      </w:r>
      <w:r>
        <w:rPr>
          <w:rFonts w:ascii="GHEA Grapalat" w:hAnsi="GHEA Grapalat" w:cs="Sylfaen"/>
          <w:sz w:val="20"/>
          <w:szCs w:val="20"/>
          <w:lang w:val="pt-BR"/>
        </w:rPr>
        <w:t>ցուցումները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 xml:space="preserve"> </w:t>
      </w:r>
      <w:r>
        <w:rPr>
          <w:rFonts w:ascii="GHEA Grapalat" w:hAnsi="GHEA Grapalat" w:cs="Sylfaen"/>
          <w:sz w:val="20"/>
          <w:szCs w:val="20"/>
          <w:lang w:val="pt-BR"/>
        </w:rPr>
        <w:t>դրանք</w:t>
      </w:r>
      <w:r>
        <w:rPr>
          <w:rFonts w:ascii="GHEA Grapalat" w:hAnsi="GHEA Grapalat" w:cs="Times Armenian"/>
          <w:sz w:val="20"/>
          <w:szCs w:val="20"/>
          <w:lang w:val="es-ES"/>
        </w:rPr>
        <w:t xml:space="preserve"> </w:t>
      </w:r>
      <w:r>
        <w:rPr>
          <w:rFonts w:ascii="GHEA Grapalat" w:hAnsi="GHEA Grapalat" w:cs="Sylfaen"/>
          <w:sz w:val="20"/>
          <w:szCs w:val="20"/>
          <w:lang w:val="pt-BR"/>
        </w:rPr>
        <w:t>չեն</w:t>
      </w:r>
      <w:r>
        <w:rPr>
          <w:rFonts w:ascii="GHEA Grapalat" w:hAnsi="GHEA Grapalat" w:cs="Times Armenian"/>
          <w:sz w:val="20"/>
          <w:szCs w:val="20"/>
          <w:lang w:val="es-ES"/>
        </w:rPr>
        <w:t xml:space="preserve"> </w:t>
      </w:r>
      <w:r>
        <w:rPr>
          <w:rFonts w:ascii="GHEA Grapalat" w:hAnsi="GHEA Grapalat" w:cs="Sylfaen"/>
          <w:sz w:val="20"/>
          <w:szCs w:val="20"/>
          <w:lang w:val="pt-BR"/>
        </w:rPr>
        <w:t>հակասում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պայմաններին</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70C1080" w14:textId="778C9C91" w:rsidR="004E191A" w:rsidRDefault="004E191A" w:rsidP="004E191A">
      <w:pPr>
        <w:tabs>
          <w:tab w:val="left" w:pos="1276"/>
        </w:tabs>
        <w:ind w:firstLine="720"/>
        <w:jc w:val="both"/>
        <w:rPr>
          <w:ins w:id="15" w:author="Sergey Shahnazaryan" w:date="2024-02-09T11:22:00Z"/>
          <w:rFonts w:ascii="GHEA Grapalat" w:hAnsi="GHEA Grapalat" w:cs="Sylfaen"/>
          <w:sz w:val="20"/>
          <w:szCs w:val="20"/>
          <w:lang w:val="hy-AM"/>
        </w:rPr>
      </w:pPr>
      <w:r>
        <w:rPr>
          <w:rFonts w:ascii="GHEA Grapalat" w:hAnsi="GHEA Grapalat"/>
          <w:sz w:val="20"/>
          <w:szCs w:val="20"/>
          <w:lang w:val="es-ES"/>
        </w:rPr>
        <w:t>3.4.3</w:t>
      </w:r>
      <w:r>
        <w:rPr>
          <w:rFonts w:ascii="GHEA Grapalat" w:hAnsi="GHEA Grapalat"/>
          <w:sz w:val="20"/>
          <w:szCs w:val="20"/>
          <w:lang w:val="es-ES"/>
        </w:rPr>
        <w:tab/>
        <w:t xml:space="preserve"> </w:t>
      </w:r>
      <w:r>
        <w:rPr>
          <w:rFonts w:ascii="GHEA Grapalat" w:hAnsi="GHEA Grapalat" w:cs="Sylfaen"/>
          <w:sz w:val="20"/>
          <w:szCs w:val="20"/>
          <w:lang w:val="pt-BR"/>
        </w:rPr>
        <w:t>Ապահովել</w:t>
      </w:r>
      <w:ins w:id="16" w:author="Sergey Shahnazaryan" w:date="2024-02-09T11:22:00Z">
        <w:r>
          <w:rPr>
            <w:rFonts w:ascii="GHEA Grapalat" w:hAnsi="GHEA Grapalat" w:cs="Sylfaen"/>
            <w:sz w:val="20"/>
            <w:szCs w:val="20"/>
            <w:lang w:val="hy-AM"/>
          </w:rPr>
          <w:t>՝</w:t>
        </w:r>
      </w:ins>
      <w:r w:rsidR="002D296B">
        <w:rPr>
          <w:rFonts w:ascii="GHEA Grapalat" w:hAnsi="GHEA Grapalat" w:cs="Sylfaen"/>
          <w:sz w:val="20"/>
          <w:szCs w:val="20"/>
          <w:lang w:val="hy-AM"/>
        </w:rPr>
        <w:t xml:space="preserve"> </w:t>
      </w:r>
      <w:r>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del w:id="17" w:author="Sergey Shahnazaryan" w:date="2024-02-09T11:22:00Z">
        <w:r>
          <w:rPr>
            <w:rFonts w:ascii="GHEA Grapalat" w:hAnsi="GHEA Grapalat" w:cs="Sylfaen"/>
            <w:sz w:val="20"/>
            <w:szCs w:val="20"/>
            <w:lang w:val="pt-BR"/>
          </w:rPr>
          <w:delText>։</w:delText>
        </w:r>
      </w:del>
      <w:ins w:id="18" w:author="Sergey Shahnazaryan" w:date="2024-02-09T11:22:00Z">
        <w:r>
          <w:rPr>
            <w:rFonts w:ascii="GHEA Grapalat" w:hAnsi="GHEA Grapalat" w:cs="Sylfaen"/>
            <w:sz w:val="20"/>
            <w:szCs w:val="20"/>
            <w:lang w:val="hy-AM"/>
          </w:rPr>
          <w:t>.</w:t>
        </w:r>
      </w:ins>
    </w:p>
    <w:p w14:paraId="0C7F3685"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sz w:val="20"/>
          <w:szCs w:val="20"/>
          <w:lang w:val="es-ES"/>
        </w:rPr>
        <w:t xml:space="preserve">3.4.4 </w:t>
      </w:r>
      <w:r>
        <w:rPr>
          <w:rFonts w:ascii="GHEA Grapalat" w:hAnsi="GHEA Grapalat"/>
          <w:sz w:val="20"/>
          <w:szCs w:val="20"/>
          <w:lang w:val="es-ES"/>
        </w:rPr>
        <w:tab/>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հանձնելիս</w:t>
      </w:r>
      <w:r>
        <w:rPr>
          <w:rFonts w:ascii="GHEA Grapalat" w:hAnsi="GHEA Grapalat" w:cs="Times Armenian"/>
          <w:sz w:val="20"/>
          <w:szCs w:val="20"/>
          <w:lang w:val="es-ES"/>
        </w:rPr>
        <w:t xml:space="preserve"> </w:t>
      </w:r>
      <w:r>
        <w:rPr>
          <w:rFonts w:ascii="GHEA Grapalat" w:hAnsi="GHEA Grapalat" w:cs="Sylfaen"/>
          <w:sz w:val="20"/>
          <w:szCs w:val="20"/>
          <w:lang w:val="pt-BR"/>
        </w:rPr>
        <w:t>նրան</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այն</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կանոնների</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14:paraId="075B366E"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cs="Sylfaen"/>
          <w:sz w:val="20"/>
          <w:szCs w:val="20"/>
          <w:lang w:val="pt-BR"/>
        </w:rPr>
        <w:t>3.4.5</w:t>
      </w:r>
      <w:r>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սահմանվելու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ապահովել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յուրաքանչյուր</w:t>
      </w:r>
      <w:r>
        <w:rPr>
          <w:rFonts w:ascii="GHEA Grapalat" w:hAnsi="GHEA Grapalat" w:cs="Times Armenian"/>
          <w:sz w:val="20"/>
          <w:szCs w:val="20"/>
          <w:lang w:val="es-ES"/>
        </w:rPr>
        <w:t xml:space="preserve"> </w:t>
      </w:r>
      <w:r>
        <w:rPr>
          <w:rFonts w:ascii="GHEA Grapalat" w:hAnsi="GHEA Grapalat" w:cs="Sylfaen"/>
          <w:sz w:val="20"/>
          <w:szCs w:val="20"/>
          <w:lang w:val="pt-BR"/>
        </w:rPr>
        <w:t>ուշացված</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143D095"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3.4.6</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3.1.4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լուծման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հատուցել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Sylfaen"/>
          <w:sz w:val="20"/>
          <w:szCs w:val="20"/>
          <w:lang w:val="es-ES"/>
        </w:rPr>
        <w:t xml:space="preserve"> </w:t>
      </w:r>
      <w:r>
        <w:rPr>
          <w:rFonts w:ascii="GHEA Grapalat" w:hAnsi="GHEA Grapalat" w:cs="Sylfaen"/>
          <w:sz w:val="20"/>
          <w:szCs w:val="20"/>
          <w:lang w:val="pt-BR"/>
        </w:rPr>
        <w:t>և</w:t>
      </w:r>
      <w:r>
        <w:rPr>
          <w:rFonts w:ascii="GHEA Grapalat" w:hAnsi="GHEA Grapalat" w:cs="Sylfaen"/>
          <w:sz w:val="20"/>
          <w:szCs w:val="20"/>
          <w:lang w:val="es-ES"/>
        </w:rPr>
        <w:t xml:space="preserve"> </w:t>
      </w:r>
      <w:r>
        <w:rPr>
          <w:rFonts w:ascii="GHEA Grapalat" w:hAnsi="GHEA Grapalat" w:cs="Sylfaen"/>
          <w:sz w:val="20"/>
          <w:szCs w:val="20"/>
          <w:lang w:val="pt-BR"/>
        </w:rPr>
        <w:t>վճարել</w:t>
      </w:r>
      <w:r>
        <w:rPr>
          <w:rFonts w:ascii="GHEA Grapalat" w:hAnsi="GHEA Grapalat" w:cs="Sylfaen"/>
          <w:sz w:val="20"/>
          <w:szCs w:val="20"/>
          <w:lang w:val="es-ES"/>
        </w:rPr>
        <w:t xml:space="preserve"> 6.3 </w:t>
      </w:r>
      <w:r>
        <w:rPr>
          <w:rFonts w:ascii="GHEA Grapalat" w:hAnsi="GHEA Grapalat" w:cs="Sylfaen"/>
          <w:sz w:val="20"/>
          <w:szCs w:val="20"/>
          <w:lang w:val="pt-BR"/>
        </w:rPr>
        <w:t>կետով</w:t>
      </w:r>
      <w:r>
        <w:rPr>
          <w:rFonts w:ascii="GHEA Grapalat" w:hAnsi="GHEA Grapalat" w:cs="Sylfaen"/>
          <w:sz w:val="20"/>
          <w:szCs w:val="20"/>
          <w:lang w:val="es-ES"/>
        </w:rPr>
        <w:t xml:space="preserve"> </w:t>
      </w:r>
      <w:r>
        <w:rPr>
          <w:rFonts w:ascii="GHEA Grapalat" w:hAnsi="GHEA Grapalat" w:cs="Sylfaen"/>
          <w:sz w:val="20"/>
          <w:szCs w:val="20"/>
          <w:lang w:val="pt-BR"/>
        </w:rPr>
        <w:t>նախատեսված</w:t>
      </w:r>
      <w:r>
        <w:rPr>
          <w:rFonts w:ascii="GHEA Grapalat" w:hAnsi="GHEA Grapalat" w:cs="Sylfae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p>
    <w:p w14:paraId="31A5CDE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3.4.7 </w:t>
      </w:r>
      <w:r>
        <w:rPr>
          <w:rFonts w:ascii="GHEA Grapalat" w:hAnsi="GHEA Grapalat"/>
          <w:sz w:val="20"/>
          <w:szCs w:val="20"/>
          <w:lang w:val="es-ES"/>
        </w:rPr>
        <w:tab/>
      </w:r>
      <w:r>
        <w:rPr>
          <w:rFonts w:ascii="GHEA Grapalat" w:hAnsi="GHEA Grapalat" w:cs="Sylfaen"/>
          <w:sz w:val="20"/>
          <w:szCs w:val="20"/>
          <w:lang w:val="pt-BR"/>
        </w:rPr>
        <w:t>Շինարարության</w:t>
      </w:r>
      <w:r>
        <w:rPr>
          <w:rFonts w:ascii="GHEA Grapalat" w:hAnsi="GHEA Grapalat" w:cs="Times Armenian"/>
          <w:sz w:val="20"/>
          <w:szCs w:val="20"/>
          <w:lang w:val="es-ES"/>
        </w:rPr>
        <w:t xml:space="preserve"> </w:t>
      </w:r>
      <w:r>
        <w:rPr>
          <w:rFonts w:ascii="GHEA Grapalat" w:hAnsi="GHEA Grapalat" w:cs="Sylfaen"/>
          <w:sz w:val="20"/>
          <w:szCs w:val="20"/>
          <w:lang w:val="pt-BR"/>
        </w:rPr>
        <w:t>օբյեկտի</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կոնսերվացման</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անհրաժեշտության</w:t>
      </w:r>
      <w:r>
        <w:rPr>
          <w:rFonts w:ascii="GHEA Grapalat" w:hAnsi="GHEA Grapalat" w:cs="Times Armenian"/>
          <w:sz w:val="20"/>
          <w:szCs w:val="20"/>
          <w:lang w:val="es-ES"/>
        </w:rPr>
        <w:t xml:space="preserve"> </w:t>
      </w:r>
      <w:r>
        <w:rPr>
          <w:rFonts w:ascii="GHEA Grapalat" w:hAnsi="GHEA Grapalat" w:cs="Sylfaen"/>
          <w:sz w:val="20"/>
          <w:szCs w:val="20"/>
          <w:lang w:val="pt-BR"/>
        </w:rPr>
        <w:t>ծագման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միջոցներով</w:t>
      </w:r>
      <w:r>
        <w:rPr>
          <w:rFonts w:ascii="GHEA Grapalat" w:hAnsi="GHEA Grapalat" w:cs="Times Armenian"/>
          <w:sz w:val="20"/>
          <w:szCs w:val="20"/>
          <w:lang w:val="es-ES"/>
        </w:rPr>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շինարարությունը</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կոնսերվացնելու</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անհրաժեշտությունից</w:t>
      </w:r>
      <w:r>
        <w:rPr>
          <w:rFonts w:ascii="GHEA Grapalat" w:hAnsi="GHEA Grapalat" w:cs="Times Armenian"/>
          <w:sz w:val="20"/>
          <w:szCs w:val="20"/>
          <w:lang w:val="es-ES"/>
        </w:rPr>
        <w:t xml:space="preserve"> </w:t>
      </w:r>
      <w:r>
        <w:rPr>
          <w:rFonts w:ascii="GHEA Grapalat" w:hAnsi="GHEA Grapalat" w:cs="Sylfaen"/>
          <w:sz w:val="20"/>
          <w:szCs w:val="20"/>
          <w:lang w:val="pt-BR"/>
        </w:rPr>
        <w:t>բխող</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ծախսերը</w:t>
      </w:r>
      <w:r>
        <w:rPr>
          <w:rFonts w:ascii="GHEA Grapalat" w:hAnsi="GHEA Grapalat" w:cs="Tahoma"/>
          <w:sz w:val="20"/>
          <w:szCs w:val="20"/>
          <w:lang w:val="es-ES"/>
        </w:rPr>
        <w:t>։</w:t>
      </w:r>
    </w:p>
    <w:p w14:paraId="40D9E938"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3.4.8 </w:t>
      </w:r>
      <w:r>
        <w:rPr>
          <w:rFonts w:ascii="GHEA Grapalat" w:hAnsi="GHEA Grapalat" w:cs="Sylfaen"/>
          <w:sz w:val="20"/>
          <w:szCs w:val="20"/>
          <w:lang w:val="hy-AM"/>
        </w:rPr>
        <w:t>Եթե</w:t>
      </w:r>
      <w:r>
        <w:rPr>
          <w:rFonts w:ascii="GHEA Grapalat" w:hAnsi="GHEA Grapalat" w:cs="Arial"/>
          <w:sz w:val="20"/>
          <w:szCs w:val="20"/>
          <w:lang w:val="hy-AM"/>
        </w:rPr>
        <w:t xml:space="preserve"> </w:t>
      </w:r>
      <w:r>
        <w:rPr>
          <w:rFonts w:ascii="GHEA Grapalat" w:hAnsi="GHEA Grapalat" w:cs="Sylfaen"/>
          <w:sz w:val="20"/>
          <w:szCs w:val="20"/>
          <w:lang w:val="hy-AM"/>
        </w:rPr>
        <w:t>շինարարական</w:t>
      </w:r>
      <w:r>
        <w:rPr>
          <w:rFonts w:ascii="GHEA Grapalat" w:hAnsi="GHEA Grapalat" w:cs="Arial"/>
          <w:sz w:val="20"/>
          <w:szCs w:val="20"/>
          <w:lang w:val="hy-AM"/>
        </w:rPr>
        <w:t xml:space="preserve"> </w:t>
      </w:r>
      <w:r>
        <w:rPr>
          <w:rFonts w:ascii="GHEA Grapalat" w:hAnsi="GHEA Grapalat" w:cs="Sylfaen"/>
          <w:sz w:val="20"/>
          <w:szCs w:val="20"/>
          <w:lang w:val="hy-AM"/>
        </w:rPr>
        <w:t>ծրագրերի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արդյունքի</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բաղադրիչի</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ժամկետի</w:t>
      </w:r>
      <w:r>
        <w:rPr>
          <w:rFonts w:ascii="GHEA Grapalat" w:hAnsi="GHEA Grapalat" w:cs="Arial"/>
          <w:sz w:val="20"/>
          <w:szCs w:val="20"/>
          <w:lang w:val="hy-AM"/>
        </w:rPr>
        <w:t xml:space="preserve"> </w:t>
      </w:r>
      <w:r>
        <w:rPr>
          <w:rFonts w:ascii="GHEA Grapalat" w:hAnsi="GHEA Grapalat" w:cs="Sylfaen"/>
          <w:sz w:val="20"/>
          <w:szCs w:val="20"/>
          <w:lang w:val="hy-AM"/>
        </w:rPr>
        <w:t>ընթացքում</w:t>
      </w:r>
      <w:r>
        <w:rPr>
          <w:rFonts w:ascii="GHEA Grapalat" w:hAnsi="GHEA Grapalat" w:cs="Arial"/>
          <w:sz w:val="20"/>
          <w:szCs w:val="20"/>
          <w:lang w:val="hy-AM"/>
        </w:rPr>
        <w:t xml:space="preserve"> </w:t>
      </w:r>
      <w:r>
        <w:rPr>
          <w:rFonts w:ascii="GHEA Grapalat" w:hAnsi="GHEA Grapalat" w:cs="Sylfaen"/>
          <w:sz w:val="20"/>
          <w:szCs w:val="20"/>
          <w:lang w:val="hy-AM"/>
        </w:rPr>
        <w:t>ի</w:t>
      </w:r>
      <w:r>
        <w:rPr>
          <w:rFonts w:ascii="GHEA Grapalat" w:hAnsi="GHEA Grapalat" w:cs="Arial"/>
          <w:sz w:val="20"/>
          <w:szCs w:val="20"/>
          <w:lang w:val="hy-AM"/>
        </w:rPr>
        <w:t xml:space="preserve"> </w:t>
      </w:r>
      <w:r>
        <w:rPr>
          <w:rFonts w:ascii="GHEA Grapalat" w:hAnsi="GHEA Grapalat" w:cs="Sylfaen"/>
          <w:sz w:val="20"/>
          <w:szCs w:val="20"/>
          <w:lang w:val="hy-AM"/>
        </w:rPr>
        <w:t>հայտ</w:t>
      </w:r>
      <w:r>
        <w:rPr>
          <w:rFonts w:ascii="GHEA Grapalat" w:hAnsi="GHEA Grapalat" w:cs="Arial"/>
          <w:sz w:val="20"/>
          <w:szCs w:val="20"/>
          <w:lang w:val="hy-AM"/>
        </w:rPr>
        <w:t xml:space="preserve"> </w:t>
      </w:r>
      <w:r>
        <w:rPr>
          <w:rFonts w:ascii="GHEA Grapalat" w:hAnsi="GHEA Grapalat" w:cs="Sylfaen"/>
          <w:sz w:val="20"/>
          <w:szCs w:val="20"/>
          <w:lang w:val="hy-AM"/>
        </w:rPr>
        <w:t>են</w:t>
      </w:r>
      <w:r>
        <w:rPr>
          <w:rFonts w:ascii="GHEA Grapalat" w:hAnsi="GHEA Grapalat" w:cs="Arial"/>
          <w:sz w:val="20"/>
          <w:szCs w:val="20"/>
          <w:lang w:val="hy-AM"/>
        </w:rPr>
        <w:t xml:space="preserve"> </w:t>
      </w:r>
      <w:proofErr w:type="spellStart"/>
      <w:r>
        <w:rPr>
          <w:rFonts w:ascii="GHEA Grapalat" w:hAnsi="GHEA Grapalat" w:cs="Arial"/>
          <w:sz w:val="20"/>
          <w:szCs w:val="20"/>
        </w:rPr>
        <w:t>եկել</w:t>
      </w:r>
      <w:proofErr w:type="spellEnd"/>
      <w:r>
        <w:rPr>
          <w:rFonts w:ascii="GHEA Grapalat" w:hAnsi="GHEA Grapalat"/>
          <w:sz w:val="20"/>
          <w:szCs w:val="20"/>
          <w:lang w:val="hy-AM"/>
        </w:rPr>
        <w:t xml:space="preserve"> </w:t>
      </w:r>
      <w:proofErr w:type="spellStart"/>
      <w:r>
        <w:rPr>
          <w:rFonts w:ascii="GHEA Grapalat" w:hAnsi="GHEA Grapalat"/>
          <w:sz w:val="20"/>
          <w:szCs w:val="20"/>
        </w:rPr>
        <w:t>կատարված</w:t>
      </w:r>
      <w:proofErr w:type="spellEnd"/>
      <w:r>
        <w:rPr>
          <w:rFonts w:ascii="GHEA Grapalat" w:hAnsi="GHEA Grapalat"/>
          <w:sz w:val="20"/>
          <w:szCs w:val="20"/>
          <w:lang w:val="es-ES"/>
        </w:rPr>
        <w:t xml:space="preserve"> </w:t>
      </w:r>
      <w:proofErr w:type="spellStart"/>
      <w:r>
        <w:rPr>
          <w:rFonts w:ascii="GHEA Grapalat" w:hAnsi="GHEA Grapalat"/>
          <w:sz w:val="20"/>
          <w:szCs w:val="20"/>
        </w:rPr>
        <w:t>աշխատանքի</w:t>
      </w:r>
      <w:proofErr w:type="spellEnd"/>
      <w:r>
        <w:rPr>
          <w:rFonts w:ascii="GHEA Grapalat" w:hAnsi="GHEA Grapalat"/>
          <w:sz w:val="20"/>
          <w:szCs w:val="20"/>
          <w:lang w:val="es-ES"/>
        </w:rPr>
        <w:t xml:space="preserve"> </w:t>
      </w:r>
      <w:r>
        <w:rPr>
          <w:rFonts w:ascii="GHEA Grapalat" w:hAnsi="GHEA Grapalat" w:cs="Sylfaen"/>
          <w:sz w:val="20"/>
          <w:szCs w:val="20"/>
          <w:lang w:val="hy-AM"/>
        </w:rPr>
        <w:t>թերություններ</w:t>
      </w:r>
      <w:r>
        <w:rPr>
          <w:rFonts w:ascii="GHEA Grapalat" w:hAnsi="GHEA Grapalat" w:cs="Arial"/>
          <w:sz w:val="20"/>
          <w:szCs w:val="20"/>
          <w:lang w:val="hy-AM"/>
        </w:rPr>
        <w:t xml:space="preserve">, </w:t>
      </w:r>
      <w:r>
        <w:rPr>
          <w:rFonts w:ascii="GHEA Grapalat" w:hAnsi="GHEA Grapalat" w:cs="Sylfaen"/>
          <w:sz w:val="20"/>
          <w:szCs w:val="20"/>
          <w:lang w:val="hy-AM"/>
        </w:rPr>
        <w:t>ապա</w:t>
      </w:r>
      <w:r>
        <w:rPr>
          <w:rFonts w:ascii="GHEA Grapalat" w:hAnsi="GHEA Grapalat" w:cs="Arial"/>
          <w:sz w:val="20"/>
          <w:szCs w:val="20"/>
          <w:lang w:val="hy-AM"/>
        </w:rPr>
        <w:t xml:space="preserve"> </w:t>
      </w:r>
      <w:r>
        <w:rPr>
          <w:rFonts w:ascii="GHEA Grapalat" w:hAnsi="GHEA Grapalat" w:cs="Sylfaen"/>
          <w:sz w:val="20"/>
          <w:szCs w:val="20"/>
        </w:rPr>
        <w:lastRenderedPageBreak/>
        <w:t>Կ</w:t>
      </w:r>
      <w:r>
        <w:rPr>
          <w:rFonts w:ascii="GHEA Grapalat" w:hAnsi="GHEA Grapalat" w:cs="Sylfaen"/>
          <w:sz w:val="20"/>
          <w:szCs w:val="20"/>
          <w:lang w:val="hy-AM"/>
        </w:rPr>
        <w:t>ապալառուն</w:t>
      </w:r>
      <w:r>
        <w:rPr>
          <w:rFonts w:ascii="GHEA Grapalat" w:hAnsi="GHEA Grapalat" w:cs="Arial"/>
          <w:sz w:val="20"/>
          <w:szCs w:val="20"/>
          <w:lang w:val="hy-AM"/>
        </w:rPr>
        <w:t xml:space="preserve"> </w:t>
      </w:r>
      <w:r>
        <w:rPr>
          <w:rFonts w:ascii="GHEA Grapalat" w:hAnsi="GHEA Grapalat" w:cs="Sylfaen"/>
          <w:sz w:val="20"/>
          <w:szCs w:val="20"/>
          <w:lang w:val="hy-AM"/>
        </w:rPr>
        <w:t>պարտավոր</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իր</w:t>
      </w:r>
      <w:r>
        <w:rPr>
          <w:rFonts w:ascii="GHEA Grapalat" w:hAnsi="GHEA Grapalat" w:cs="Arial"/>
          <w:sz w:val="20"/>
          <w:szCs w:val="20"/>
          <w:lang w:val="hy-AM"/>
        </w:rPr>
        <w:t xml:space="preserve"> միջոցների </w:t>
      </w:r>
      <w:r>
        <w:rPr>
          <w:rFonts w:ascii="GHEA Grapalat" w:hAnsi="GHEA Grapalat" w:cs="Sylfaen"/>
          <w:sz w:val="20"/>
          <w:szCs w:val="20"/>
          <w:lang w:val="hy-AM"/>
        </w:rPr>
        <w:t>հաշվին</w:t>
      </w:r>
      <w:r>
        <w:rPr>
          <w:rFonts w:ascii="GHEA Grapalat" w:hAnsi="GHEA Grapalat" w:cs="Arial"/>
          <w:sz w:val="20"/>
          <w:szCs w:val="20"/>
          <w:lang w:val="hy-AM"/>
        </w:rPr>
        <w:t xml:space="preserve">, </w:t>
      </w:r>
      <w:r>
        <w:rPr>
          <w:rFonts w:ascii="GHEA Grapalat" w:hAnsi="GHEA Grapalat" w:cs="Sylfaen"/>
          <w:sz w:val="20"/>
          <w:szCs w:val="20"/>
        </w:rPr>
        <w:t>Պ</w:t>
      </w:r>
      <w:r>
        <w:rPr>
          <w:rFonts w:ascii="GHEA Grapalat" w:hAnsi="GHEA Grapalat" w:cs="Sylfaen"/>
          <w:sz w:val="20"/>
          <w:szCs w:val="20"/>
          <w:lang w:val="hy-AM"/>
        </w:rPr>
        <w:t>ատվիրատուի</w:t>
      </w:r>
      <w:r>
        <w:rPr>
          <w:rFonts w:ascii="GHEA Grapalat" w:hAnsi="GHEA Grapalat" w:cs="Arial"/>
          <w:sz w:val="20"/>
          <w:szCs w:val="20"/>
          <w:lang w:val="hy-AM"/>
        </w:rPr>
        <w:t xml:space="preserve"> </w:t>
      </w:r>
      <w:r>
        <w:rPr>
          <w:rFonts w:ascii="GHEA Grapalat" w:hAnsi="GHEA Grapalat" w:cs="Sylfaen"/>
          <w:sz w:val="20"/>
          <w:szCs w:val="20"/>
          <w:lang w:val="hy-AM"/>
        </w:rPr>
        <w:t>կողմից</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ողջամիտ</w:t>
      </w:r>
      <w:r>
        <w:rPr>
          <w:rFonts w:ascii="GHEA Grapalat" w:hAnsi="GHEA Grapalat" w:cs="Arial"/>
          <w:sz w:val="20"/>
          <w:szCs w:val="20"/>
          <w:lang w:val="hy-AM"/>
        </w:rPr>
        <w:t xml:space="preserve"> </w:t>
      </w:r>
      <w:r>
        <w:rPr>
          <w:rFonts w:ascii="GHEA Grapalat" w:hAnsi="GHEA Grapalat" w:cs="Sylfaen"/>
          <w:sz w:val="20"/>
          <w:szCs w:val="20"/>
          <w:lang w:val="hy-AM"/>
        </w:rPr>
        <w:t>ժամկետում</w:t>
      </w:r>
      <w:r>
        <w:rPr>
          <w:rFonts w:ascii="GHEA Grapalat" w:hAnsi="GHEA Grapalat" w:cs="Arial"/>
          <w:sz w:val="20"/>
          <w:szCs w:val="20"/>
          <w:lang w:val="hy-AM"/>
        </w:rPr>
        <w:t xml:space="preserve"> </w:t>
      </w:r>
      <w:r>
        <w:rPr>
          <w:rFonts w:ascii="GHEA Grapalat" w:hAnsi="GHEA Grapalat" w:cs="Sylfaen"/>
          <w:sz w:val="20"/>
          <w:szCs w:val="20"/>
          <w:lang w:val="hy-AM"/>
        </w:rPr>
        <w:t>վերացնել</w:t>
      </w:r>
      <w:r>
        <w:rPr>
          <w:rFonts w:ascii="GHEA Grapalat" w:hAnsi="GHEA Grapalat" w:cs="Arial"/>
          <w:sz w:val="20"/>
          <w:szCs w:val="20"/>
          <w:lang w:val="hy-AM"/>
        </w:rPr>
        <w:t xml:space="preserve"> </w:t>
      </w:r>
      <w:r>
        <w:rPr>
          <w:rFonts w:ascii="GHEA Grapalat" w:hAnsi="GHEA Grapalat" w:cs="Sylfaen"/>
          <w:sz w:val="20"/>
          <w:szCs w:val="20"/>
          <w:lang w:val="hy-AM"/>
        </w:rPr>
        <w:t>թերությունները</w:t>
      </w:r>
      <w:r>
        <w:rPr>
          <w:rFonts w:ascii="GHEA Grapalat" w:hAnsi="GHEA Grapalat" w:cs="Tahoma"/>
          <w:sz w:val="20"/>
          <w:szCs w:val="20"/>
          <w:lang w:val="hy-AM"/>
        </w:rPr>
        <w:t>։</w:t>
      </w:r>
      <w:r>
        <w:rPr>
          <w:rFonts w:ascii="GHEA Grapalat" w:hAnsi="GHEA Grapalat"/>
          <w:sz w:val="20"/>
          <w:szCs w:val="20"/>
          <w:lang w:val="hy-AM"/>
        </w:rPr>
        <w:t xml:space="preserve"> </w:t>
      </w:r>
    </w:p>
    <w:p w14:paraId="02D4E74F" w14:textId="6A50366E"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es-ES"/>
        </w:rPr>
        <w:t>3.4.9 Պ</w:t>
      </w:r>
      <w:r>
        <w:rPr>
          <w:rFonts w:ascii="GHEA Grapalat" w:hAnsi="GHEA Grapalat" w:cs="Sylfaen"/>
          <w:sz w:val="20"/>
          <w:szCs w:val="20"/>
          <w:lang w:val="hy-AM"/>
        </w:rPr>
        <w:t>այմանագրով</w:t>
      </w:r>
      <w:r>
        <w:rPr>
          <w:rFonts w:ascii="GHEA Grapalat" w:hAnsi="GHEA Grapalat" w:cs="Times Armenian"/>
          <w:sz w:val="20"/>
          <w:szCs w:val="20"/>
          <w:lang w:val="es-ES"/>
        </w:rPr>
        <w:t xml:space="preserve"> </w:t>
      </w:r>
      <w:r>
        <w:rPr>
          <w:rFonts w:ascii="GHEA Grapalat" w:hAnsi="GHEA Grapalat" w:cs="Sylfaen"/>
          <w:sz w:val="20"/>
          <w:szCs w:val="20"/>
          <w:lang w:val="hy-AM"/>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hy-AM"/>
        </w:rPr>
        <w:t>ժամկետ</w:t>
      </w:r>
      <w:r>
        <w:rPr>
          <w:rFonts w:ascii="GHEA Grapalat" w:hAnsi="GHEA Grapalat" w:cs="Times Armenian"/>
          <w:sz w:val="20"/>
          <w:szCs w:val="20"/>
          <w:lang w:val="es-ES"/>
        </w:rPr>
        <w:t xml:space="preserve"> </w:t>
      </w:r>
      <w:r>
        <w:rPr>
          <w:rFonts w:ascii="GHEA Grapalat" w:hAnsi="GHEA Grapalat" w:cs="Sylfaen"/>
          <w:sz w:val="20"/>
          <w:szCs w:val="20"/>
          <w:lang w:val="hy-AM"/>
        </w:rPr>
        <w:t>է</w:t>
      </w:r>
      <w:r>
        <w:rPr>
          <w:rFonts w:ascii="GHEA Grapalat" w:hAnsi="GHEA Grapalat" w:cs="Times Armenian"/>
          <w:sz w:val="20"/>
          <w:szCs w:val="20"/>
          <w:lang w:val="es-ES"/>
        </w:rPr>
        <w:t xml:space="preserve"> </w:t>
      </w:r>
      <w:r>
        <w:rPr>
          <w:rFonts w:ascii="GHEA Grapalat" w:hAnsi="GHEA Grapalat" w:cs="Sylfaen"/>
          <w:sz w:val="20"/>
          <w:szCs w:val="20"/>
          <w:lang w:val="hy-AM"/>
        </w:rPr>
        <w:t>սահմանվում</w:t>
      </w:r>
      <w:r>
        <w:rPr>
          <w:rFonts w:ascii="GHEA Grapalat" w:hAnsi="GHEA Grapalat" w:cs="Times Armenian"/>
          <w:sz w:val="20"/>
          <w:szCs w:val="20"/>
          <w:lang w:val="es-ES"/>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hy-AM"/>
        </w:rPr>
        <w:t>կողմից</w:t>
      </w:r>
      <w:r>
        <w:rPr>
          <w:rFonts w:ascii="GHEA Grapalat" w:hAnsi="GHEA Grapalat" w:cs="Times Armenian"/>
          <w:sz w:val="20"/>
          <w:szCs w:val="20"/>
          <w:lang w:val="es-ES"/>
        </w:rPr>
        <w:t xml:space="preserve"> </w:t>
      </w:r>
      <w:r>
        <w:rPr>
          <w:rFonts w:ascii="GHEA Grapalat" w:hAnsi="GHEA Grapalat" w:cs="Sylfaen"/>
          <w:sz w:val="20"/>
          <w:szCs w:val="20"/>
          <w:lang w:val="hy-AM"/>
        </w:rPr>
        <w:t>ողջ</w:t>
      </w:r>
      <w:r>
        <w:rPr>
          <w:rFonts w:ascii="GHEA Grapalat" w:hAnsi="GHEA Grapalat" w:cs="Times Armenian"/>
          <w:sz w:val="20"/>
          <w:szCs w:val="20"/>
          <w:lang w:val="es-ES"/>
        </w:rPr>
        <w:t xml:space="preserve"> </w:t>
      </w:r>
      <w:r>
        <w:rPr>
          <w:rFonts w:ascii="GHEA Grapalat" w:hAnsi="GHEA Grapalat" w:cs="Sylfaen"/>
          <w:sz w:val="20"/>
          <w:szCs w:val="20"/>
          <w:lang w:val="hy-AM"/>
        </w:rPr>
        <w:t>ծավալով</w:t>
      </w:r>
      <w:r>
        <w:rPr>
          <w:rFonts w:ascii="GHEA Grapalat" w:hAnsi="GHEA Grapalat" w:cs="Times Armenian"/>
          <w:sz w:val="20"/>
          <w:szCs w:val="20"/>
          <w:lang w:val="es-ES"/>
        </w:rPr>
        <w:t xml:space="preserve"> Ա</w:t>
      </w:r>
      <w:r>
        <w:rPr>
          <w:rFonts w:ascii="GHEA Grapalat" w:hAnsi="GHEA Grapalat" w:cs="Sylfaen"/>
          <w:sz w:val="20"/>
          <w:szCs w:val="20"/>
          <w:lang w:val="hy-AM"/>
        </w:rPr>
        <w:t>շխատանքն</w:t>
      </w:r>
      <w:r>
        <w:rPr>
          <w:rFonts w:ascii="GHEA Grapalat" w:hAnsi="GHEA Grapalat" w:cs="Times Armenian"/>
          <w:sz w:val="20"/>
          <w:szCs w:val="20"/>
          <w:lang w:val="es-ES"/>
        </w:rPr>
        <w:t xml:space="preserve"> </w:t>
      </w:r>
      <w:r>
        <w:rPr>
          <w:rFonts w:ascii="GHEA Grapalat" w:hAnsi="GHEA Grapalat" w:cs="Sylfaen"/>
          <w:sz w:val="20"/>
          <w:szCs w:val="20"/>
          <w:lang w:val="hy-AM"/>
        </w:rPr>
        <w:t>ընդունվելու</w:t>
      </w:r>
      <w:r>
        <w:rPr>
          <w:rFonts w:ascii="GHEA Grapalat" w:hAnsi="GHEA Grapalat" w:cs="Times Armenian"/>
          <w:sz w:val="20"/>
          <w:szCs w:val="20"/>
          <w:lang w:val="es-ES"/>
        </w:rPr>
        <w:t xml:space="preserve"> </w:t>
      </w:r>
      <w:r>
        <w:rPr>
          <w:rFonts w:ascii="GHEA Grapalat" w:hAnsi="GHEA Grapalat" w:cs="Sylfaen"/>
          <w:sz w:val="20"/>
          <w:szCs w:val="20"/>
          <w:lang w:val="hy-AM"/>
        </w:rPr>
        <w:t>օրվան</w:t>
      </w:r>
      <w:r>
        <w:rPr>
          <w:rFonts w:ascii="GHEA Grapalat" w:hAnsi="GHEA Grapalat" w:cs="Times Armenian"/>
          <w:sz w:val="20"/>
          <w:szCs w:val="20"/>
          <w:lang w:val="es-ES"/>
        </w:rPr>
        <w:t xml:space="preserve"> </w:t>
      </w:r>
      <w:r>
        <w:rPr>
          <w:rFonts w:ascii="GHEA Grapalat" w:hAnsi="GHEA Grapalat" w:cs="Sylfaen"/>
          <w:sz w:val="20"/>
          <w:szCs w:val="20"/>
          <w:lang w:val="hy-AM"/>
        </w:rPr>
        <w:t>հաջորդող</w:t>
      </w:r>
      <w:r>
        <w:rPr>
          <w:rFonts w:ascii="GHEA Grapalat" w:hAnsi="GHEA Grapalat" w:cs="Times Armenian"/>
          <w:sz w:val="20"/>
          <w:szCs w:val="20"/>
          <w:lang w:val="es-ES"/>
        </w:rPr>
        <w:t xml:space="preserve"> </w:t>
      </w:r>
      <w:r>
        <w:rPr>
          <w:rFonts w:ascii="GHEA Grapalat" w:hAnsi="GHEA Grapalat" w:cs="Sylfaen"/>
          <w:sz w:val="20"/>
          <w:szCs w:val="20"/>
          <w:lang w:val="hy-AM"/>
        </w:rPr>
        <w:t>օրվանից</w:t>
      </w:r>
      <w:r>
        <w:rPr>
          <w:rFonts w:ascii="GHEA Grapalat" w:hAnsi="GHEA Grapalat" w:cs="Times Armenian"/>
          <w:sz w:val="20"/>
          <w:szCs w:val="20"/>
          <w:lang w:val="es-ES"/>
        </w:rPr>
        <w:t xml:space="preserve"> </w:t>
      </w:r>
      <w:r>
        <w:rPr>
          <w:rFonts w:ascii="GHEA Grapalat" w:hAnsi="GHEA Grapalat" w:cs="Sylfaen"/>
          <w:sz w:val="20"/>
          <w:szCs w:val="20"/>
          <w:lang w:val="hy-AM"/>
        </w:rPr>
        <w:t>հաշված</w:t>
      </w:r>
      <w:r>
        <w:rPr>
          <w:rFonts w:ascii="GHEA Grapalat" w:hAnsi="GHEA Grapalat" w:cs="Sylfaen"/>
          <w:sz w:val="20"/>
          <w:szCs w:val="20"/>
          <w:lang w:val="es-ES"/>
        </w:rPr>
        <w:t xml:space="preserve"> </w:t>
      </w:r>
      <w:r>
        <w:rPr>
          <w:rFonts w:ascii="GHEA Grapalat" w:hAnsi="GHEA Grapalat" w:cs="Sylfaen"/>
          <w:sz w:val="20"/>
          <w:szCs w:val="20"/>
          <w:lang w:val="hy-AM"/>
        </w:rPr>
        <w:t xml:space="preserve">առնվազն </w:t>
      </w:r>
      <w:r w:rsidR="00000F11">
        <w:rPr>
          <w:rFonts w:ascii="GHEA Grapalat" w:hAnsi="GHEA Grapalat" w:cs="Sylfaen"/>
          <w:sz w:val="20"/>
          <w:szCs w:val="20"/>
          <w:lang w:val="hy-AM"/>
        </w:rPr>
        <w:t>365</w:t>
      </w:r>
      <w:r>
        <w:rPr>
          <w:rFonts w:ascii="GHEA Grapalat" w:hAnsi="GHEA Grapalat" w:cs="Sylfaen"/>
          <w:sz w:val="20"/>
          <w:szCs w:val="20"/>
          <w:lang w:val="hy-AM"/>
        </w:rPr>
        <w:t xml:space="preserve"> օրացուցային օր։ Եթե երաշխիքային ժամկետի ընթացքում ի հայտ են եկել </w:t>
      </w:r>
      <w:r>
        <w:rPr>
          <w:rFonts w:ascii="GHEA Grapalat" w:hAnsi="GHEA Grapalat"/>
          <w:sz w:val="20"/>
          <w:szCs w:val="20"/>
          <w:lang w:val="hy-AM"/>
        </w:rPr>
        <w:t xml:space="preserve">կատարված Աշխատանքի </w:t>
      </w:r>
      <w:r>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Pr>
          <w:rStyle w:val="FootnoteReference"/>
          <w:rFonts w:ascii="GHEA Grapalat" w:hAnsi="GHEA Grapalat" w:cs="Sylfaen"/>
          <w:sz w:val="20"/>
          <w:szCs w:val="20"/>
          <w:lang w:val="hy-AM"/>
        </w:rPr>
        <w:footnoteReference w:id="15"/>
      </w:r>
    </w:p>
    <w:p w14:paraId="56E65FC4"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cs="Times Armenian"/>
          <w:sz w:val="20"/>
          <w:szCs w:val="20"/>
          <w:lang w:val="es-ES"/>
        </w:rPr>
        <w:t xml:space="preserve">3.4.11 </w:t>
      </w:r>
      <w:proofErr w:type="spellStart"/>
      <w:r>
        <w:rPr>
          <w:rFonts w:ascii="GHEA Grapalat" w:hAnsi="GHEA Grapalat" w:cs="Times Armenian"/>
          <w:sz w:val="20"/>
          <w:szCs w:val="20"/>
          <w:lang w:val="es-ES"/>
        </w:rPr>
        <w:t>Որակավորման</w:t>
      </w:r>
      <w:proofErr w:type="spellEnd"/>
      <w:r>
        <w:rPr>
          <w:rFonts w:ascii="GHEA Grapalat" w:hAnsi="GHEA Grapalat" w:cs="Times Armenian"/>
          <w:sz w:val="20"/>
          <w:szCs w:val="20"/>
          <w:lang w:val="es-ES"/>
        </w:rPr>
        <w:t xml:space="preserve"> և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ապահովման</w:t>
      </w:r>
      <w:r>
        <w:rPr>
          <w:rFonts w:ascii="GHEA Grapalat" w:hAnsi="GHEA Grapalat" w:cs="Times Armenian"/>
          <w:sz w:val="20"/>
          <w:szCs w:val="20"/>
          <w:lang w:val="es-ES"/>
        </w:rPr>
        <w:t xml:space="preserve"> </w:t>
      </w:r>
      <w:r>
        <w:rPr>
          <w:rFonts w:ascii="GHEA Grapalat" w:hAnsi="GHEA Grapalat" w:cs="Sylfaen"/>
          <w:sz w:val="20"/>
          <w:szCs w:val="20"/>
          <w:lang w:val="pt-BR"/>
        </w:rPr>
        <w:t>գործողության</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լուծարման</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սնանկացման</w:t>
      </w:r>
      <w:r>
        <w:rPr>
          <w:rFonts w:ascii="GHEA Grapalat" w:hAnsi="GHEA Grapalat" w:cs="Times Armenian"/>
          <w:sz w:val="20"/>
          <w:szCs w:val="20"/>
          <w:lang w:val="es-ES"/>
        </w:rPr>
        <w:t xml:space="preserve"> </w:t>
      </w:r>
      <w:r>
        <w:rPr>
          <w:rFonts w:ascii="GHEA Grapalat" w:hAnsi="GHEA Grapalat" w:cs="Sylfaen"/>
          <w:sz w:val="20"/>
          <w:szCs w:val="20"/>
          <w:lang w:val="pt-BR"/>
        </w:rPr>
        <w:t>գործընթաց</w:t>
      </w:r>
      <w:r>
        <w:rPr>
          <w:rFonts w:ascii="GHEA Grapalat" w:hAnsi="GHEA Grapalat" w:cs="Times Armenian"/>
          <w:sz w:val="20"/>
          <w:szCs w:val="20"/>
          <w:lang w:val="es-ES"/>
        </w:rPr>
        <w:t xml:space="preserve"> </w:t>
      </w:r>
      <w:r>
        <w:rPr>
          <w:rFonts w:ascii="GHEA Grapalat" w:hAnsi="GHEA Grapalat" w:cs="Sylfaen"/>
          <w:sz w:val="20"/>
          <w:szCs w:val="20"/>
          <w:lang w:val="pt-BR"/>
        </w:rPr>
        <w:t>սկսելու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նախապես</w:t>
      </w:r>
      <w:r>
        <w:rPr>
          <w:rFonts w:ascii="GHEA Grapalat" w:hAnsi="GHEA Grapalat" w:cs="Times Armenian"/>
          <w:sz w:val="20"/>
          <w:szCs w:val="20"/>
          <w:lang w:val="es-ES"/>
        </w:rPr>
        <w:t xml:space="preserve"> </w:t>
      </w:r>
      <w:r>
        <w:rPr>
          <w:rFonts w:ascii="GHEA Grapalat" w:hAnsi="GHEA Grapalat" w:cs="Sylfaen"/>
          <w:sz w:val="20"/>
          <w:szCs w:val="20"/>
          <w:lang w:val="pt-BR"/>
        </w:rPr>
        <w:t>գրավոր</w:t>
      </w:r>
      <w:r>
        <w:rPr>
          <w:rFonts w:ascii="GHEA Grapalat" w:hAnsi="GHEA Grapalat" w:cs="Times Armenian"/>
          <w:sz w:val="20"/>
          <w:szCs w:val="20"/>
          <w:lang w:val="es-ES"/>
        </w:rPr>
        <w:t xml:space="preserve"> </w:t>
      </w:r>
      <w:r>
        <w:rPr>
          <w:rFonts w:ascii="GHEA Grapalat" w:hAnsi="GHEA Grapalat" w:cs="Sylfaen"/>
          <w:sz w:val="20"/>
          <w:szCs w:val="20"/>
          <w:lang w:val="pt-BR"/>
        </w:rPr>
        <w:t>տեղեկացնել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ahoma"/>
          <w:sz w:val="20"/>
          <w:szCs w:val="20"/>
          <w:lang w:val="es-ES"/>
        </w:rPr>
        <w:t>։</w:t>
      </w:r>
    </w:p>
    <w:p w14:paraId="6CEA6EA9" w14:textId="77777777" w:rsidR="004E191A" w:rsidRDefault="004E191A" w:rsidP="004E191A">
      <w:pPr>
        <w:tabs>
          <w:tab w:val="left" w:pos="1276"/>
        </w:tabs>
        <w:ind w:firstLine="720"/>
        <w:jc w:val="both"/>
        <w:rPr>
          <w:rFonts w:ascii="GHEA Grapalat" w:hAnsi="GHEA Grapalat" w:cs="Sylfaen"/>
          <w:sz w:val="16"/>
          <w:szCs w:val="16"/>
          <w:u w:val="single"/>
          <w:lang w:val="es-ES"/>
        </w:rPr>
      </w:pPr>
    </w:p>
    <w:p w14:paraId="78A427CD" w14:textId="17F9880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4. </w:t>
      </w:r>
      <w:r w:rsidR="003F06E2">
        <w:rPr>
          <w:rFonts w:ascii="GHEA Grapalat" w:hAnsi="GHEA Grapalat"/>
          <w:b/>
          <w:sz w:val="20"/>
          <w:szCs w:val="20"/>
          <w:lang w:val="hy-AM"/>
        </w:rPr>
        <w:t xml:space="preserve"> </w:t>
      </w:r>
      <w:r>
        <w:rPr>
          <w:rFonts w:ascii="GHEA Grapalat" w:hAnsi="GHEA Grapalat" w:cs="Sylfaen"/>
          <w:b/>
          <w:sz w:val="20"/>
          <w:szCs w:val="20"/>
          <w:lang w:val="pt-BR"/>
        </w:rPr>
        <w:t>ԱՇԽԱՏԱՆՔԻ</w:t>
      </w:r>
      <w:r>
        <w:rPr>
          <w:rFonts w:ascii="GHEA Grapalat" w:hAnsi="GHEA Grapalat" w:cs="Times Armenian"/>
          <w:b/>
          <w:sz w:val="20"/>
          <w:szCs w:val="20"/>
          <w:lang w:val="es-ES"/>
        </w:rPr>
        <w:t xml:space="preserve"> </w:t>
      </w:r>
      <w:r>
        <w:rPr>
          <w:rFonts w:ascii="GHEA Grapalat" w:hAnsi="GHEA Grapalat" w:cs="Sylfaen"/>
          <w:b/>
          <w:sz w:val="20"/>
          <w:szCs w:val="20"/>
          <w:lang w:val="pt-BR"/>
        </w:rPr>
        <w:t>ՀԱՆՁՆՄԱՆ</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ԸՆԴՈՒՆՄԱՆ</w:t>
      </w:r>
      <w:r>
        <w:rPr>
          <w:rFonts w:ascii="GHEA Grapalat" w:hAnsi="GHEA Grapalat" w:cs="Times Armenian"/>
          <w:b/>
          <w:sz w:val="20"/>
          <w:szCs w:val="20"/>
          <w:lang w:val="es-ES"/>
        </w:rPr>
        <w:t xml:space="preserve"> </w:t>
      </w:r>
      <w:r>
        <w:rPr>
          <w:rFonts w:ascii="GHEA Grapalat" w:hAnsi="GHEA Grapalat" w:cs="Sylfaen"/>
          <w:b/>
          <w:sz w:val="20"/>
          <w:szCs w:val="20"/>
          <w:lang w:val="pt-BR"/>
        </w:rPr>
        <w:t>ԿԱՐԳԸ</w:t>
      </w:r>
    </w:p>
    <w:p w14:paraId="4C97DE9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942BE63" w14:textId="77777777" w:rsidR="004E191A" w:rsidRDefault="004E191A" w:rsidP="004E191A">
      <w:pPr>
        <w:tabs>
          <w:tab w:val="num" w:pos="0"/>
          <w:tab w:val="left" w:pos="720"/>
          <w:tab w:val="num" w:pos="900"/>
        </w:tabs>
        <w:jc w:val="both"/>
        <w:rPr>
          <w:rFonts w:ascii="GHEA Grapalat" w:hAnsi="GHEA Grapalat" w:cs="Sylfaen"/>
          <w:sz w:val="20"/>
          <w:szCs w:val="20"/>
          <w:lang w:val="pt-BR"/>
        </w:rPr>
      </w:pPr>
      <w:r>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FootnoteReference"/>
          <w:rFonts w:ascii="GHEA Grapalat" w:hAnsi="GHEA Grapalat" w:cs="Sylfaen"/>
          <w:sz w:val="20"/>
          <w:szCs w:val="20"/>
          <w:lang w:val="pt-BR"/>
        </w:rPr>
        <w:footnoteReference w:id="16"/>
      </w:r>
    </w:p>
    <w:p w14:paraId="108EC80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09BF23B" w14:textId="30DBCBEF"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0C22E1">
        <w:rPr>
          <w:rFonts w:ascii="GHEA Grapalat" w:hAnsi="GHEA Grapalat" w:cs="Sylfaen"/>
          <w:sz w:val="20"/>
          <w:szCs w:val="20"/>
          <w:lang w:val="pt-BR"/>
        </w:rPr>
        <w:t>15</w:t>
      </w:r>
      <w:r>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09A8A4CB"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25C6ADAE"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Pr>
          <w:rFonts w:ascii="GHEA Grapalat" w:hAnsi="GHEA Grapalat" w:cs="Sylfaen"/>
          <w:sz w:val="20"/>
          <w:szCs w:val="20"/>
          <w:lang w:val="pt-BR"/>
        </w:rPr>
        <w:softHyphen/>
        <w:t xml:space="preserve">գրությունը: </w:t>
      </w:r>
    </w:p>
    <w:p w14:paraId="5201ACF3" w14:textId="77777777" w:rsidR="004E191A" w:rsidRDefault="004E191A" w:rsidP="004E191A">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2554BDB8" w14:textId="77777777" w:rsidR="004E191A" w:rsidRDefault="004E191A" w:rsidP="004E191A">
      <w:pPr>
        <w:pStyle w:val="norm"/>
        <w:spacing w:line="240" w:lineRule="auto"/>
        <w:ind w:firstLine="0"/>
        <w:rPr>
          <w:rFonts w:ascii="GHEA Mariam" w:hAnsi="GHEA Mariam"/>
          <w:spacing w:val="-8"/>
          <w:sz w:val="20"/>
          <w:lang w:val="pt-BR"/>
        </w:rPr>
      </w:pPr>
      <w:r>
        <w:rPr>
          <w:rFonts w:ascii="GHEA Grapalat" w:hAnsi="GHEA Grapalat" w:cs="Sylfaen"/>
          <w:sz w:val="20"/>
          <w:lang w:val="hy-AM"/>
        </w:rPr>
        <w:lastRenderedPageBreak/>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EFF14B6"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1) </w:t>
      </w:r>
      <w:r>
        <w:rPr>
          <w:rFonts w:ascii="GHEA Grapalat" w:hAnsi="GHEA Grapalat" w:cs="Sylfaen"/>
          <w:sz w:val="20"/>
        </w:rPr>
        <w:t>Կ</w:t>
      </w:r>
      <w:r>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5ACA4DE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E1C65B3"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2764D62"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4F837BC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230263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0C37945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4B422DC3" w14:textId="77777777" w:rsidR="004E191A" w:rsidRDefault="004E191A" w:rsidP="004E191A">
      <w:pPr>
        <w:tabs>
          <w:tab w:val="left" w:pos="1276"/>
        </w:tabs>
        <w:ind w:firstLine="720"/>
        <w:jc w:val="both"/>
        <w:rPr>
          <w:rFonts w:ascii="GHEA Grapalat" w:hAnsi="GHEA Grapalat"/>
          <w:lang w:val="hy-AM"/>
        </w:rPr>
      </w:pPr>
    </w:p>
    <w:p w14:paraId="44E27B1B" w14:textId="326B83B5"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5. </w:t>
      </w:r>
      <w:r w:rsidR="003F06E2">
        <w:rPr>
          <w:rFonts w:ascii="GHEA Grapalat" w:hAnsi="GHEA Grapalat"/>
          <w:b/>
          <w:sz w:val="20"/>
          <w:szCs w:val="20"/>
          <w:lang w:val="hy-AM"/>
        </w:rPr>
        <w:t xml:space="preserve"> </w:t>
      </w:r>
      <w:r>
        <w:rPr>
          <w:rFonts w:ascii="GHEA Grapalat" w:hAnsi="GHEA Grapalat" w:cs="Sylfaen"/>
          <w:b/>
          <w:sz w:val="20"/>
          <w:szCs w:val="20"/>
          <w:lang w:val="hy-AM"/>
        </w:rPr>
        <w:t>ԱՇԽԱՏԱՆՔԻ</w:t>
      </w:r>
      <w:r>
        <w:rPr>
          <w:rFonts w:ascii="GHEA Grapalat" w:hAnsi="GHEA Grapalat" w:cs="Times Armenian"/>
          <w:b/>
          <w:sz w:val="20"/>
          <w:szCs w:val="20"/>
          <w:lang w:val="hy-AM"/>
        </w:rPr>
        <w:t xml:space="preserve"> </w:t>
      </w:r>
      <w:r>
        <w:rPr>
          <w:rFonts w:ascii="GHEA Grapalat" w:hAnsi="GHEA Grapalat" w:cs="Sylfaen"/>
          <w:b/>
          <w:sz w:val="20"/>
          <w:szCs w:val="20"/>
          <w:lang w:val="hy-AM"/>
        </w:rPr>
        <w:t>ԳԻՆԸ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ՎԱՐՁԱՏՐՈՒԹՅՈՒՆԸ</w:t>
      </w:r>
    </w:p>
    <w:p w14:paraId="00CBE2C9"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5.1 Սույն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ընդհանուր</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w:t>
      </w:r>
      <w:r>
        <w:rPr>
          <w:rFonts w:ascii="GHEA Grapalat" w:hAnsi="GHEA Grapalat" w:cs="Times Armenian"/>
          <w:sz w:val="20"/>
          <w:szCs w:val="20"/>
          <w:lang w:val="hy-AM"/>
        </w:rPr>
        <w:t xml:space="preserve">, </w:t>
      </w:r>
      <w:r>
        <w:rPr>
          <w:rFonts w:ascii="GHEA Grapalat" w:hAnsi="GHEA Grapalat" w:cs="Sylfaen"/>
          <w:sz w:val="20"/>
          <w:szCs w:val="20"/>
          <w:lang w:val="hy-AM"/>
        </w:rPr>
        <w:t>որից</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ԱԱՀ</w:t>
      </w:r>
      <w:r>
        <w:rPr>
          <w:rFonts w:ascii="GHEA Grapalat" w:hAnsi="GHEA Grapalat" w:cs="Times Armenian"/>
          <w:sz w:val="20"/>
          <w:szCs w:val="20"/>
          <w:lang w:val="hy-AM"/>
        </w:rPr>
        <w:t>-</w:t>
      </w:r>
      <w:r>
        <w:rPr>
          <w:rFonts w:ascii="GHEA Grapalat" w:hAnsi="GHEA Grapalat" w:cs="Sylfaen"/>
          <w:sz w:val="20"/>
          <w:szCs w:val="20"/>
          <w:lang w:val="hy-AM"/>
        </w:rPr>
        <w:t>ն</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ներառում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իրականացվող</w:t>
      </w:r>
      <w:r>
        <w:rPr>
          <w:rFonts w:ascii="GHEA Grapalat" w:hAnsi="GHEA Grapalat" w:cs="Times Armenian"/>
          <w:sz w:val="20"/>
          <w:szCs w:val="20"/>
          <w:lang w:val="hy-AM"/>
        </w:rPr>
        <w:t xml:space="preserve"> </w:t>
      </w:r>
      <w:r>
        <w:rPr>
          <w:rFonts w:ascii="GHEA Grapalat" w:hAnsi="GHEA Grapalat" w:cs="Sylfaen"/>
          <w:sz w:val="20"/>
          <w:szCs w:val="20"/>
          <w:lang w:val="hy-AM"/>
        </w:rPr>
        <w:t>բոլոր</w:t>
      </w:r>
      <w:r>
        <w:rPr>
          <w:rFonts w:ascii="GHEA Grapalat" w:hAnsi="GHEA Grapalat" w:cs="Times Armenian"/>
          <w:sz w:val="20"/>
          <w:szCs w:val="20"/>
          <w:lang w:val="hy-AM"/>
        </w:rPr>
        <w:t xml:space="preserve"> </w:t>
      </w:r>
      <w:r>
        <w:rPr>
          <w:rFonts w:ascii="GHEA Grapalat" w:hAnsi="GHEA Grapalat" w:cs="Sylfaen"/>
          <w:sz w:val="20"/>
          <w:szCs w:val="20"/>
          <w:lang w:val="hy-AM"/>
        </w:rPr>
        <w:t>ծախսերը</w:t>
      </w:r>
      <w:r>
        <w:rPr>
          <w:rFonts w:ascii="GHEA Grapalat" w:hAnsi="GHEA Grapalat" w:cs="Times Armenian"/>
          <w:sz w:val="20"/>
          <w:szCs w:val="20"/>
          <w:lang w:val="hy-AM"/>
        </w:rPr>
        <w:t xml:space="preserve">, </w:t>
      </w:r>
      <w:r>
        <w:rPr>
          <w:rFonts w:ascii="GHEA Grapalat" w:hAnsi="GHEA Grapalat" w:cs="Sylfaen"/>
          <w:sz w:val="20"/>
          <w:szCs w:val="20"/>
          <w:lang w:val="hy-AM"/>
        </w:rPr>
        <w:t>ընդ</w:t>
      </w:r>
      <w:r>
        <w:rPr>
          <w:rFonts w:ascii="GHEA Grapalat" w:hAnsi="GHEA Grapalat" w:cs="Times Armenian"/>
          <w:sz w:val="20"/>
          <w:szCs w:val="20"/>
          <w:lang w:val="hy-AM"/>
        </w:rPr>
        <w:t xml:space="preserve"> </w:t>
      </w:r>
      <w:r>
        <w:rPr>
          <w:rFonts w:ascii="GHEA Grapalat" w:hAnsi="GHEA Grapalat" w:cs="Sylfaen"/>
          <w:sz w:val="20"/>
          <w:szCs w:val="20"/>
          <w:lang w:val="hy-AM"/>
        </w:rPr>
        <w:t>որում</w:t>
      </w:r>
      <w:r>
        <w:rPr>
          <w:rFonts w:ascii="GHEA Grapalat" w:hAnsi="GHEA Grapalat" w:cs="Times Armenian"/>
          <w:sz w:val="20"/>
          <w:szCs w:val="20"/>
          <w:lang w:val="hy-AM"/>
        </w:rPr>
        <w:t xml:space="preserve">` </w:t>
      </w:r>
    </w:p>
    <w:p w14:paraId="0F6ACAED" w14:textId="77777777" w:rsidR="004E191A" w:rsidRDefault="004E191A" w:rsidP="004E191A">
      <w:pPr>
        <w:tabs>
          <w:tab w:val="num" w:pos="0"/>
          <w:tab w:val="left" w:pos="720"/>
          <w:tab w:val="num" w:pos="900"/>
        </w:tabs>
        <w:jc w:val="both"/>
        <w:rPr>
          <w:rFonts w:ascii="GHEA Grapalat" w:hAnsi="GHEA Grapalat"/>
          <w:sz w:val="20"/>
          <w:szCs w:val="20"/>
          <w:lang w:val="hy-AM"/>
        </w:rPr>
      </w:pPr>
      <w:r>
        <w:rPr>
          <w:rFonts w:ascii="GHEA Grapalat" w:hAnsi="GHEA Grapalat" w:cs="Sylfaen"/>
          <w:sz w:val="20"/>
          <w:szCs w:val="20"/>
          <w:lang w:val="hy-AM"/>
        </w:rPr>
        <w:t xml:space="preserve">        </w:t>
      </w:r>
      <w:r>
        <w:rPr>
          <w:rFonts w:ascii="GHEA Grapalat" w:hAnsi="GHEA Grapalat"/>
          <w:sz w:val="20"/>
          <w:szCs w:val="20"/>
          <w:lang w:val="hy-AM"/>
        </w:rPr>
        <w:t xml:space="preserve">5.2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չունի</w:t>
      </w:r>
      <w:r>
        <w:rPr>
          <w:rFonts w:ascii="GHEA Grapalat" w:hAnsi="GHEA Grapalat" w:cs="Times Armenian"/>
          <w:sz w:val="20"/>
          <w:szCs w:val="20"/>
          <w:lang w:val="hy-AM"/>
        </w:rPr>
        <w:t xml:space="preserve"> </w:t>
      </w:r>
      <w:r>
        <w:rPr>
          <w:rFonts w:ascii="GHEA Grapalat" w:hAnsi="GHEA Grapalat" w:cs="Sylfaen"/>
          <w:sz w:val="20"/>
          <w:szCs w:val="20"/>
          <w:lang w:val="hy-AM"/>
        </w:rPr>
        <w:t>պահանջել</w:t>
      </w:r>
      <w:r>
        <w:rPr>
          <w:rFonts w:ascii="GHEA Grapalat" w:hAnsi="GHEA Grapalat" w:cs="Times Armenian"/>
          <w:sz w:val="20"/>
          <w:szCs w:val="20"/>
          <w:lang w:val="hy-AM"/>
        </w:rPr>
        <w:t xml:space="preserve"> </w:t>
      </w:r>
      <w:r>
        <w:rPr>
          <w:rFonts w:ascii="GHEA Grapalat" w:hAnsi="GHEA Grapalat" w:cs="Sylfaen"/>
          <w:sz w:val="20"/>
          <w:szCs w:val="20"/>
          <w:lang w:val="hy-AM"/>
        </w:rPr>
        <w:t>ավելացնելու</w:t>
      </w:r>
      <w:r>
        <w:rPr>
          <w:rFonts w:ascii="GHEA Grapalat" w:hAnsi="GHEA Grapalat" w:cs="Times Armenian"/>
          <w:sz w:val="20"/>
          <w:szCs w:val="20"/>
          <w:lang w:val="hy-AM"/>
        </w:rPr>
        <w:t xml:space="preserve">, </w:t>
      </w:r>
      <w:r>
        <w:rPr>
          <w:rFonts w:ascii="GHEA Grapalat" w:hAnsi="GHEA Grapalat" w:cs="Sylfaen"/>
          <w:sz w:val="20"/>
          <w:szCs w:val="20"/>
          <w:lang w:val="hy-AM"/>
        </w:rPr>
        <w:t>իսկ</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նվազեցնելու</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ahoma"/>
          <w:sz w:val="20"/>
          <w:szCs w:val="20"/>
          <w:lang w:val="hy-AM"/>
        </w:rPr>
        <w:t>։</w:t>
      </w:r>
    </w:p>
    <w:p w14:paraId="0EF7ACE9" w14:textId="61A88FFE"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cs="Sylfaen"/>
          <w:sz w:val="20"/>
          <w:szCs w:val="20"/>
          <w:lang w:val="hy-AM"/>
        </w:rPr>
        <w:t xml:space="preserve">       </w:t>
      </w:r>
      <w:r w:rsidR="003F06E2">
        <w:rPr>
          <w:rFonts w:ascii="GHEA Grapalat" w:hAnsi="GHEA Grapalat" w:cs="Sylfaen"/>
          <w:sz w:val="20"/>
          <w:szCs w:val="20"/>
          <w:lang w:val="hy-AM"/>
        </w:rPr>
        <w:t xml:space="preserve"> </w:t>
      </w:r>
      <w:r>
        <w:rPr>
          <w:rFonts w:ascii="GHEA Grapalat" w:hAnsi="GHEA Grapalat" w:cs="Sylfaen"/>
          <w:sz w:val="20"/>
          <w:szCs w:val="20"/>
          <w:lang w:val="hy-AM"/>
        </w:rPr>
        <w:t>5.3</w:t>
      </w:r>
      <w:r>
        <w:rPr>
          <w:rFonts w:ascii="GHEA Grapalat" w:hAnsi="GHEA Grapalat" w:cs="Sylfaen"/>
          <w:sz w:val="20"/>
          <w:szCs w:val="20"/>
          <w:lang w:val="hy-AM"/>
        </w:rPr>
        <w:tab/>
        <w:t xml:space="preserve"> 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վճարում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EB10CB5" w14:textId="1718C7D8"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w:t>
      </w:r>
      <w:r w:rsidR="003F06E2">
        <w:rPr>
          <w:rFonts w:ascii="GHEA Grapalat" w:hAnsi="GHEA Grapalat" w:cs="Sylfaen"/>
          <w:sz w:val="20"/>
          <w:szCs w:val="20"/>
          <w:lang w:val="hy-AM"/>
        </w:rPr>
        <w:t>30</w:t>
      </w:r>
      <w:r>
        <w:rPr>
          <w:rFonts w:ascii="GHEA Grapalat" w:hAnsi="GHEA Grapalat" w:cs="Sylfaen"/>
          <w:sz w:val="20"/>
          <w:szCs w:val="20"/>
          <w:lang w:val="hy-AM"/>
        </w:rPr>
        <w:t>-ը։</w:t>
      </w:r>
    </w:p>
    <w:p w14:paraId="79416014" w14:textId="77777777" w:rsidR="004E191A" w:rsidRDefault="004E191A" w:rsidP="004E191A">
      <w:pPr>
        <w:ind w:firstLine="709"/>
        <w:jc w:val="both"/>
        <w:rPr>
          <w:rFonts w:ascii="GHEA Grapalat" w:hAnsi="GHEA Grapalat"/>
          <w:sz w:val="20"/>
          <w:lang w:val="hy-AM"/>
        </w:rPr>
      </w:pPr>
      <w:r>
        <w:rPr>
          <w:rFonts w:ascii="GHEA Grapalat" w:hAnsi="GHEA Grapalat" w:cs="Sylfaen"/>
          <w:sz w:val="20"/>
          <w:szCs w:val="20"/>
          <w:lang w:val="hy-AM"/>
        </w:rPr>
        <w:t xml:space="preserve"> </w:t>
      </w:r>
      <w:r>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FootnoteReference"/>
          <w:rFonts w:ascii="GHEA Grapalat" w:hAnsi="GHEA Grapalat"/>
          <w:sz w:val="20"/>
          <w:lang w:val="hy-AM"/>
        </w:rPr>
        <w:footnoteReference w:id="17"/>
      </w:r>
    </w:p>
    <w:p w14:paraId="5C0FE7C9"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93BE20F"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95C43B3"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ՆԳ-ն հրավերով հրապարակված շինարարական աշխատանքների նախահաշվային գինն է.</w:t>
      </w:r>
    </w:p>
    <w:p w14:paraId="239DF33C"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7D890A07"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ՎԳ –ն ծավալաթերթ-նախահաշվով սահմանված աշխատանքների դիմաց վճարվող գումարն է:</w:t>
      </w:r>
    </w:p>
    <w:p w14:paraId="0D52A874" w14:textId="77777777" w:rsidR="004E191A" w:rsidRDefault="004E191A" w:rsidP="004E191A">
      <w:pPr>
        <w:ind w:firstLine="709"/>
        <w:jc w:val="both"/>
        <w:rPr>
          <w:del w:id="19" w:author="Sergey Shahnazaryan" w:date="2024-02-09T11:01:00Z"/>
          <w:rFonts w:ascii="GHEA Grapalat" w:hAnsi="GHEA Grapalat"/>
          <w:sz w:val="20"/>
          <w:lang w:val="hy-AM"/>
        </w:rPr>
      </w:pPr>
    </w:p>
    <w:p w14:paraId="3B0976D7" w14:textId="54F0CB1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6. </w:t>
      </w:r>
      <w:r w:rsidR="003F06E2">
        <w:rPr>
          <w:rFonts w:ascii="GHEA Grapalat" w:hAnsi="GHEA Grapalat"/>
          <w:b/>
          <w:sz w:val="20"/>
          <w:szCs w:val="20"/>
          <w:lang w:val="hy-AM"/>
        </w:rPr>
        <w:t xml:space="preserve">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ՊԱՏԱՍԽԱՆԱՏՎՈՒԹՅՈՒՆԸ</w:t>
      </w:r>
    </w:p>
    <w:p w14:paraId="7520E30E"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6.1</w:t>
      </w:r>
      <w:r>
        <w:rPr>
          <w:rFonts w:ascii="GHEA Grapalat" w:hAnsi="GHEA Grapalat"/>
          <w:sz w:val="20"/>
          <w:szCs w:val="20"/>
          <w:lang w:val="hy-AM"/>
        </w:rPr>
        <w:tab/>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որակի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ներառյալ</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գրաֆիկը</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ժամկետի</w:t>
      </w:r>
      <w:r>
        <w:rPr>
          <w:rFonts w:ascii="GHEA Grapalat" w:hAnsi="GHEA Grapalat" w:cs="Times Armenian"/>
          <w:sz w:val="20"/>
          <w:szCs w:val="20"/>
          <w:lang w:val="hy-AM"/>
        </w:rPr>
        <w:t xml:space="preserve"> </w:t>
      </w:r>
      <w:r>
        <w:rPr>
          <w:rFonts w:ascii="GHEA Grapalat" w:hAnsi="GHEA Grapalat" w:cs="Sylfaen"/>
          <w:sz w:val="20"/>
          <w:szCs w:val="20"/>
          <w:lang w:val="hy-AM"/>
        </w:rPr>
        <w:t>պահպանման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ahoma"/>
          <w:sz w:val="20"/>
          <w:szCs w:val="20"/>
          <w:lang w:val="hy-AM"/>
        </w:rPr>
        <w:t>։</w:t>
      </w:r>
    </w:p>
    <w:p w14:paraId="09B37ED5" w14:textId="096DB625"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4F055F">
        <w:rPr>
          <w:rFonts w:ascii="GHEA Grapalat" w:hAnsi="GHEA Grapalat" w:cs="Arial"/>
          <w:sz w:val="20"/>
          <w:szCs w:val="20"/>
          <w:lang w:val="hy-AM"/>
        </w:rPr>
        <w:t>0</w:t>
      </w:r>
      <w:r>
        <w:rPr>
          <w:rFonts w:ascii="GHEA Grapalat" w:hAnsi="GHEA Grapalat" w:cs="Arial"/>
          <w:sz w:val="20"/>
          <w:szCs w:val="20"/>
          <w:lang w:val="hy-AM"/>
        </w:rPr>
        <w:t>5 (</w:t>
      </w:r>
      <w:r w:rsidR="001A78A4" w:rsidRPr="0093002B">
        <w:rPr>
          <w:rFonts w:ascii="GHEA Grapalat" w:hAnsi="GHEA Grapalat" w:cs="Sylfaen"/>
          <w:sz w:val="20"/>
          <w:szCs w:val="20"/>
          <w:lang w:val="hy-AM"/>
        </w:rPr>
        <w:t>զրո</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ամբողջ</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հինգ</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461576D6" w14:textId="2095B8ED" w:rsidR="004E191A" w:rsidRDefault="004E191A" w:rsidP="004E191A">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B21E09">
        <w:rPr>
          <w:rFonts w:ascii="GHEA Grapalat" w:hAnsi="GHEA Grapalat" w:cs="Arial"/>
          <w:sz w:val="20"/>
          <w:szCs w:val="20"/>
          <w:lang w:val="hy-AM"/>
        </w:rPr>
        <w:t>0.5</w:t>
      </w:r>
      <w:r>
        <w:rPr>
          <w:rFonts w:ascii="GHEA Grapalat" w:hAnsi="GHEA Grapalat" w:cs="Arial"/>
          <w:sz w:val="20"/>
          <w:szCs w:val="20"/>
          <w:lang w:val="hy-AM"/>
        </w:rPr>
        <w:t xml:space="preserve"> (</w:t>
      </w:r>
      <w:r w:rsidR="001A78A4" w:rsidRPr="0093002B">
        <w:rPr>
          <w:rFonts w:ascii="GHEA Grapalat" w:hAnsi="GHEA Grapalat" w:cs="Sylfaen"/>
          <w:sz w:val="20"/>
          <w:szCs w:val="20"/>
          <w:lang w:val="hy-AM"/>
        </w:rPr>
        <w:t>զրո</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ամբողջ</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հինգ</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տասնորդական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Style w:val="FootnoteReference"/>
          <w:rFonts w:ascii="GHEA Grapalat" w:hAnsi="GHEA Grapalat" w:cs="Sylfaen"/>
          <w:sz w:val="20"/>
          <w:szCs w:val="20"/>
          <w:lang w:val="hy-AM"/>
        </w:rPr>
        <w:footnoteReference w:id="18"/>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407CD831"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6.4</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6.2</w:t>
      </w:r>
      <w:r>
        <w:rPr>
          <w:rFonts w:ascii="GHEA Grapalat" w:hAnsi="GHEA Grapalat" w:cs="Sylfaen"/>
          <w:sz w:val="20"/>
          <w:szCs w:val="20"/>
          <w:lang w:val="hy-AM"/>
        </w:rPr>
        <w:t>,</w:t>
      </w:r>
      <w:r>
        <w:rPr>
          <w:rFonts w:ascii="GHEA Grapalat" w:hAnsi="GHEA Grapalat" w:cs="Times Armenian"/>
          <w:sz w:val="20"/>
          <w:szCs w:val="20"/>
          <w:lang w:val="hy-AM"/>
        </w:rPr>
        <w:t xml:space="preserve"> 6.3  և 6.5.1 </w:t>
      </w:r>
      <w:r>
        <w:rPr>
          <w:rFonts w:ascii="GHEA Grapalat" w:hAnsi="GHEA Grapalat" w:cs="Sylfaen"/>
          <w:sz w:val="20"/>
          <w:szCs w:val="20"/>
          <w:lang w:val="hy-AM"/>
        </w:rPr>
        <w:t>կետերով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տույժը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տուգանքը</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հաշվանցվում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Կապալառուին</w:t>
      </w:r>
      <w:r>
        <w:rPr>
          <w:rFonts w:ascii="GHEA Grapalat" w:hAnsi="GHEA Grapalat" w:cs="Times Armenian"/>
          <w:sz w:val="20"/>
          <w:szCs w:val="20"/>
          <w:lang w:val="hy-AM"/>
        </w:rPr>
        <w:t xml:space="preserve"> </w:t>
      </w:r>
      <w:r>
        <w:rPr>
          <w:rFonts w:ascii="GHEA Grapalat" w:hAnsi="GHEA Grapalat" w:cs="Sylfaen"/>
          <w:sz w:val="20"/>
          <w:szCs w:val="20"/>
          <w:lang w:val="hy-AM"/>
        </w:rPr>
        <w:t>վճարվող</w:t>
      </w:r>
      <w:r>
        <w:rPr>
          <w:rFonts w:ascii="GHEA Grapalat" w:hAnsi="GHEA Grapalat" w:cs="Times Armenian"/>
          <w:sz w:val="20"/>
          <w:szCs w:val="20"/>
          <w:lang w:val="hy-AM"/>
        </w:rPr>
        <w:t xml:space="preserve"> </w:t>
      </w:r>
      <w:r>
        <w:rPr>
          <w:rFonts w:ascii="GHEA Grapalat" w:hAnsi="GHEA Grapalat" w:cs="Sylfaen"/>
          <w:sz w:val="20"/>
          <w:szCs w:val="20"/>
          <w:lang w:val="hy-AM"/>
        </w:rPr>
        <w:t>գումարների</w:t>
      </w:r>
      <w:r>
        <w:rPr>
          <w:rFonts w:ascii="GHEA Grapalat" w:hAnsi="GHEA Grapalat" w:cs="Arial"/>
          <w:sz w:val="20"/>
          <w:szCs w:val="20"/>
          <w:lang w:val="hy-AM"/>
        </w:rPr>
        <w:t xml:space="preserve"> </w:t>
      </w:r>
      <w:r>
        <w:rPr>
          <w:rFonts w:ascii="GHEA Grapalat" w:hAnsi="GHEA Grapalat" w:cs="Sylfaen"/>
          <w:sz w:val="20"/>
          <w:szCs w:val="20"/>
          <w:lang w:val="hy-AM"/>
        </w:rPr>
        <w:t>հետ</w:t>
      </w:r>
      <w:r>
        <w:rPr>
          <w:rFonts w:ascii="GHEA Grapalat" w:hAnsi="GHEA Grapalat" w:cs="Tahoma"/>
          <w:sz w:val="20"/>
          <w:szCs w:val="20"/>
          <w:lang w:val="hy-AM"/>
        </w:rPr>
        <w:t>։</w:t>
      </w:r>
    </w:p>
    <w:p w14:paraId="107EB196"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6.5</w:t>
      </w:r>
      <w:r>
        <w:rPr>
          <w:rFonts w:ascii="GHEA Grapalat" w:hAnsi="GHEA Grapalat"/>
          <w:sz w:val="20"/>
          <w:szCs w:val="20"/>
          <w:lang w:val="hy-AM"/>
        </w:rPr>
        <w:tab/>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5.3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ժամկետների</w:t>
      </w:r>
      <w:r>
        <w:rPr>
          <w:rFonts w:ascii="GHEA Grapalat" w:hAnsi="GHEA Grapalat" w:cs="Times Armenian"/>
          <w:sz w:val="20"/>
          <w:szCs w:val="20"/>
          <w:lang w:val="hy-AM"/>
        </w:rPr>
        <w:t xml:space="preserve"> </w:t>
      </w:r>
      <w:r>
        <w:rPr>
          <w:rFonts w:ascii="GHEA Grapalat" w:hAnsi="GHEA Grapalat" w:cs="Sylfaen"/>
          <w:sz w:val="20"/>
          <w:szCs w:val="20"/>
          <w:lang w:val="hy-AM"/>
        </w:rPr>
        <w:t>խախտման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ուշացված</w:t>
      </w:r>
      <w:r>
        <w:rPr>
          <w:rFonts w:ascii="GHEA Grapalat" w:hAnsi="GHEA Grapalat" w:cs="Times Armenian"/>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տույժ</w:t>
      </w:r>
      <w:r>
        <w:rPr>
          <w:rFonts w:ascii="GHEA Grapalat" w:hAnsi="GHEA Grapalat" w:cs="Times Armenian"/>
          <w:sz w:val="20"/>
          <w:szCs w:val="20"/>
          <w:lang w:val="hy-AM"/>
        </w:rPr>
        <w:t xml:space="preserve">` </w:t>
      </w:r>
      <w:r>
        <w:rPr>
          <w:rFonts w:ascii="GHEA Grapalat" w:hAnsi="GHEA Grapalat" w:cs="Sylfaen"/>
          <w:sz w:val="20"/>
          <w:szCs w:val="20"/>
          <w:lang w:val="hy-AM"/>
        </w:rPr>
        <w:t>վճարման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սակայն</w:t>
      </w:r>
      <w:r>
        <w:rPr>
          <w:rFonts w:ascii="GHEA Grapalat" w:hAnsi="GHEA Grapalat" w:cs="Times Armenian"/>
          <w:sz w:val="20"/>
          <w:szCs w:val="20"/>
          <w:lang w:val="hy-AM"/>
        </w:rPr>
        <w:t xml:space="preserve"> </w:t>
      </w:r>
      <w:r>
        <w:rPr>
          <w:rFonts w:ascii="GHEA Grapalat" w:hAnsi="GHEA Grapalat" w:cs="Sylfaen"/>
          <w:sz w:val="20"/>
          <w:szCs w:val="20"/>
          <w:lang w:val="hy-AM"/>
        </w:rPr>
        <w:t>չվճարված</w:t>
      </w:r>
      <w:r>
        <w:rPr>
          <w:rFonts w:ascii="GHEA Grapalat" w:hAnsi="GHEA Grapalat" w:cs="Times Armenian"/>
          <w:sz w:val="20"/>
          <w:szCs w:val="20"/>
          <w:lang w:val="hy-AM"/>
        </w:rPr>
        <w:t xml:space="preserve">  </w:t>
      </w:r>
      <w:r>
        <w:rPr>
          <w:rFonts w:ascii="GHEA Grapalat" w:hAnsi="GHEA Grapalat" w:cs="Sylfaen"/>
          <w:sz w:val="20"/>
          <w:szCs w:val="20"/>
          <w:lang w:val="hy-AM"/>
        </w:rPr>
        <w:t>գումարի</w:t>
      </w:r>
      <w:r>
        <w:rPr>
          <w:rFonts w:ascii="GHEA Grapalat" w:hAnsi="GHEA Grapalat" w:cs="Times Armenian"/>
          <w:sz w:val="20"/>
          <w:szCs w:val="20"/>
          <w:lang w:val="hy-AM"/>
        </w:rPr>
        <w:t xml:space="preserve"> 0,05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Times Armenian"/>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676F7C8A" w14:textId="0CB032F9" w:rsidR="004E191A" w:rsidRDefault="00E023DD" w:rsidP="0015595A">
      <w:pPr>
        <w:pStyle w:val="NormalWeb"/>
      </w:pPr>
      <w:r>
        <w:t xml:space="preserve">           </w:t>
      </w:r>
      <w:r w:rsidR="004E191A">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4E191A">
        <w:rPr>
          <w:rStyle w:val="FootnoteReference"/>
        </w:rPr>
        <w:footnoteReference w:id="19"/>
      </w:r>
      <w:r w:rsidR="004E191A">
        <w:t>.</w:t>
      </w:r>
    </w:p>
    <w:p w14:paraId="768A9005" w14:textId="77777777" w:rsidR="00E96DC2" w:rsidRDefault="00E96DC2" w:rsidP="0015595A">
      <w:pPr>
        <w:pStyle w:val="NormalWeb"/>
      </w:pPr>
    </w:p>
    <w:tbl>
      <w:tblPr>
        <w:tblStyle w:val="TableGrid"/>
        <w:tblW w:w="0" w:type="auto"/>
        <w:jc w:val="center"/>
        <w:tblInd w:w="0" w:type="dxa"/>
        <w:tblLook w:val="04A0" w:firstRow="1" w:lastRow="0" w:firstColumn="1" w:lastColumn="0" w:noHBand="0" w:noVBand="1"/>
      </w:tblPr>
      <w:tblGrid>
        <w:gridCol w:w="709"/>
        <w:gridCol w:w="5136"/>
        <w:gridCol w:w="3600"/>
      </w:tblGrid>
      <w:tr w:rsidR="00A23753" w14:paraId="0BECC7FF"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74D5B5" w14:textId="77777777" w:rsidR="00A23753" w:rsidRDefault="00A23753" w:rsidP="0015595A">
            <w:pPr>
              <w:pStyle w:val="NormalWeb"/>
            </w:pPr>
            <w:r>
              <w:t>N</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375127" w14:textId="77777777" w:rsidR="00A23753" w:rsidRDefault="00A23753" w:rsidP="0015595A">
            <w:pPr>
              <w:pStyle w:val="NormalWeb"/>
            </w:pPr>
            <w:r>
              <w:t>Խախտումը</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311B30" w14:textId="77777777" w:rsidR="00A23753" w:rsidRDefault="00A23753" w:rsidP="0015595A">
            <w:pPr>
              <w:pStyle w:val="NormalWeb"/>
            </w:pPr>
            <w:r>
              <w:t>Պատասխանատվությունը</w:t>
            </w:r>
          </w:p>
        </w:tc>
      </w:tr>
      <w:tr w:rsidR="00A23753" w14:paraId="6B97CDA0"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C14706" w14:textId="77777777" w:rsidR="00A23753" w:rsidRDefault="00A23753" w:rsidP="0015595A">
            <w:pPr>
              <w:pStyle w:val="NormalWeb"/>
            </w:pPr>
            <w:r>
              <w:t>1</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CE6C4D" w14:textId="77777777" w:rsidR="00A23753" w:rsidRDefault="00A23753" w:rsidP="0015595A">
            <w:pPr>
              <w:pStyle w:val="NormalWeb"/>
            </w:pPr>
            <w:r>
              <w:t>Շինարարական հրապարակի պատշաճ կազմակերպումը, կահավորումը չկատարել</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1D8583" w14:textId="77777777" w:rsidR="00A23753" w:rsidRDefault="00A23753" w:rsidP="0015595A">
            <w:pPr>
              <w:pStyle w:val="NormalWeb"/>
            </w:pPr>
            <w:r>
              <w:t>Տուգանք – պայմանագրային գնի 0.5% չափով</w:t>
            </w:r>
          </w:p>
        </w:tc>
      </w:tr>
      <w:tr w:rsidR="00A23753" w14:paraId="65DCC056"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B86790" w14:textId="77777777" w:rsidR="00A23753" w:rsidRDefault="00A23753" w:rsidP="0015595A">
            <w:pPr>
              <w:pStyle w:val="NormalWeb"/>
            </w:pPr>
            <w:r>
              <w:t>2</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9E3A4" w14:textId="77777777" w:rsidR="00A23753" w:rsidRDefault="00A23753" w:rsidP="0015595A">
            <w:pPr>
              <w:pStyle w:val="NormalWeb"/>
            </w:pPr>
            <w:r>
              <w:t>Տեխնիկական անվտանգության նորմերի չպահապնելը</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4EECBB" w14:textId="77777777" w:rsidR="00A23753" w:rsidRDefault="00A23753" w:rsidP="0015595A">
            <w:pPr>
              <w:pStyle w:val="NormalWeb"/>
            </w:pPr>
            <w:r>
              <w:t>Տուգանք – պայմանագրային գնի 0.5% չափով</w:t>
            </w:r>
          </w:p>
        </w:tc>
      </w:tr>
      <w:tr w:rsidR="00A23753" w14:paraId="1A76B16B"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B8D7D" w14:textId="77777777" w:rsidR="00A23753" w:rsidRDefault="00A23753" w:rsidP="0015595A">
            <w:pPr>
              <w:pStyle w:val="NormalWeb"/>
            </w:pPr>
            <w:r>
              <w:t>3</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FFE3FA" w14:textId="77777777" w:rsidR="00A23753" w:rsidRDefault="00A23753" w:rsidP="0015595A">
            <w:pPr>
              <w:pStyle w:val="NormalWeb"/>
            </w:pPr>
            <w:r>
              <w:t xml:space="preserve">Սանիտարահիգենիկ և բնապահպանական նորմերի չպահապնելը  </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D9D96B" w14:textId="77777777" w:rsidR="00A23753" w:rsidRDefault="00A23753" w:rsidP="0015595A">
            <w:pPr>
              <w:pStyle w:val="NormalWeb"/>
            </w:pPr>
            <w:r>
              <w:t>Տուգանք – պայմանագրային գնի 0.5% չափով</w:t>
            </w:r>
          </w:p>
        </w:tc>
      </w:tr>
      <w:tr w:rsidR="00A23753" w14:paraId="3423D94A"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811DA7" w14:textId="77777777" w:rsidR="00A23753" w:rsidRDefault="00A23753" w:rsidP="0015595A">
            <w:pPr>
              <w:pStyle w:val="NormalWeb"/>
            </w:pPr>
            <w:r>
              <w:t>4</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5B69F5" w14:textId="77777777" w:rsidR="00A23753" w:rsidRDefault="00A23753" w:rsidP="0015595A">
            <w:pPr>
              <w:pStyle w:val="NormalWeb"/>
            </w:pPr>
            <w:r>
              <w:t>Շինարարների համազգեստի վրա՝ շինարարություն իրականացնող կազմակերպության տարբերանշանի բացակայություն</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CB11F" w14:textId="77777777" w:rsidR="00A23753" w:rsidRDefault="00A23753" w:rsidP="0015595A">
            <w:pPr>
              <w:pStyle w:val="NormalWeb"/>
            </w:pPr>
            <w:r>
              <w:t>Տուգանք – պայմանագրային գնի 0.5% չափով</w:t>
            </w:r>
          </w:p>
        </w:tc>
      </w:tr>
    </w:tbl>
    <w:p w14:paraId="66FA985A" w14:textId="77777777" w:rsidR="004E191A" w:rsidRDefault="004E191A" w:rsidP="004E191A">
      <w:pPr>
        <w:tabs>
          <w:tab w:val="left" w:pos="1276"/>
        </w:tabs>
        <w:ind w:firstLine="720"/>
        <w:jc w:val="both"/>
        <w:rPr>
          <w:rFonts w:ascii="GHEA Grapalat" w:hAnsi="GHEA Grapalat"/>
          <w:sz w:val="20"/>
          <w:szCs w:val="20"/>
          <w:lang w:val="hy-AM"/>
        </w:rPr>
      </w:pPr>
    </w:p>
    <w:p w14:paraId="36B3B27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6D24178"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6B2661F2" w14:textId="77777777" w:rsidR="004E191A" w:rsidRDefault="004E191A" w:rsidP="004E191A">
      <w:pPr>
        <w:tabs>
          <w:tab w:val="left" w:pos="1276"/>
        </w:tabs>
        <w:ind w:firstLine="720"/>
        <w:jc w:val="both"/>
        <w:rPr>
          <w:rFonts w:ascii="GHEA Grapalat" w:hAnsi="GHEA Grapalat"/>
          <w:sz w:val="20"/>
          <w:szCs w:val="20"/>
          <w:lang w:val="hy-AM"/>
        </w:rPr>
      </w:pPr>
    </w:p>
    <w:p w14:paraId="3A887A73" w14:textId="7777777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20CE593B"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lastRenderedPageBreak/>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274202E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2A7622EC" w14:textId="3BDCAE91" w:rsidR="004E191A" w:rsidRDefault="004E191A" w:rsidP="004E191A">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sidR="00C94278">
        <w:rPr>
          <w:rFonts w:ascii="GHEA Grapalat" w:hAnsi="GHEA Grapalat"/>
          <w:b/>
          <w:sz w:val="20"/>
          <w:szCs w:val="20"/>
          <w:lang w:val="hy-AM"/>
        </w:rPr>
        <w:t xml:space="preserve">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11268AC2"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0F3BBC3F"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01B16906"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E16BE22" w14:textId="1C21B610" w:rsidR="004E191A" w:rsidRDefault="004E191A" w:rsidP="004E191A">
      <w:pPr>
        <w:tabs>
          <w:tab w:val="left" w:pos="1276"/>
        </w:tabs>
        <w:jc w:val="both"/>
        <w:rPr>
          <w:rFonts w:ascii="GHEA Grapalat" w:hAnsi="GHEA Grapalat"/>
          <w:sz w:val="20"/>
          <w:szCs w:val="20"/>
          <w:lang w:val="hy-AM"/>
        </w:rPr>
      </w:pPr>
      <w:r>
        <w:rPr>
          <w:rFonts w:ascii="GHEA Grapalat" w:hAnsi="GHEA Grapalat"/>
          <w:sz w:val="20"/>
          <w:szCs w:val="20"/>
          <w:lang w:val="hy-AM"/>
        </w:rPr>
        <w:t xml:space="preserve">          </w:t>
      </w:r>
      <w:r w:rsidR="00C94278">
        <w:rPr>
          <w:rFonts w:ascii="GHEA Grapalat" w:hAnsi="GHEA Grapalat"/>
          <w:sz w:val="20"/>
          <w:szCs w:val="20"/>
          <w:lang w:val="hy-AM"/>
        </w:rPr>
        <w:t xml:space="preserve"> </w:t>
      </w:r>
      <w:r>
        <w:rPr>
          <w:rFonts w:ascii="GHEA Grapalat" w:hAnsi="GHEA Grapalat"/>
          <w:sz w:val="20"/>
          <w:szCs w:val="20"/>
          <w:lang w:val="hy-AM"/>
        </w:rPr>
        <w:t>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1988E59D"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3DD788D"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2667BC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A6A6B4"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54563070"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98D2BDB"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cs="Sylfaen"/>
          <w:sz w:val="20"/>
          <w:szCs w:val="20"/>
          <w:lang w:val="hy-AM"/>
        </w:rPr>
        <w:footnoteReference w:id="20"/>
      </w:r>
    </w:p>
    <w:p w14:paraId="07D82B0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cs="Sylfaen"/>
          <w:sz w:val="20"/>
          <w:szCs w:val="20"/>
          <w:lang w:val="hy-AM"/>
        </w:rPr>
        <w:footnoteReference w:id="21"/>
      </w:r>
    </w:p>
    <w:p w14:paraId="0AF692EB"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06EF4C6" w14:textId="77777777" w:rsidR="004E191A" w:rsidRDefault="004E191A" w:rsidP="004E191A">
      <w:pPr>
        <w:tabs>
          <w:tab w:val="left" w:pos="720"/>
        </w:tabs>
        <w:jc w:val="both"/>
        <w:rPr>
          <w:rFonts w:ascii="GHEA Grapalat" w:hAnsi="GHEA Grapalat" w:cs="Times Armenian"/>
          <w:sz w:val="20"/>
          <w:szCs w:val="20"/>
          <w:lang w:val="hy-AM"/>
        </w:rPr>
      </w:pPr>
      <w:r>
        <w:rPr>
          <w:rFonts w:ascii="GHEA Grapalat" w:hAnsi="GHEA Grapalat"/>
          <w:sz w:val="20"/>
          <w:szCs w:val="20"/>
          <w:lang w:val="hy-AM"/>
        </w:rPr>
        <w:tab/>
        <w:t>8.9</w:t>
      </w:r>
      <w:r>
        <w:rPr>
          <w:rFonts w:ascii="GHEA Grapalat" w:hAnsi="GHEA Grapalat"/>
          <w:sz w:val="20"/>
          <w:szCs w:val="20"/>
          <w:lang w:val="hy-AM"/>
        </w:rPr>
        <w:tab/>
      </w:r>
      <w:r>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BB11AA2" w14:textId="77777777" w:rsidR="004E191A" w:rsidRDefault="004E191A" w:rsidP="004E191A">
      <w:pPr>
        <w:tabs>
          <w:tab w:val="left" w:pos="720"/>
        </w:tabs>
        <w:jc w:val="both"/>
        <w:rPr>
          <w:rFonts w:ascii="GHEA Grapalat" w:hAnsi="GHEA Grapalat"/>
          <w:sz w:val="20"/>
          <w:szCs w:val="20"/>
          <w:lang w:val="hy-AM"/>
        </w:rPr>
      </w:pPr>
      <w:r>
        <w:rPr>
          <w:rFonts w:ascii="GHEA Grapalat" w:hAnsi="GHEA Grapalat"/>
          <w:sz w:val="20"/>
          <w:szCs w:val="20"/>
          <w:lang w:val="hy-AM"/>
        </w:rPr>
        <w:lastRenderedPageBreak/>
        <w:t xml:space="preserve">         </w:t>
      </w:r>
      <w:r>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4457965D"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cs="Sylfaen"/>
          <w:sz w:val="20"/>
          <w:szCs w:val="20"/>
          <w:lang w:val="hy-AM"/>
        </w:rPr>
        <w:tab/>
        <w:t>8.10 Պայմանագիրը չի կարող փոփոխվել կողմերի պարտա</w:t>
      </w:r>
      <w:r>
        <w:rPr>
          <w:rFonts w:ascii="GHEA Grapalat" w:hAnsi="GHEA Grapalat" w:cs="Sylfaen"/>
          <w:sz w:val="20"/>
          <w:szCs w:val="20"/>
          <w:lang w:val="hy-AM"/>
        </w:rPr>
        <w:softHyphen/>
        <w:t>վորու</w:t>
      </w:r>
      <w:r>
        <w:rPr>
          <w:rFonts w:ascii="GHEA Grapalat" w:hAnsi="GHEA Grapalat" w:cs="Sylfaen"/>
          <w:sz w:val="20"/>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F303BA2" w14:textId="77777777" w:rsidR="004E191A" w:rsidRDefault="004E191A" w:rsidP="004E191A">
      <w:pPr>
        <w:ind w:firstLine="567"/>
        <w:jc w:val="both"/>
        <w:rPr>
          <w:rFonts w:ascii="GHEA Grapalat" w:hAnsi="GHEA Grapalat"/>
          <w:sz w:val="20"/>
          <w:szCs w:val="20"/>
          <w:lang w:val="hy-AM" w:eastAsia="ru-RU"/>
        </w:rPr>
      </w:pPr>
      <w:r>
        <w:rPr>
          <w:rFonts w:ascii="GHEA Grapalat" w:hAnsi="GHEA Grapalat" w:cs="Sylfaen"/>
          <w:sz w:val="20"/>
          <w:szCs w:val="20"/>
          <w:lang w:val="hy-AM"/>
        </w:rPr>
        <w:tab/>
        <w:t>8.11 Կապալառուի կողմից ստանձնած պարտավորությունները չկատա</w:t>
      </w:r>
      <w:r>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286CAB7E"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6BFBBB24"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8.13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w:t>
      </w:r>
      <w:r>
        <w:rPr>
          <w:rFonts w:ascii="GHEA Grapalat" w:hAnsi="GHEA Grapalat" w:cs="Sylfaen"/>
          <w:sz w:val="20"/>
          <w:szCs w:val="20"/>
          <w:lang w:val="hy-AM"/>
        </w:rPr>
        <w:t>և</w:t>
      </w:r>
      <w:r>
        <w:rPr>
          <w:rFonts w:ascii="GHEA Grapalat" w:hAnsi="GHEA Grapalat" w:cs="Arial"/>
          <w:sz w:val="20"/>
          <w:szCs w:val="20"/>
          <w:lang w:val="hy-AM"/>
        </w:rPr>
        <w:t xml:space="preserve"> N 4.1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33474106"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8.14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016D69DD" w14:textId="77777777" w:rsidR="003B2229" w:rsidRPr="0093002B" w:rsidRDefault="003B2229" w:rsidP="003B2229">
      <w:pPr>
        <w:ind w:firstLine="708"/>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93002B">
        <w:rPr>
          <w:rStyle w:val="FootnoteReference"/>
          <w:rFonts w:ascii="GHEA Grapalat" w:hAnsi="GHEA Grapalat"/>
          <w:sz w:val="20"/>
          <w:szCs w:val="20"/>
          <w:lang w:val="hy-AM" w:eastAsia="ru-RU"/>
        </w:rPr>
        <w:footnoteReference w:id="22"/>
      </w:r>
    </w:p>
    <w:p w14:paraId="74B270AD" w14:textId="77777777" w:rsidR="004E191A" w:rsidRDefault="004E191A" w:rsidP="004E191A">
      <w:pPr>
        <w:ind w:firstLine="709"/>
        <w:jc w:val="both"/>
        <w:rPr>
          <w:rFonts w:ascii="GHEA Grapalat" w:hAnsi="GHEA Grapalat"/>
          <w:b/>
          <w:lang w:val="hy-AM"/>
        </w:rPr>
      </w:pPr>
    </w:p>
    <w:p w14:paraId="7C99800D" w14:textId="77777777" w:rsidR="004E191A" w:rsidRDefault="004E191A" w:rsidP="004E191A">
      <w:pPr>
        <w:ind w:firstLine="709"/>
        <w:jc w:val="both"/>
        <w:rPr>
          <w:rFonts w:ascii="GHEA Grapalat" w:hAnsi="GHEA Grapalat" w:cs="Sylfaen"/>
          <w:b/>
          <w:sz w:val="20"/>
          <w:szCs w:val="20"/>
          <w:lang w:val="hy-AM"/>
        </w:rPr>
      </w:pPr>
      <w:r>
        <w:rPr>
          <w:rFonts w:ascii="GHEA Grapalat" w:hAnsi="GHEA Grapalat"/>
          <w:b/>
          <w:sz w:val="20"/>
          <w:szCs w:val="20"/>
          <w:lang w:val="hy-AM"/>
        </w:rPr>
        <w:t xml:space="preserve">9.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ՀԱՍՑԵՆԵՐԸ</w:t>
      </w:r>
      <w:r>
        <w:rPr>
          <w:rFonts w:ascii="GHEA Grapalat" w:hAnsi="GHEA Grapalat" w:cs="Times Armenian"/>
          <w:b/>
          <w:sz w:val="20"/>
          <w:szCs w:val="20"/>
          <w:lang w:val="hy-AM"/>
        </w:rPr>
        <w:t xml:space="preserve">, </w:t>
      </w:r>
      <w:r>
        <w:rPr>
          <w:rFonts w:ascii="GHEA Grapalat" w:hAnsi="GHEA Grapalat" w:cs="Sylfaen"/>
          <w:b/>
          <w:sz w:val="20"/>
          <w:szCs w:val="20"/>
          <w:lang w:val="hy-AM"/>
        </w:rPr>
        <w:t>ԲԱՆԿԱՅԻՆ</w:t>
      </w:r>
      <w:r>
        <w:rPr>
          <w:rFonts w:ascii="GHEA Grapalat" w:hAnsi="GHEA Grapalat" w:cs="Times Armenian"/>
          <w:b/>
          <w:sz w:val="20"/>
          <w:szCs w:val="20"/>
          <w:lang w:val="hy-AM"/>
        </w:rPr>
        <w:t xml:space="preserve"> </w:t>
      </w:r>
      <w:r>
        <w:rPr>
          <w:rFonts w:ascii="GHEA Grapalat" w:hAnsi="GHEA Grapalat" w:cs="Sylfaen"/>
          <w:b/>
          <w:sz w:val="20"/>
          <w:szCs w:val="20"/>
          <w:lang w:val="hy-AM"/>
        </w:rPr>
        <w:t>ՎԱՎԵՐԱՊԱՅՄԱՆՆԵՐԸ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ՍՏՈՐԱԳՐՈՒԹՅՈՒՆՆԵՐԸ</w:t>
      </w:r>
    </w:p>
    <w:p w14:paraId="27D25F72" w14:textId="77777777" w:rsidR="004E191A" w:rsidRDefault="004E191A" w:rsidP="004E191A">
      <w:pPr>
        <w:ind w:firstLine="709"/>
        <w:jc w:val="both"/>
        <w:rPr>
          <w:rFonts w:ascii="GHEA Grapalat" w:hAnsi="GHEA Grapalat" w:cs="Sylfaen"/>
          <w:b/>
          <w:lang w:val="hy-AM"/>
        </w:rPr>
      </w:pPr>
    </w:p>
    <w:p w14:paraId="4CA46178" w14:textId="77777777" w:rsidR="004E191A" w:rsidRDefault="004E191A" w:rsidP="004E191A">
      <w:pPr>
        <w:ind w:firstLine="709"/>
        <w:jc w:val="both"/>
        <w:rPr>
          <w:rFonts w:ascii="GHEA Grapalat" w:hAnsi="GHEA Grapalat" w:cs="Sylfaen"/>
          <w:b/>
          <w:lang w:val="hy-AM"/>
        </w:rPr>
      </w:pPr>
    </w:p>
    <w:tbl>
      <w:tblPr>
        <w:tblW w:w="9645" w:type="dxa"/>
        <w:jc w:val="center"/>
        <w:tblLayout w:type="fixed"/>
        <w:tblLook w:val="04A0" w:firstRow="1" w:lastRow="0" w:firstColumn="1" w:lastColumn="0" w:noHBand="0" w:noVBand="1"/>
      </w:tblPr>
      <w:tblGrid>
        <w:gridCol w:w="4539"/>
        <w:gridCol w:w="760"/>
        <w:gridCol w:w="4346"/>
      </w:tblGrid>
      <w:tr w:rsidR="004E191A" w14:paraId="707EAC75" w14:textId="77777777" w:rsidTr="004E191A">
        <w:trPr>
          <w:jc w:val="center"/>
        </w:trPr>
        <w:tc>
          <w:tcPr>
            <w:tcW w:w="4536" w:type="dxa"/>
          </w:tcPr>
          <w:p w14:paraId="593C1641" w14:textId="77777777" w:rsidR="004E191A" w:rsidRDefault="004E191A">
            <w:pPr>
              <w:spacing w:line="360" w:lineRule="auto"/>
              <w:jc w:val="center"/>
              <w:rPr>
                <w:rFonts w:ascii="GHEA Grapalat" w:hAnsi="GHEA Grapalat" w:cs="Sylfaen"/>
                <w:b/>
                <w:bCs/>
                <w:sz w:val="20"/>
                <w:szCs w:val="20"/>
                <w:lang w:val="nb-NO"/>
              </w:rPr>
            </w:pPr>
            <w:r>
              <w:rPr>
                <w:rFonts w:ascii="GHEA Grapalat" w:hAnsi="GHEA Grapalat" w:cs="Sylfaen"/>
                <w:b/>
                <w:bCs/>
                <w:sz w:val="20"/>
                <w:szCs w:val="20"/>
                <w:lang w:val="nb-NO"/>
              </w:rPr>
              <w:t>ՊԱՏՎԻՐԱՏՈՒ</w:t>
            </w:r>
          </w:p>
          <w:p w14:paraId="712E9766" w14:textId="77777777" w:rsidR="004E191A" w:rsidRDefault="004E191A">
            <w:pPr>
              <w:rPr>
                <w:rFonts w:ascii="GHEA Grapalat" w:hAnsi="GHEA Grapalat"/>
                <w:sz w:val="22"/>
                <w:szCs w:val="22"/>
                <w:lang w:val="ru-RU"/>
              </w:rPr>
            </w:pPr>
          </w:p>
          <w:p w14:paraId="23731174" w14:textId="77777777" w:rsidR="004E191A" w:rsidRDefault="004E191A">
            <w:pPr>
              <w:rPr>
                <w:rFonts w:ascii="GHEA Grapalat" w:hAnsi="GHEA Grapalat"/>
                <w:lang w:val="ru-RU"/>
              </w:rPr>
            </w:pPr>
          </w:p>
          <w:p w14:paraId="10714A1D" w14:textId="77777777" w:rsidR="004E191A" w:rsidRDefault="004E191A">
            <w:pPr>
              <w:jc w:val="center"/>
              <w:rPr>
                <w:rFonts w:ascii="GHEA Grapalat" w:hAnsi="GHEA Grapalat"/>
                <w:lang w:val="ru-RU"/>
              </w:rPr>
            </w:pPr>
            <w:r>
              <w:rPr>
                <w:rFonts w:ascii="GHEA Grapalat" w:hAnsi="GHEA Grapalat"/>
                <w:lang w:val="ru-RU"/>
              </w:rPr>
              <w:t>---------------------------------</w:t>
            </w:r>
          </w:p>
          <w:p w14:paraId="6534EC23"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A53DDFF"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3E784CF7" w14:textId="77777777" w:rsidR="004E191A" w:rsidRDefault="004E191A">
            <w:pPr>
              <w:spacing w:line="360" w:lineRule="auto"/>
              <w:jc w:val="center"/>
              <w:rPr>
                <w:rFonts w:ascii="GHEA Grapalat" w:hAnsi="GHEA Grapalat"/>
                <w:lang w:val="ru-RU"/>
              </w:rPr>
            </w:pPr>
          </w:p>
        </w:tc>
        <w:tc>
          <w:tcPr>
            <w:tcW w:w="4343" w:type="dxa"/>
          </w:tcPr>
          <w:p w14:paraId="282D6497" w14:textId="77777777" w:rsidR="004E191A" w:rsidRDefault="004E191A">
            <w:pPr>
              <w:spacing w:line="360" w:lineRule="auto"/>
              <w:jc w:val="center"/>
              <w:rPr>
                <w:rFonts w:ascii="GHEA Grapalat" w:hAnsi="GHEA Grapalat" w:cs="Sylfaen"/>
                <w:b/>
                <w:bCs/>
                <w:sz w:val="20"/>
                <w:szCs w:val="20"/>
                <w:lang w:val="ru-RU"/>
              </w:rPr>
            </w:pPr>
            <w:r>
              <w:rPr>
                <w:rFonts w:ascii="GHEA Grapalat" w:hAnsi="GHEA Grapalat" w:cs="Sylfaen"/>
                <w:b/>
                <w:bCs/>
                <w:sz w:val="20"/>
                <w:szCs w:val="20"/>
                <w:lang w:val="pt-BR"/>
              </w:rPr>
              <w:t>ԿԱՊԱԼԱՌՈՒ</w:t>
            </w:r>
          </w:p>
          <w:p w14:paraId="7078CBEB" w14:textId="77777777" w:rsidR="004E191A" w:rsidRDefault="004E191A">
            <w:pPr>
              <w:jc w:val="center"/>
              <w:rPr>
                <w:rFonts w:ascii="GHEA Grapalat" w:hAnsi="GHEA Grapalat"/>
                <w:lang w:val="ru-RU"/>
              </w:rPr>
            </w:pPr>
          </w:p>
          <w:p w14:paraId="6533F91E" w14:textId="77777777" w:rsidR="004E191A" w:rsidRDefault="004E191A">
            <w:pPr>
              <w:jc w:val="center"/>
              <w:rPr>
                <w:rFonts w:ascii="GHEA Grapalat" w:hAnsi="GHEA Grapalat"/>
                <w:lang w:val="ru-RU"/>
              </w:rPr>
            </w:pPr>
          </w:p>
          <w:p w14:paraId="15E8F2C1" w14:textId="77777777" w:rsidR="004E191A" w:rsidRDefault="004E191A">
            <w:pPr>
              <w:jc w:val="center"/>
              <w:rPr>
                <w:rFonts w:ascii="GHEA Grapalat" w:hAnsi="GHEA Grapalat"/>
                <w:lang w:val="ru-RU"/>
              </w:rPr>
            </w:pPr>
            <w:r>
              <w:rPr>
                <w:rFonts w:ascii="GHEA Grapalat" w:hAnsi="GHEA Grapalat"/>
                <w:lang w:val="ru-RU"/>
              </w:rPr>
              <w:t>---------------------------------</w:t>
            </w:r>
          </w:p>
          <w:p w14:paraId="24B59D72"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6665F541"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6AAE948" w14:textId="77777777" w:rsidR="004E191A" w:rsidRDefault="004E191A" w:rsidP="004E191A">
      <w:pPr>
        <w:ind w:firstLine="709"/>
        <w:jc w:val="both"/>
        <w:rPr>
          <w:rFonts w:ascii="GHEA Grapalat" w:hAnsi="GHEA Grapalat" w:cs="Arial"/>
          <w:b/>
        </w:rPr>
      </w:pPr>
    </w:p>
    <w:p w14:paraId="25C454D6" w14:textId="77777777" w:rsidR="004E191A" w:rsidRDefault="004E191A" w:rsidP="004E191A">
      <w:pPr>
        <w:ind w:firstLine="567"/>
        <w:rPr>
          <w:rFonts w:ascii="GHEA Grapalat" w:hAnsi="GHEA Grapalat"/>
          <w:i/>
        </w:rPr>
      </w:pPr>
    </w:p>
    <w:p w14:paraId="77F75BDF" w14:textId="77777777" w:rsidR="004E191A" w:rsidRDefault="004E191A" w:rsidP="004E191A">
      <w:pPr>
        <w:ind w:firstLine="567"/>
        <w:rPr>
          <w:rFonts w:ascii="GHEA Grapalat" w:hAnsi="GHEA Grapalat"/>
          <w:i/>
        </w:rPr>
      </w:pPr>
    </w:p>
    <w:p w14:paraId="678C7AD0" w14:textId="77777777" w:rsidR="004E191A" w:rsidRDefault="004E191A" w:rsidP="004E191A">
      <w:pPr>
        <w:tabs>
          <w:tab w:val="left" w:pos="1276"/>
        </w:tabs>
        <w:ind w:firstLine="720"/>
        <w:jc w:val="both"/>
        <w:rPr>
          <w:rFonts w:ascii="GHEA Grapalat" w:hAnsi="GHEA Grapalat"/>
          <w:sz w:val="20"/>
          <w:szCs w:val="20"/>
          <w:u w:val="single"/>
          <w:lang w:val="nb-NO"/>
        </w:rPr>
      </w:pPr>
      <w:r>
        <w:rPr>
          <w:rFonts w:ascii="GHEA Grapalat" w:hAnsi="GHEA Grapalat" w:cs="Sylfaen"/>
          <w:i/>
          <w:sz w:val="20"/>
          <w:szCs w:val="20"/>
          <w:lang w:val="pt-BR"/>
        </w:rPr>
        <w:t>Անհրաժեշտության</w:t>
      </w:r>
      <w:r>
        <w:rPr>
          <w:rFonts w:ascii="GHEA Grapalat" w:hAnsi="GHEA Grapalat" w:cs="Sylfaen"/>
          <w:i/>
          <w:sz w:val="20"/>
          <w:szCs w:val="20"/>
          <w:lang w:val="nb-NO"/>
        </w:rPr>
        <w:t xml:space="preserve"> </w:t>
      </w:r>
      <w:r>
        <w:rPr>
          <w:rFonts w:ascii="GHEA Grapalat" w:hAnsi="GHEA Grapalat" w:cs="Sylfaen"/>
          <w:i/>
          <w:sz w:val="20"/>
          <w:szCs w:val="20"/>
          <w:lang w:val="pt-BR"/>
        </w:rPr>
        <w:t>դեպքում</w:t>
      </w:r>
      <w:r>
        <w:rPr>
          <w:rFonts w:ascii="GHEA Grapalat" w:hAnsi="GHEA Grapalat" w:cs="Sylfaen"/>
          <w:i/>
          <w:sz w:val="20"/>
          <w:szCs w:val="20"/>
          <w:lang w:val="nb-NO"/>
        </w:rPr>
        <w:t xml:space="preserve"> </w:t>
      </w:r>
      <w:r>
        <w:rPr>
          <w:rFonts w:ascii="GHEA Grapalat" w:hAnsi="GHEA Grapalat" w:cs="Sylfaen"/>
          <w:i/>
          <w:sz w:val="20"/>
          <w:szCs w:val="20"/>
          <w:lang w:val="pt-BR"/>
        </w:rPr>
        <w:t>պայմանագրի նախագծում</w:t>
      </w:r>
      <w:r>
        <w:rPr>
          <w:rFonts w:ascii="GHEA Grapalat" w:hAnsi="GHEA Grapalat" w:cs="Sylfaen"/>
          <w:i/>
          <w:sz w:val="20"/>
          <w:szCs w:val="20"/>
          <w:lang w:val="nb-NO"/>
        </w:rPr>
        <w:t xml:space="preserve"> </w:t>
      </w:r>
      <w:r>
        <w:rPr>
          <w:rFonts w:ascii="GHEA Grapalat" w:hAnsi="GHEA Grapalat" w:cs="Sylfaen"/>
          <w:i/>
          <w:sz w:val="20"/>
          <w:szCs w:val="20"/>
          <w:lang w:val="pt-BR"/>
        </w:rPr>
        <w:t>կարող</w:t>
      </w:r>
      <w:r>
        <w:rPr>
          <w:rFonts w:ascii="GHEA Grapalat" w:hAnsi="GHEA Grapalat" w:cs="Sylfaen"/>
          <w:i/>
          <w:sz w:val="20"/>
          <w:szCs w:val="20"/>
          <w:lang w:val="nb-NO"/>
        </w:rPr>
        <w:t xml:space="preserve"> </w:t>
      </w:r>
      <w:r>
        <w:rPr>
          <w:rFonts w:ascii="GHEA Grapalat" w:hAnsi="GHEA Grapalat" w:cs="Sylfaen"/>
          <w:i/>
          <w:sz w:val="20"/>
          <w:szCs w:val="20"/>
          <w:lang w:val="pt-BR"/>
        </w:rPr>
        <w:t>են</w:t>
      </w:r>
      <w:r>
        <w:rPr>
          <w:rFonts w:ascii="GHEA Grapalat" w:hAnsi="GHEA Grapalat" w:cs="Sylfaen"/>
          <w:i/>
          <w:sz w:val="20"/>
          <w:szCs w:val="20"/>
          <w:lang w:val="nb-NO"/>
        </w:rPr>
        <w:t xml:space="preserve"> </w:t>
      </w:r>
      <w:r>
        <w:rPr>
          <w:rFonts w:ascii="GHEA Grapalat" w:hAnsi="GHEA Grapalat" w:cs="Sylfaen"/>
          <w:i/>
          <w:sz w:val="20"/>
          <w:szCs w:val="20"/>
          <w:lang w:val="pt-BR"/>
        </w:rPr>
        <w:t>ներառվել</w:t>
      </w:r>
      <w:r>
        <w:rPr>
          <w:rFonts w:ascii="GHEA Grapalat" w:hAnsi="GHEA Grapalat" w:cs="Sylfaen"/>
          <w:i/>
          <w:sz w:val="20"/>
          <w:szCs w:val="20"/>
          <w:lang w:val="nb-NO"/>
        </w:rPr>
        <w:t xml:space="preserve"> </w:t>
      </w:r>
      <w:r>
        <w:rPr>
          <w:rFonts w:ascii="GHEA Grapalat" w:hAnsi="GHEA Grapalat" w:cs="Sylfaen"/>
          <w:i/>
          <w:sz w:val="20"/>
          <w:szCs w:val="20"/>
          <w:lang w:val="pt-BR"/>
        </w:rPr>
        <w:t>ՀՀ</w:t>
      </w:r>
      <w:r>
        <w:rPr>
          <w:rFonts w:ascii="GHEA Grapalat" w:hAnsi="GHEA Grapalat" w:cs="Sylfaen"/>
          <w:i/>
          <w:sz w:val="20"/>
          <w:szCs w:val="20"/>
          <w:lang w:val="nb-NO"/>
        </w:rPr>
        <w:t xml:space="preserve"> </w:t>
      </w:r>
      <w:r>
        <w:rPr>
          <w:rFonts w:ascii="GHEA Grapalat" w:hAnsi="GHEA Grapalat" w:cs="Sylfaen"/>
          <w:i/>
          <w:sz w:val="20"/>
          <w:szCs w:val="20"/>
          <w:lang w:val="pt-BR"/>
        </w:rPr>
        <w:t>օրենսդրությանը</w:t>
      </w:r>
      <w:r>
        <w:rPr>
          <w:rFonts w:ascii="GHEA Grapalat" w:hAnsi="GHEA Grapalat" w:cs="Sylfaen"/>
          <w:i/>
          <w:sz w:val="20"/>
          <w:szCs w:val="20"/>
          <w:lang w:val="nb-NO"/>
        </w:rPr>
        <w:t xml:space="preserve"> </w:t>
      </w:r>
      <w:r>
        <w:rPr>
          <w:rFonts w:ascii="GHEA Grapalat" w:hAnsi="GHEA Grapalat" w:cs="Sylfaen"/>
          <w:i/>
          <w:sz w:val="20"/>
          <w:szCs w:val="20"/>
          <w:lang w:val="pt-BR"/>
        </w:rPr>
        <w:t>չհակասող</w:t>
      </w:r>
      <w:r>
        <w:rPr>
          <w:rFonts w:ascii="GHEA Grapalat" w:hAnsi="GHEA Grapalat" w:cs="Sylfaen"/>
          <w:i/>
          <w:sz w:val="20"/>
          <w:szCs w:val="20"/>
          <w:lang w:val="nb-NO"/>
        </w:rPr>
        <w:t xml:space="preserve"> </w:t>
      </w:r>
      <w:r>
        <w:rPr>
          <w:rFonts w:ascii="GHEA Grapalat" w:hAnsi="GHEA Grapalat" w:cs="Sylfaen"/>
          <w:i/>
          <w:sz w:val="20"/>
          <w:szCs w:val="20"/>
          <w:lang w:val="pt-BR"/>
        </w:rPr>
        <w:t>դրույթներ</w:t>
      </w:r>
      <w:r>
        <w:rPr>
          <w:rFonts w:ascii="GHEA Grapalat" w:hAnsi="GHEA Grapalat" w:cs="Sylfaen"/>
          <w:i/>
          <w:sz w:val="20"/>
          <w:szCs w:val="20"/>
          <w:lang w:val="nb-NO"/>
        </w:rPr>
        <w:t>։</w:t>
      </w:r>
    </w:p>
    <w:p w14:paraId="135060B2" w14:textId="77777777" w:rsidR="004E191A" w:rsidRDefault="004E191A" w:rsidP="004E191A">
      <w:pPr>
        <w:ind w:firstLine="567"/>
        <w:rPr>
          <w:rFonts w:ascii="GHEA Grapalat" w:hAnsi="GHEA Grapalat"/>
          <w:i/>
          <w:sz w:val="20"/>
          <w:szCs w:val="20"/>
          <w:lang w:val="hy-AM"/>
        </w:rPr>
      </w:pPr>
      <w:r>
        <w:rPr>
          <w:rFonts w:ascii="GHEA Grapalat" w:hAnsi="GHEA Grapalat"/>
          <w:i/>
          <w:sz w:val="20"/>
          <w:szCs w:val="20"/>
          <w:lang w:val="hy-AM"/>
        </w:rPr>
        <w:br w:type="page"/>
      </w:r>
    </w:p>
    <w:p w14:paraId="0D9A4C0F" w14:textId="77777777" w:rsidR="004E191A" w:rsidRDefault="004E191A" w:rsidP="004E191A">
      <w:pPr>
        <w:ind w:firstLine="567"/>
        <w:jc w:val="right"/>
        <w:rPr>
          <w:rFonts w:ascii="GHEA Grapalat" w:hAnsi="GHEA Grapalat"/>
          <w:i/>
          <w:lang w:val="hy-AM"/>
        </w:rPr>
      </w:pPr>
    </w:p>
    <w:p w14:paraId="7364822F" w14:textId="77777777" w:rsidR="004E191A" w:rsidRDefault="004E191A" w:rsidP="004E191A">
      <w:pPr>
        <w:ind w:firstLine="567"/>
        <w:jc w:val="right"/>
        <w:rPr>
          <w:rFonts w:ascii="GHEA Grapalat" w:hAnsi="GHEA Grapalat" w:cs="Arial"/>
          <w:i/>
          <w:sz w:val="20"/>
          <w:szCs w:val="20"/>
          <w:lang w:val="hy-AM"/>
        </w:rPr>
      </w:pPr>
      <w:r>
        <w:rPr>
          <w:rFonts w:ascii="GHEA Grapalat" w:hAnsi="GHEA Grapalat" w:cs="Sylfaen"/>
          <w:i/>
          <w:sz w:val="20"/>
          <w:szCs w:val="20"/>
          <w:lang w:val="hy-AM"/>
        </w:rPr>
        <w:t>Հավելված</w:t>
      </w:r>
      <w:r>
        <w:rPr>
          <w:rFonts w:ascii="GHEA Grapalat" w:hAnsi="GHEA Grapalat" w:cs="Arial"/>
          <w:i/>
          <w:sz w:val="20"/>
          <w:szCs w:val="20"/>
          <w:lang w:val="hy-AM"/>
        </w:rPr>
        <w:t xml:space="preserve"> </w:t>
      </w:r>
      <w:r>
        <w:rPr>
          <w:rFonts w:ascii="GHEA Grapalat" w:hAnsi="GHEA Grapalat" w:cs="Sylfaen"/>
          <w:i/>
          <w:sz w:val="20"/>
          <w:szCs w:val="20"/>
          <w:lang w:val="hy-AM"/>
        </w:rPr>
        <w:t>թիվ</w:t>
      </w:r>
      <w:r>
        <w:rPr>
          <w:rFonts w:ascii="GHEA Grapalat" w:hAnsi="GHEA Grapalat" w:cs="Arial"/>
          <w:i/>
          <w:sz w:val="20"/>
          <w:szCs w:val="20"/>
          <w:lang w:val="hy-AM"/>
        </w:rPr>
        <w:t xml:space="preserve"> 1</w:t>
      </w:r>
    </w:p>
    <w:p w14:paraId="71E341C1"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sz w:val="20"/>
          <w:szCs w:val="20"/>
          <w:lang w:val="hy-AM"/>
        </w:rPr>
        <w:t>«</w:t>
      </w:r>
      <w:r>
        <w:rPr>
          <w:rFonts w:ascii="GHEA Grapalat" w:hAnsi="GHEA Grapalat"/>
          <w:i/>
          <w:sz w:val="20"/>
          <w:szCs w:val="20"/>
          <w:lang w:val="pt-BR"/>
        </w:rPr>
        <w:t xml:space="preserve">           </w:t>
      </w:r>
      <w:r>
        <w:rPr>
          <w:rFonts w:ascii="GHEA Grapalat" w:hAnsi="GHEA Grapalat"/>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365E6C8B"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5F76EBD5" w14:textId="77777777" w:rsidR="004E191A" w:rsidRDefault="004E191A" w:rsidP="004E191A">
      <w:pPr>
        <w:jc w:val="center"/>
        <w:rPr>
          <w:rFonts w:ascii="GHEA Grapalat" w:hAnsi="GHEA Grapalat" w:cs="Sylfaen"/>
          <w:b/>
          <w:lang w:val="hy-AM"/>
        </w:rPr>
      </w:pPr>
    </w:p>
    <w:p w14:paraId="70423453" w14:textId="77777777" w:rsidR="004E191A" w:rsidRDefault="004E191A" w:rsidP="004E191A">
      <w:pPr>
        <w:jc w:val="center"/>
        <w:rPr>
          <w:rFonts w:ascii="GHEA Grapalat" w:hAnsi="GHEA Grapalat"/>
          <w:b/>
          <w:lang w:val="hy-AM"/>
        </w:rPr>
      </w:pPr>
    </w:p>
    <w:p w14:paraId="096B436A" w14:textId="77777777" w:rsidR="004E191A" w:rsidRDefault="004E191A" w:rsidP="004E191A">
      <w:pPr>
        <w:jc w:val="center"/>
        <w:rPr>
          <w:rFonts w:ascii="GHEA Grapalat" w:hAnsi="GHEA Grapalat"/>
          <w:b/>
          <w:lang w:val="hy-AM"/>
        </w:rPr>
      </w:pPr>
    </w:p>
    <w:p w14:paraId="7305EC28" w14:textId="77777777" w:rsidR="004E191A" w:rsidRDefault="004E191A" w:rsidP="004E191A">
      <w:pPr>
        <w:jc w:val="center"/>
        <w:rPr>
          <w:rFonts w:ascii="GHEA Grapalat" w:hAnsi="GHEA Grapalat"/>
          <w:i/>
          <w:lang w:val="hy-AM"/>
        </w:rPr>
      </w:pPr>
      <w:r>
        <w:rPr>
          <w:rFonts w:ascii="GHEA Grapalat" w:hAnsi="GHEA Grapalat" w:cs="Sylfaen"/>
          <w:b/>
          <w:lang w:val="hy-AM"/>
        </w:rPr>
        <w:t>ԾԱՎԱԼԱԹԵՐԹ</w:t>
      </w:r>
      <w:r>
        <w:rPr>
          <w:rFonts w:ascii="GHEA Grapalat" w:hAnsi="GHEA Grapalat" w:cs="Arial"/>
          <w:b/>
          <w:lang w:val="hy-AM"/>
        </w:rPr>
        <w:t>-</w:t>
      </w:r>
      <w:r>
        <w:rPr>
          <w:rFonts w:ascii="GHEA Grapalat" w:hAnsi="GHEA Grapalat" w:cs="Sylfaen"/>
          <w:b/>
          <w:lang w:val="hy-AM"/>
        </w:rPr>
        <w:t>ՆԱԽԱՀԱՇԻՎ*</w:t>
      </w:r>
    </w:p>
    <w:p w14:paraId="4541B2A4" w14:textId="77777777" w:rsidR="004E191A" w:rsidRDefault="004E191A" w:rsidP="004E191A">
      <w:pPr>
        <w:ind w:firstLine="567"/>
        <w:jc w:val="center"/>
        <w:rPr>
          <w:rFonts w:ascii="GHEA Grapalat" w:hAnsi="GHEA Grapalat"/>
          <w:b/>
          <w:sz w:val="20"/>
          <w:lang w:val="pt-BR"/>
        </w:rPr>
      </w:pPr>
      <w:r>
        <w:rPr>
          <w:rFonts w:ascii="GHEA Grapalat" w:hAnsi="GHEA Grapalat"/>
          <w:lang w:val="hy-AM"/>
        </w:rPr>
        <w:t>«</w:t>
      </w:r>
      <w:r>
        <w:rPr>
          <w:rFonts w:ascii="GHEA Grapalat" w:hAnsi="GHEA Grapalat" w:cs="Sylfaen"/>
          <w:b/>
          <w:sz w:val="20"/>
          <w:vertAlign w:val="subscript"/>
          <w:lang w:val="pt-BR"/>
        </w:rPr>
        <w:t>ԱՇԽԱՏԱՆՔՆԵՐԻ</w:t>
      </w:r>
      <w:r>
        <w:rPr>
          <w:rFonts w:ascii="GHEA Grapalat" w:hAnsi="GHEA Grapalat" w:cs="Arial"/>
          <w:b/>
          <w:sz w:val="20"/>
          <w:vertAlign w:val="subscript"/>
          <w:lang w:val="pt-BR"/>
        </w:rPr>
        <w:t xml:space="preserve"> </w:t>
      </w:r>
      <w:r>
        <w:rPr>
          <w:rFonts w:ascii="GHEA Grapalat" w:hAnsi="GHEA Grapalat" w:cs="Sylfaen"/>
          <w:b/>
          <w:sz w:val="20"/>
          <w:vertAlign w:val="subscript"/>
          <w:lang w:val="pt-BR"/>
        </w:rPr>
        <w:t>ԱՆՎԱՆՈՒՄԸ</w:t>
      </w:r>
      <w:r>
        <w:rPr>
          <w:rFonts w:ascii="GHEA Grapalat" w:hAnsi="GHEA Grapalat"/>
          <w:lang w:val="hy-AM"/>
        </w:rPr>
        <w:t>»</w:t>
      </w:r>
      <w:r>
        <w:rPr>
          <w:rFonts w:ascii="GHEA Grapalat" w:hAnsi="GHEA Grapalat" w:cs="Times Armenian"/>
          <w:b/>
          <w:sz w:val="20"/>
          <w:lang w:val="pt-BR"/>
        </w:rPr>
        <w:t xml:space="preserve"> </w:t>
      </w:r>
      <w:r>
        <w:rPr>
          <w:rFonts w:ascii="GHEA Grapalat" w:hAnsi="GHEA Grapalat" w:cs="Sylfaen"/>
          <w:b/>
          <w:sz w:val="20"/>
          <w:lang w:val="pt-BR"/>
        </w:rPr>
        <w:t>ԱՇԽԱՏԱՆՔՆԵՐԻ</w:t>
      </w:r>
      <w:r>
        <w:rPr>
          <w:rFonts w:ascii="GHEA Grapalat" w:hAnsi="GHEA Grapalat" w:cs="Times Armenian"/>
          <w:b/>
          <w:sz w:val="20"/>
          <w:lang w:val="pt-BR"/>
        </w:rPr>
        <w:t xml:space="preserve"> </w:t>
      </w:r>
      <w:r>
        <w:rPr>
          <w:rFonts w:ascii="GHEA Grapalat" w:hAnsi="GHEA Grapalat" w:cs="Sylfaen"/>
          <w:b/>
          <w:sz w:val="20"/>
          <w:lang w:val="pt-BR"/>
        </w:rPr>
        <w:t>ԿԱՏԱՐՄԱՆ</w:t>
      </w:r>
    </w:p>
    <w:p w14:paraId="046F1E04" w14:textId="77777777" w:rsidR="004E191A" w:rsidRDefault="004E191A" w:rsidP="004E191A">
      <w:pPr>
        <w:ind w:firstLine="567"/>
        <w:jc w:val="right"/>
        <w:rPr>
          <w:rFonts w:ascii="GHEA Grapalat" w:hAnsi="GHEA Grapalat"/>
          <w:i/>
          <w:lang w:val="pt-BR"/>
        </w:rPr>
      </w:pPr>
    </w:p>
    <w:p w14:paraId="35DF2A2A" w14:textId="77777777" w:rsidR="004E191A" w:rsidRDefault="004E191A" w:rsidP="004E191A">
      <w:pPr>
        <w:ind w:firstLine="567"/>
        <w:jc w:val="right"/>
        <w:rPr>
          <w:rFonts w:ascii="GHEA Grapalat" w:hAnsi="GHEA Grapalat"/>
          <w:i/>
          <w:lang w:val="pt-BR"/>
        </w:rPr>
      </w:pPr>
    </w:p>
    <w:p w14:paraId="47652A7A" w14:textId="77777777" w:rsidR="004E191A" w:rsidRDefault="004E191A" w:rsidP="004E191A">
      <w:pPr>
        <w:ind w:firstLine="567"/>
        <w:jc w:val="right"/>
        <w:rPr>
          <w:rFonts w:ascii="GHEA Grapalat" w:hAnsi="GHEA Grapalat"/>
          <w:i/>
          <w:lang w:val="pt-BR"/>
        </w:rPr>
      </w:pPr>
    </w:p>
    <w:p w14:paraId="00AC26F2" w14:textId="77777777" w:rsidR="004E191A" w:rsidRDefault="004E191A" w:rsidP="004E191A">
      <w:pPr>
        <w:ind w:firstLine="567"/>
        <w:jc w:val="right"/>
        <w:rPr>
          <w:rFonts w:ascii="GHEA Grapalat" w:hAnsi="GHEA Grapalat"/>
          <w:i/>
          <w:lang w:val="pt-BR"/>
        </w:rPr>
      </w:pPr>
    </w:p>
    <w:p w14:paraId="675EB6C7" w14:textId="77777777" w:rsidR="004E191A" w:rsidRDefault="004E191A" w:rsidP="004E191A">
      <w:pPr>
        <w:ind w:firstLine="567"/>
        <w:jc w:val="right"/>
        <w:rPr>
          <w:rFonts w:ascii="GHEA Grapalat" w:hAnsi="GHEA Grapalat"/>
          <w:i/>
          <w:lang w:val="pt-BR"/>
        </w:rPr>
      </w:pPr>
    </w:p>
    <w:p w14:paraId="3796D838" w14:textId="77777777" w:rsidR="004E191A" w:rsidRDefault="004E191A" w:rsidP="004E191A">
      <w:pPr>
        <w:rPr>
          <w:rFonts w:ascii="GHEA Grapalat" w:hAnsi="GHEA Grapalat"/>
          <w:i/>
          <w:lang w:val="pt-BR"/>
        </w:rPr>
      </w:pPr>
      <w:r>
        <w:rPr>
          <w:rFonts w:ascii="GHEA Grapalat" w:hAnsi="GHEA Grapalat" w:cs="Sylfaen"/>
          <w:sz w:val="22"/>
          <w:szCs w:val="22"/>
          <w:lang w:val="af-ZA"/>
        </w:rPr>
        <w:t>* Կապալառուն աշխատանքները կատարում է ----------------------- հասցեում:</w:t>
      </w:r>
    </w:p>
    <w:p w14:paraId="30F1BF2D" w14:textId="77777777" w:rsidR="004E191A" w:rsidRDefault="004E191A" w:rsidP="004E191A">
      <w:pPr>
        <w:ind w:firstLine="567"/>
        <w:jc w:val="right"/>
        <w:rPr>
          <w:rFonts w:ascii="GHEA Grapalat" w:hAnsi="GHEA Grapalat"/>
          <w:i/>
          <w:lang w:val="pt-BR"/>
        </w:rPr>
      </w:pPr>
    </w:p>
    <w:p w14:paraId="28DF8C03" w14:textId="77777777" w:rsidR="00F24BB3" w:rsidRDefault="00F24BB3" w:rsidP="00F24BB3">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230B16F3" w14:textId="77777777" w:rsidR="00F24BB3" w:rsidRDefault="00F24BB3" w:rsidP="00F24BB3">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F24BB3" w14:paraId="34A9929F" w14:textId="77777777" w:rsidTr="00E42C63">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67E17250" w14:textId="77777777" w:rsidR="00F24BB3" w:rsidRPr="000F4711" w:rsidRDefault="00F24BB3" w:rsidP="00E42C63">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4EEB51AF" w14:textId="77777777" w:rsidR="00F24BB3" w:rsidRPr="000F4711" w:rsidRDefault="00F24BB3" w:rsidP="00E42C63">
            <w:pPr>
              <w:rPr>
                <w:rFonts w:ascii="GHEA Grapalat" w:hAnsi="GHEA Grapalat"/>
                <w:sz w:val="20"/>
                <w:szCs w:val="20"/>
                <w:lang w:val="hy-AM"/>
              </w:rPr>
            </w:pPr>
            <w:r w:rsidRPr="000F4711">
              <w:rPr>
                <w:rFonts w:ascii="GHEA Grapalat" w:hAnsi="GHEA Grapalat"/>
                <w:sz w:val="20"/>
                <w:szCs w:val="20"/>
                <w:lang w:val="hy-AM"/>
              </w:rPr>
              <w:t>15</w:t>
            </w:r>
            <w:r>
              <w:rPr>
                <w:rFonts w:ascii="GHEA Grapalat" w:hAnsi="GHEA Grapalat"/>
                <w:sz w:val="20"/>
                <w:szCs w:val="20"/>
                <w:lang w:val="hy-AM"/>
              </w:rPr>
              <w:t xml:space="preserve"> աշխատանքային օրվա ընթացքում</w:t>
            </w:r>
          </w:p>
        </w:tc>
      </w:tr>
      <w:tr w:rsidR="00F24BB3" w14:paraId="60A52588" w14:textId="77777777" w:rsidTr="00E42C63">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686AB4C0" w14:textId="77777777" w:rsidR="00F24BB3" w:rsidRPr="00013015" w:rsidRDefault="00F24BB3" w:rsidP="00E42C63">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Pr>
                <w:rFonts w:ascii="Sylfaen" w:hAnsi="Sylfaen" w:cs="Calibri"/>
                <w:bCs/>
                <w:sz w:val="20"/>
                <w:szCs w:val="20"/>
                <w:lang w:val="hy-AM"/>
              </w:rPr>
              <w:t xml:space="preserve">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F24BB3" w:rsidRPr="0015595A" w14:paraId="6959906A" w14:textId="77777777" w:rsidTr="00E42C63">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3A9DAEF1" w14:textId="77777777" w:rsidR="00F24BB3" w:rsidRPr="00AE69C0" w:rsidRDefault="00F24BB3" w:rsidP="00E42C63">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*Մասնակիցը պետք է ունենա շինարարության իրականացման գործունեության լիցենզիա՝ ըստ քաղաքաշինության հետևյալ ոլորտների`</w:t>
            </w:r>
          </w:p>
          <w:p w14:paraId="4E4D39E7" w14:textId="77777777" w:rsidR="00F24BB3" w:rsidRPr="0064341D" w:rsidRDefault="00F24BB3" w:rsidP="00E42C63">
            <w:pPr>
              <w:rPr>
                <w:rFonts w:ascii="GHEA Grapalat" w:hAnsi="GHEA Grapalat"/>
                <w:sz w:val="20"/>
                <w:szCs w:val="20"/>
                <w:lang w:val="hy-AM"/>
              </w:rPr>
            </w:pPr>
            <w:r>
              <w:rPr>
                <w:rFonts w:ascii="GHEA Grapalat" w:hAnsi="GHEA Grapalat"/>
                <w:sz w:val="20"/>
                <w:szCs w:val="20"/>
                <w:lang w:val="hy-AM"/>
              </w:rPr>
              <w:t>1) տրանսպորտային</w:t>
            </w:r>
          </w:p>
          <w:p w14:paraId="03B33168" w14:textId="77777777" w:rsidR="00F24BB3" w:rsidRPr="006066CA" w:rsidRDefault="00F24BB3" w:rsidP="00E42C63">
            <w:pPr>
              <w:tabs>
                <w:tab w:val="left" w:pos="3030"/>
              </w:tabs>
              <w:rPr>
                <w:rFonts w:ascii="GHEA Grapalat" w:hAnsi="GHEA Grapalat" w:cs="Sylfaen"/>
                <w:bCs/>
                <w:sz w:val="20"/>
                <w:szCs w:val="20"/>
                <w:lang w:val="hy-AM"/>
              </w:rPr>
            </w:pPr>
          </w:p>
          <w:p w14:paraId="0C7B1822" w14:textId="77777777" w:rsidR="00F24BB3" w:rsidRPr="00AE69C0" w:rsidRDefault="00F24BB3" w:rsidP="00E42C63">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F24BB3" w:rsidRPr="0015595A" w14:paraId="448090C5" w14:textId="77777777" w:rsidTr="00E42C63">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15BB10CF" w14:textId="77777777" w:rsidR="00F24BB3" w:rsidRDefault="00F24BB3" w:rsidP="00E42C63">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bl>
    <w:p w14:paraId="453FEB3A" w14:textId="77777777" w:rsidR="004E191A" w:rsidRDefault="004E191A" w:rsidP="004E191A">
      <w:pPr>
        <w:ind w:firstLine="567"/>
        <w:jc w:val="right"/>
        <w:rPr>
          <w:rFonts w:ascii="GHEA Grapalat" w:hAnsi="GHEA Grapalat"/>
          <w:i/>
          <w:lang w:val="pt-BR"/>
        </w:rPr>
      </w:pPr>
    </w:p>
    <w:p w14:paraId="402FEDA8" w14:textId="77777777" w:rsidR="004E191A" w:rsidRDefault="004E191A" w:rsidP="004E191A">
      <w:pPr>
        <w:ind w:firstLine="567"/>
        <w:jc w:val="right"/>
        <w:rPr>
          <w:rFonts w:ascii="GHEA Grapalat" w:hAnsi="GHEA Grapalat"/>
          <w:i/>
          <w:lang w:val="pt-BR"/>
        </w:rPr>
      </w:pPr>
    </w:p>
    <w:p w14:paraId="09BD1ADB" w14:textId="77777777" w:rsidR="004E191A" w:rsidRDefault="004E191A" w:rsidP="004E191A">
      <w:pPr>
        <w:ind w:firstLine="567"/>
        <w:jc w:val="right"/>
        <w:rPr>
          <w:rFonts w:ascii="GHEA Grapalat" w:hAnsi="GHEA Grapalat"/>
          <w:i/>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45C8BEF6" w14:textId="77777777" w:rsidTr="004E191A">
        <w:trPr>
          <w:jc w:val="center"/>
        </w:trPr>
        <w:tc>
          <w:tcPr>
            <w:tcW w:w="4536" w:type="dxa"/>
          </w:tcPr>
          <w:p w14:paraId="36BBE859"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61CD7F4A" w14:textId="77777777" w:rsidR="004E191A" w:rsidRDefault="004E191A">
            <w:pPr>
              <w:rPr>
                <w:rFonts w:ascii="GHEA Grapalat" w:hAnsi="GHEA Grapalat"/>
                <w:sz w:val="22"/>
                <w:szCs w:val="22"/>
                <w:lang w:val="ru-RU"/>
              </w:rPr>
            </w:pPr>
          </w:p>
          <w:p w14:paraId="2399155F" w14:textId="77777777" w:rsidR="004E191A" w:rsidRDefault="004E191A">
            <w:pPr>
              <w:rPr>
                <w:rFonts w:ascii="GHEA Grapalat" w:hAnsi="GHEA Grapalat"/>
                <w:lang w:val="ru-RU"/>
              </w:rPr>
            </w:pPr>
          </w:p>
          <w:p w14:paraId="42D5AF09" w14:textId="77777777" w:rsidR="004E191A" w:rsidRDefault="004E191A">
            <w:pPr>
              <w:jc w:val="center"/>
              <w:rPr>
                <w:rFonts w:ascii="GHEA Grapalat" w:hAnsi="GHEA Grapalat"/>
                <w:lang w:val="ru-RU"/>
              </w:rPr>
            </w:pPr>
            <w:r>
              <w:rPr>
                <w:rFonts w:ascii="GHEA Grapalat" w:hAnsi="GHEA Grapalat"/>
                <w:lang w:val="ru-RU"/>
              </w:rPr>
              <w:t>---------------------------------</w:t>
            </w:r>
          </w:p>
          <w:p w14:paraId="1AA8B7B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59D0AAC"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04AF59DB" w14:textId="77777777" w:rsidR="004E191A" w:rsidRDefault="004E191A">
            <w:pPr>
              <w:spacing w:line="360" w:lineRule="auto"/>
              <w:jc w:val="center"/>
              <w:rPr>
                <w:rFonts w:ascii="GHEA Grapalat" w:hAnsi="GHEA Grapalat"/>
                <w:lang w:val="ru-RU"/>
              </w:rPr>
            </w:pPr>
          </w:p>
        </w:tc>
        <w:tc>
          <w:tcPr>
            <w:tcW w:w="4343" w:type="dxa"/>
          </w:tcPr>
          <w:p w14:paraId="5616D337"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44B1C8B6" w14:textId="77777777" w:rsidR="004E191A" w:rsidRDefault="004E191A">
            <w:pPr>
              <w:jc w:val="center"/>
              <w:rPr>
                <w:rFonts w:ascii="GHEA Grapalat" w:hAnsi="GHEA Grapalat"/>
                <w:lang w:val="ru-RU"/>
              </w:rPr>
            </w:pPr>
          </w:p>
          <w:p w14:paraId="736DBEE3" w14:textId="77777777" w:rsidR="004E191A" w:rsidRDefault="004E191A">
            <w:pPr>
              <w:jc w:val="center"/>
              <w:rPr>
                <w:rFonts w:ascii="GHEA Grapalat" w:hAnsi="GHEA Grapalat"/>
                <w:lang w:val="ru-RU"/>
              </w:rPr>
            </w:pPr>
          </w:p>
          <w:p w14:paraId="54410353" w14:textId="77777777" w:rsidR="004E191A" w:rsidRDefault="004E191A">
            <w:pPr>
              <w:jc w:val="center"/>
              <w:rPr>
                <w:rFonts w:ascii="GHEA Grapalat" w:hAnsi="GHEA Grapalat"/>
                <w:lang w:val="ru-RU"/>
              </w:rPr>
            </w:pPr>
            <w:r>
              <w:rPr>
                <w:rFonts w:ascii="GHEA Grapalat" w:hAnsi="GHEA Grapalat"/>
                <w:lang w:val="ru-RU"/>
              </w:rPr>
              <w:t>---------------------------------</w:t>
            </w:r>
          </w:p>
          <w:p w14:paraId="5D29608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176982B9"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152AF58" w14:textId="77777777" w:rsidR="004E191A" w:rsidRDefault="004E191A" w:rsidP="004E191A">
      <w:pPr>
        <w:ind w:firstLine="567"/>
        <w:jc w:val="right"/>
        <w:rPr>
          <w:rFonts w:ascii="GHEA Grapalat" w:hAnsi="GHEA Grapalat"/>
          <w:i/>
          <w:lang w:val="pt-BR"/>
        </w:rPr>
      </w:pPr>
    </w:p>
    <w:p w14:paraId="64DDAFA8" w14:textId="77777777" w:rsidR="00921076" w:rsidRDefault="00921076" w:rsidP="004E191A">
      <w:pPr>
        <w:ind w:firstLine="567"/>
        <w:jc w:val="right"/>
        <w:rPr>
          <w:rFonts w:ascii="GHEA Grapalat" w:hAnsi="GHEA Grapalat" w:cs="Sylfaen"/>
          <w:i/>
          <w:sz w:val="20"/>
          <w:szCs w:val="20"/>
          <w:lang w:val="pt-BR"/>
        </w:rPr>
      </w:pPr>
    </w:p>
    <w:p w14:paraId="0D45CD9B" w14:textId="77777777" w:rsidR="00921076" w:rsidRDefault="00921076" w:rsidP="004E191A">
      <w:pPr>
        <w:ind w:firstLine="567"/>
        <w:jc w:val="right"/>
        <w:rPr>
          <w:rFonts w:ascii="GHEA Grapalat" w:hAnsi="GHEA Grapalat" w:cs="Sylfaen"/>
          <w:i/>
          <w:sz w:val="20"/>
          <w:szCs w:val="20"/>
          <w:lang w:val="pt-BR"/>
        </w:rPr>
      </w:pPr>
    </w:p>
    <w:p w14:paraId="25DFF291" w14:textId="77777777" w:rsidR="0055280E" w:rsidRDefault="0055280E" w:rsidP="004E191A">
      <w:pPr>
        <w:ind w:firstLine="567"/>
        <w:jc w:val="right"/>
        <w:rPr>
          <w:rFonts w:ascii="GHEA Grapalat" w:hAnsi="GHEA Grapalat" w:cs="Sylfaen"/>
          <w:i/>
          <w:sz w:val="20"/>
          <w:szCs w:val="20"/>
          <w:lang w:val="pt-BR"/>
        </w:rPr>
      </w:pPr>
    </w:p>
    <w:p w14:paraId="350B4EF6" w14:textId="77777777" w:rsidR="0055280E" w:rsidRDefault="0055280E" w:rsidP="004E191A">
      <w:pPr>
        <w:ind w:firstLine="567"/>
        <w:jc w:val="right"/>
        <w:rPr>
          <w:rFonts w:ascii="GHEA Grapalat" w:hAnsi="GHEA Grapalat" w:cs="Sylfaen"/>
          <w:i/>
          <w:sz w:val="20"/>
          <w:szCs w:val="20"/>
          <w:lang w:val="pt-BR"/>
        </w:rPr>
      </w:pPr>
    </w:p>
    <w:p w14:paraId="09C529F8" w14:textId="77777777" w:rsidR="0055280E" w:rsidRDefault="0055280E" w:rsidP="004E191A">
      <w:pPr>
        <w:ind w:firstLine="567"/>
        <w:jc w:val="right"/>
        <w:rPr>
          <w:rFonts w:ascii="GHEA Grapalat" w:hAnsi="GHEA Grapalat" w:cs="Sylfaen"/>
          <w:i/>
          <w:sz w:val="20"/>
          <w:szCs w:val="20"/>
          <w:lang w:val="pt-BR"/>
        </w:rPr>
      </w:pPr>
    </w:p>
    <w:p w14:paraId="36735D74" w14:textId="77777777" w:rsidR="0055280E" w:rsidRDefault="0055280E" w:rsidP="004E191A">
      <w:pPr>
        <w:ind w:firstLine="567"/>
        <w:jc w:val="right"/>
        <w:rPr>
          <w:rFonts w:ascii="GHEA Grapalat" w:hAnsi="GHEA Grapalat" w:cs="Sylfaen"/>
          <w:i/>
          <w:sz w:val="20"/>
          <w:szCs w:val="20"/>
          <w:lang w:val="pt-BR"/>
        </w:rPr>
      </w:pPr>
    </w:p>
    <w:p w14:paraId="3D391061" w14:textId="77777777" w:rsidR="0055280E" w:rsidRDefault="0055280E" w:rsidP="004E191A">
      <w:pPr>
        <w:ind w:firstLine="567"/>
        <w:jc w:val="right"/>
        <w:rPr>
          <w:rFonts w:ascii="GHEA Grapalat" w:hAnsi="GHEA Grapalat" w:cs="Sylfaen"/>
          <w:i/>
          <w:sz w:val="20"/>
          <w:szCs w:val="20"/>
          <w:lang w:val="pt-BR"/>
        </w:rPr>
      </w:pPr>
    </w:p>
    <w:p w14:paraId="2804E4EB" w14:textId="02D4EA9C"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lastRenderedPageBreak/>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2</w:t>
      </w:r>
    </w:p>
    <w:p w14:paraId="5ECEE66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hy-AM"/>
        </w:rPr>
        <w:t>«</w:t>
      </w:r>
      <w:r>
        <w:rPr>
          <w:rFonts w:ascii="GHEA Grapalat" w:hAnsi="GHEA Grapalat"/>
          <w:i/>
          <w:sz w:val="20"/>
          <w:szCs w:val="20"/>
          <w:lang w:val="pt-BR"/>
        </w:rPr>
        <w:t xml:space="preserve">           </w:t>
      </w:r>
      <w:r>
        <w:rPr>
          <w:rFonts w:ascii="GHEA Grapalat" w:hAnsi="GHEA Grapalat"/>
          <w:i/>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426A183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7B300085" w14:textId="77777777" w:rsidR="004E191A" w:rsidRDefault="004E191A" w:rsidP="004E191A">
      <w:pPr>
        <w:jc w:val="center"/>
        <w:rPr>
          <w:rFonts w:ascii="GHEA Grapalat" w:hAnsi="GHEA Grapalat" w:cs="Sylfaen"/>
          <w:b/>
          <w:lang w:val="pt-BR"/>
        </w:rPr>
      </w:pPr>
    </w:p>
    <w:p w14:paraId="7B90E8E5" w14:textId="77777777" w:rsidR="004E191A" w:rsidRDefault="004E191A" w:rsidP="004E191A">
      <w:pPr>
        <w:jc w:val="center"/>
        <w:rPr>
          <w:rFonts w:ascii="GHEA Grapalat" w:hAnsi="GHEA Grapalat" w:cs="Sylfaen"/>
          <w:b/>
          <w:lang w:val="pt-BR"/>
        </w:rPr>
      </w:pPr>
    </w:p>
    <w:p w14:paraId="01439FB1" w14:textId="77777777" w:rsidR="004E191A" w:rsidRDefault="004E191A" w:rsidP="004E191A">
      <w:pPr>
        <w:jc w:val="center"/>
        <w:rPr>
          <w:rFonts w:ascii="GHEA Grapalat" w:hAnsi="GHEA Grapalat"/>
          <w:b/>
          <w:sz w:val="20"/>
          <w:szCs w:val="20"/>
          <w:lang w:val="hy-AM"/>
        </w:rPr>
      </w:pPr>
      <w:r>
        <w:rPr>
          <w:rFonts w:ascii="GHEA Grapalat" w:hAnsi="GHEA Grapalat" w:cs="Sylfaen"/>
          <w:b/>
          <w:sz w:val="20"/>
          <w:szCs w:val="20"/>
          <w:lang w:val="pt-BR"/>
        </w:rPr>
        <w:t>ՕՐԱՑՈՒՑԱՅԻՆ</w:t>
      </w:r>
      <w:r>
        <w:rPr>
          <w:rFonts w:ascii="GHEA Grapalat" w:hAnsi="GHEA Grapalat" w:cs="Times Armenian"/>
          <w:b/>
          <w:sz w:val="20"/>
          <w:szCs w:val="20"/>
          <w:lang w:val="pt-BR"/>
        </w:rPr>
        <w:t xml:space="preserve"> </w:t>
      </w:r>
      <w:r>
        <w:rPr>
          <w:rFonts w:ascii="GHEA Grapalat" w:hAnsi="GHEA Grapalat" w:cs="Sylfaen"/>
          <w:b/>
          <w:sz w:val="20"/>
          <w:szCs w:val="20"/>
          <w:lang w:val="pt-BR"/>
        </w:rPr>
        <w:t>ԳՐԱՖԻԿ</w:t>
      </w:r>
      <w:r>
        <w:rPr>
          <w:rFonts w:ascii="GHEA Grapalat" w:hAnsi="GHEA Grapalat" w:cs="Sylfaen"/>
          <w:b/>
          <w:sz w:val="20"/>
          <w:szCs w:val="20"/>
          <w:lang w:val="hy-AM"/>
        </w:rPr>
        <w:t>*</w:t>
      </w:r>
    </w:p>
    <w:p w14:paraId="1A51FE94" w14:textId="0ECD499B" w:rsidR="004E191A" w:rsidRDefault="0056588B" w:rsidP="004E191A">
      <w:pPr>
        <w:ind w:firstLine="567"/>
        <w:jc w:val="center"/>
        <w:rPr>
          <w:rFonts w:ascii="GHEA Grapalat" w:hAnsi="GHEA Grapalat" w:cs="Sylfaen"/>
          <w:b/>
          <w:sz w:val="18"/>
          <w:szCs w:val="18"/>
          <w:lang w:val="pt-BR"/>
        </w:rPr>
      </w:pPr>
      <w:r w:rsidRPr="0056588B">
        <w:rPr>
          <w:rFonts w:ascii="GHEA Grapalat" w:hAnsi="GHEA Grapalat" w:cs="Sylfaen"/>
          <w:b/>
          <w:sz w:val="18"/>
          <w:szCs w:val="18"/>
          <w:lang w:val="pt-BR"/>
        </w:rPr>
        <w:t xml:space="preserve">ԵՐԵՎԱՆ ՔԱՂԱՔԻ </w:t>
      </w:r>
      <w:r w:rsidR="008169A4" w:rsidRPr="008169A4">
        <w:rPr>
          <w:rFonts w:ascii="GHEA Grapalat" w:hAnsi="GHEA Grapalat" w:cs="Sylfaen"/>
          <w:b/>
          <w:sz w:val="18"/>
          <w:szCs w:val="18"/>
          <w:lang w:val="pt-BR"/>
        </w:rPr>
        <w:t>ՔԱՆԱՔԵՌ-ԶԵՅԹՈՒՆ, ԱՎԱՆ, ԱՐԱԲԿԻՐ և ԴԱՎԹԱՇԵՆ ՎԱՐՉԱԿԱՆ ՇՐՋԱՆՆԵՐՈՒՄ ՄԻՋԻՆ ՆՈՐՈԳՄԱՆ ԱՇԽԱՏԱՆՔՆԵՐ</w:t>
      </w:r>
      <w:r w:rsidR="008169A4">
        <w:rPr>
          <w:rFonts w:ascii="GHEA Grapalat" w:hAnsi="GHEA Grapalat" w:cs="Sylfaen"/>
          <w:b/>
          <w:sz w:val="18"/>
          <w:szCs w:val="18"/>
          <w:lang w:val="pt-BR"/>
        </w:rPr>
        <w:t xml:space="preserve"> </w:t>
      </w:r>
      <w:r w:rsidR="004E191A">
        <w:rPr>
          <w:rFonts w:ascii="GHEA Grapalat" w:hAnsi="GHEA Grapalat" w:cs="Sylfaen"/>
          <w:b/>
          <w:sz w:val="18"/>
          <w:szCs w:val="18"/>
          <w:lang w:val="pt-BR"/>
        </w:rPr>
        <w:t>ԱՇԽԱՏԱՆՔՆԵՐԻ</w:t>
      </w:r>
      <w:r w:rsidR="004E191A" w:rsidRPr="008169A4">
        <w:rPr>
          <w:rFonts w:ascii="GHEA Grapalat" w:hAnsi="GHEA Grapalat" w:cs="Sylfaen"/>
          <w:b/>
          <w:sz w:val="18"/>
          <w:szCs w:val="18"/>
          <w:lang w:val="pt-BR"/>
        </w:rPr>
        <w:t xml:space="preserve"> </w:t>
      </w:r>
      <w:r w:rsidR="004E191A">
        <w:rPr>
          <w:rFonts w:ascii="GHEA Grapalat" w:hAnsi="GHEA Grapalat" w:cs="Sylfaen"/>
          <w:b/>
          <w:sz w:val="18"/>
          <w:szCs w:val="18"/>
          <w:lang w:val="pt-BR"/>
        </w:rPr>
        <w:t>ԿԱՏԱՐՄԱՆ</w:t>
      </w:r>
    </w:p>
    <w:p w14:paraId="063108D3" w14:textId="77777777" w:rsidR="0056588B" w:rsidRDefault="0056588B" w:rsidP="004E191A">
      <w:pPr>
        <w:ind w:firstLine="567"/>
        <w:jc w:val="center"/>
        <w:rPr>
          <w:rFonts w:ascii="GHEA Grapalat" w:hAnsi="GHEA Grapalat"/>
          <w:b/>
          <w:sz w:val="20"/>
          <w:szCs w:val="20"/>
          <w:lang w:val="pt-BR"/>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8169A4" w:rsidRPr="006A567E" w14:paraId="7F5E9960" w14:textId="77777777" w:rsidTr="00E42C63">
        <w:trPr>
          <w:trHeight w:val="701"/>
        </w:trPr>
        <w:tc>
          <w:tcPr>
            <w:tcW w:w="648" w:type="dxa"/>
            <w:vMerge w:val="restart"/>
            <w:shd w:val="clear" w:color="auto" w:fill="auto"/>
            <w:vAlign w:val="center"/>
            <w:hideMark/>
          </w:tcPr>
          <w:p w14:paraId="19C9953E" w14:textId="77777777" w:rsidR="008169A4" w:rsidRPr="00102F5E" w:rsidRDefault="008169A4" w:rsidP="00E42C63">
            <w:pPr>
              <w:jc w:val="center"/>
              <w:rPr>
                <w:rFonts w:ascii="GHEA Grapalat" w:hAnsi="GHEA Grapalat"/>
                <w:b/>
                <w:bCs/>
                <w:color w:val="000000"/>
                <w:sz w:val="20"/>
                <w:szCs w:val="20"/>
                <w:lang w:val="es-ES"/>
              </w:rPr>
            </w:pPr>
            <w:r w:rsidRPr="00102F5E">
              <w:rPr>
                <w:rFonts w:ascii="GHEA Grapalat" w:hAnsi="GHEA Grapalat"/>
                <w:b/>
                <w:bCs/>
                <w:color w:val="000000"/>
                <w:sz w:val="20"/>
                <w:szCs w:val="20"/>
                <w:lang w:val="es-ES"/>
              </w:rPr>
              <w:t>No</w:t>
            </w:r>
          </w:p>
        </w:tc>
        <w:tc>
          <w:tcPr>
            <w:tcW w:w="3463" w:type="dxa"/>
            <w:vMerge w:val="restart"/>
            <w:shd w:val="clear" w:color="auto" w:fill="auto"/>
            <w:vAlign w:val="center"/>
            <w:hideMark/>
          </w:tcPr>
          <w:p w14:paraId="656F2631" w14:textId="77777777" w:rsidR="008169A4" w:rsidRPr="00102F5E" w:rsidRDefault="008169A4" w:rsidP="00E42C63">
            <w:pPr>
              <w:jc w:val="center"/>
              <w:rPr>
                <w:rFonts w:ascii="GHEA Grapalat" w:hAnsi="GHEA Grapalat"/>
                <w:b/>
                <w:bCs/>
                <w:color w:val="000000"/>
                <w:sz w:val="20"/>
                <w:szCs w:val="20"/>
                <w:lang w:val="es-ES"/>
              </w:rPr>
            </w:pPr>
            <w:proofErr w:type="spellStart"/>
            <w:r w:rsidRPr="00102F5E">
              <w:rPr>
                <w:rFonts w:ascii="GHEA Grapalat" w:hAnsi="GHEA Grapalat"/>
                <w:b/>
                <w:bCs/>
                <w:color w:val="000000"/>
                <w:sz w:val="20"/>
                <w:szCs w:val="20"/>
              </w:rPr>
              <w:t>Կապալառուիկողմիցկատարվելիքաշխատանքներիանվանումներ</w:t>
            </w:r>
            <w:proofErr w:type="spellEnd"/>
            <w:r w:rsidRPr="00102F5E">
              <w:rPr>
                <w:rFonts w:ascii="GHEA Grapalat" w:hAnsi="GHEA Grapalat"/>
                <w:b/>
                <w:bCs/>
                <w:color w:val="000000"/>
                <w:sz w:val="20"/>
                <w:szCs w:val="20"/>
                <w:lang w:val="es-ES"/>
              </w:rPr>
              <w:br/>
            </w:r>
          </w:p>
        </w:tc>
        <w:tc>
          <w:tcPr>
            <w:tcW w:w="6437" w:type="dxa"/>
            <w:gridSpan w:val="2"/>
            <w:shd w:val="clear" w:color="auto" w:fill="auto"/>
            <w:vAlign w:val="center"/>
            <w:hideMark/>
          </w:tcPr>
          <w:p w14:paraId="74190841" w14:textId="77777777" w:rsidR="008169A4" w:rsidRPr="00102F5E" w:rsidRDefault="008169A4" w:rsidP="00E42C63">
            <w:pPr>
              <w:jc w:val="center"/>
              <w:rPr>
                <w:rFonts w:ascii="GHEA Grapalat" w:hAnsi="GHEA Grapalat"/>
                <w:b/>
                <w:bCs/>
                <w:color w:val="000000"/>
                <w:sz w:val="20"/>
                <w:szCs w:val="20"/>
                <w:lang w:val="es-ES"/>
              </w:rPr>
            </w:pPr>
            <w:proofErr w:type="spellStart"/>
            <w:r w:rsidRPr="00102F5E">
              <w:rPr>
                <w:rFonts w:ascii="GHEA Grapalat" w:hAnsi="GHEA Grapalat"/>
                <w:b/>
                <w:bCs/>
                <w:color w:val="000000"/>
                <w:sz w:val="20"/>
                <w:szCs w:val="20"/>
              </w:rPr>
              <w:t>Աշխատանքներիկատարմանժամկետը</w:t>
            </w:r>
            <w:proofErr w:type="spellEnd"/>
            <w:r w:rsidRPr="00102F5E">
              <w:rPr>
                <w:rFonts w:ascii="GHEA Grapalat" w:hAnsi="GHEA Grapalat"/>
                <w:b/>
                <w:bCs/>
                <w:color w:val="000000"/>
                <w:sz w:val="20"/>
                <w:szCs w:val="20"/>
                <w:lang w:val="es-ES"/>
              </w:rPr>
              <w:br/>
            </w:r>
          </w:p>
        </w:tc>
      </w:tr>
      <w:tr w:rsidR="008169A4" w:rsidRPr="00BC6678" w14:paraId="14B3397C" w14:textId="77777777" w:rsidTr="00E42C63">
        <w:trPr>
          <w:trHeight w:val="494"/>
        </w:trPr>
        <w:tc>
          <w:tcPr>
            <w:tcW w:w="648" w:type="dxa"/>
            <w:vMerge/>
            <w:vAlign w:val="center"/>
            <w:hideMark/>
          </w:tcPr>
          <w:p w14:paraId="6B2EEA23" w14:textId="77777777" w:rsidR="008169A4" w:rsidRPr="00102F5E" w:rsidRDefault="008169A4" w:rsidP="00E42C63">
            <w:pPr>
              <w:rPr>
                <w:rFonts w:ascii="GHEA Grapalat" w:hAnsi="GHEA Grapalat"/>
                <w:b/>
                <w:bCs/>
                <w:color w:val="000000"/>
                <w:sz w:val="20"/>
                <w:szCs w:val="20"/>
                <w:lang w:val="es-ES"/>
              </w:rPr>
            </w:pPr>
          </w:p>
        </w:tc>
        <w:tc>
          <w:tcPr>
            <w:tcW w:w="3463" w:type="dxa"/>
            <w:vMerge/>
            <w:vAlign w:val="center"/>
            <w:hideMark/>
          </w:tcPr>
          <w:p w14:paraId="01D94112" w14:textId="77777777" w:rsidR="008169A4" w:rsidRPr="00102F5E" w:rsidRDefault="008169A4" w:rsidP="00E42C63">
            <w:pPr>
              <w:rPr>
                <w:rFonts w:ascii="GHEA Grapalat" w:hAnsi="GHEA Grapalat"/>
                <w:b/>
                <w:bCs/>
                <w:color w:val="000000"/>
                <w:sz w:val="20"/>
                <w:szCs w:val="20"/>
                <w:lang w:val="es-ES"/>
              </w:rPr>
            </w:pPr>
          </w:p>
        </w:tc>
        <w:tc>
          <w:tcPr>
            <w:tcW w:w="2977" w:type="dxa"/>
            <w:shd w:val="clear" w:color="auto" w:fill="auto"/>
            <w:vAlign w:val="center"/>
            <w:hideMark/>
          </w:tcPr>
          <w:p w14:paraId="06A208DD" w14:textId="77777777" w:rsidR="008169A4" w:rsidRPr="00102F5E" w:rsidRDefault="008169A4" w:rsidP="00E42C63">
            <w:pPr>
              <w:jc w:val="center"/>
              <w:rPr>
                <w:rFonts w:ascii="GHEA Grapalat" w:hAnsi="GHEA Grapalat"/>
                <w:b/>
                <w:bCs/>
                <w:color w:val="000000"/>
                <w:sz w:val="20"/>
                <w:szCs w:val="20"/>
              </w:rPr>
            </w:pPr>
            <w:proofErr w:type="spellStart"/>
            <w:r w:rsidRPr="00102F5E">
              <w:rPr>
                <w:rFonts w:ascii="GHEA Grapalat" w:hAnsi="GHEA Grapalat"/>
                <w:b/>
                <w:bCs/>
                <w:color w:val="000000"/>
                <w:sz w:val="20"/>
                <w:szCs w:val="20"/>
              </w:rPr>
              <w:t>Սկիզբը</w:t>
            </w:r>
            <w:proofErr w:type="spellEnd"/>
          </w:p>
        </w:tc>
        <w:tc>
          <w:tcPr>
            <w:tcW w:w="3460" w:type="dxa"/>
            <w:shd w:val="clear" w:color="auto" w:fill="auto"/>
            <w:vAlign w:val="center"/>
            <w:hideMark/>
          </w:tcPr>
          <w:p w14:paraId="113AB80B" w14:textId="77777777" w:rsidR="008169A4" w:rsidRPr="00102F5E" w:rsidRDefault="008169A4" w:rsidP="00E42C63">
            <w:pPr>
              <w:jc w:val="center"/>
              <w:rPr>
                <w:rFonts w:ascii="GHEA Grapalat" w:hAnsi="GHEA Grapalat"/>
                <w:b/>
                <w:bCs/>
                <w:color w:val="000000"/>
                <w:sz w:val="20"/>
                <w:szCs w:val="20"/>
              </w:rPr>
            </w:pPr>
            <w:proofErr w:type="spellStart"/>
            <w:r w:rsidRPr="00102F5E">
              <w:rPr>
                <w:rFonts w:ascii="GHEA Grapalat" w:hAnsi="GHEA Grapalat"/>
                <w:b/>
                <w:bCs/>
                <w:color w:val="000000"/>
                <w:sz w:val="20"/>
                <w:szCs w:val="20"/>
              </w:rPr>
              <w:t>Ավարտը</w:t>
            </w:r>
            <w:proofErr w:type="spellEnd"/>
          </w:p>
        </w:tc>
      </w:tr>
      <w:tr w:rsidR="008169A4" w:rsidRPr="00CE006F" w14:paraId="2F45E832" w14:textId="77777777" w:rsidTr="00E42C63">
        <w:trPr>
          <w:trHeight w:val="1430"/>
        </w:trPr>
        <w:tc>
          <w:tcPr>
            <w:tcW w:w="648" w:type="dxa"/>
            <w:shd w:val="clear" w:color="auto" w:fill="auto"/>
            <w:vAlign w:val="center"/>
          </w:tcPr>
          <w:p w14:paraId="3AB0F6D1" w14:textId="77777777" w:rsidR="008169A4" w:rsidRPr="00102F5E" w:rsidRDefault="008169A4" w:rsidP="00E42C63">
            <w:pPr>
              <w:jc w:val="center"/>
              <w:rPr>
                <w:rFonts w:ascii="GHEA Grapalat" w:hAnsi="GHEA Grapalat"/>
                <w:b/>
                <w:sz w:val="20"/>
                <w:szCs w:val="20"/>
                <w:lang w:val="hy-AM"/>
              </w:rPr>
            </w:pPr>
            <w:r w:rsidRPr="00102F5E">
              <w:rPr>
                <w:rFonts w:ascii="GHEA Grapalat" w:hAnsi="GHEA Grapalat"/>
                <w:b/>
                <w:sz w:val="20"/>
                <w:szCs w:val="20"/>
                <w:lang w:val="hy-AM"/>
              </w:rPr>
              <w:t>1</w:t>
            </w:r>
          </w:p>
        </w:tc>
        <w:tc>
          <w:tcPr>
            <w:tcW w:w="3463" w:type="dxa"/>
            <w:shd w:val="clear" w:color="auto" w:fill="auto"/>
            <w:vAlign w:val="center"/>
          </w:tcPr>
          <w:p w14:paraId="31F98AED" w14:textId="5AB8806A" w:rsidR="008169A4" w:rsidRPr="00102F5E" w:rsidRDefault="0055280E" w:rsidP="00E42C63">
            <w:pPr>
              <w:jc w:val="center"/>
              <w:rPr>
                <w:rFonts w:ascii="GHEA Grapalat" w:hAnsi="GHEA Grapalat"/>
                <w:color w:val="FF0000"/>
                <w:sz w:val="20"/>
                <w:szCs w:val="20"/>
                <w:lang w:val="hy-AM"/>
              </w:rPr>
            </w:pPr>
            <w:r>
              <w:rPr>
                <w:rFonts w:ascii="GHEA Grapalat" w:hAnsi="GHEA Grapalat" w:cs="Sylfaen"/>
                <w:sz w:val="20"/>
                <w:szCs w:val="20"/>
                <w:lang w:val="hy-AM"/>
              </w:rPr>
              <w:t>Էրեբունի</w:t>
            </w:r>
            <w:r w:rsidR="008169A4" w:rsidRPr="00102F5E">
              <w:rPr>
                <w:rFonts w:ascii="GHEA Grapalat" w:hAnsi="GHEA Grapalat" w:cs="Sylfaen"/>
                <w:sz w:val="20"/>
                <w:szCs w:val="20"/>
                <w:lang w:val="hy-AM"/>
              </w:rPr>
              <w:t xml:space="preserve"> և </w:t>
            </w:r>
            <w:r>
              <w:rPr>
                <w:rFonts w:ascii="GHEA Grapalat" w:hAnsi="GHEA Grapalat" w:cs="Sylfaen"/>
                <w:sz w:val="20"/>
                <w:szCs w:val="20"/>
                <w:lang w:val="hy-AM"/>
              </w:rPr>
              <w:t>Նուբարաշեն</w:t>
            </w:r>
            <w:r w:rsidR="008169A4" w:rsidRPr="00102F5E">
              <w:rPr>
                <w:rFonts w:ascii="GHEA Grapalat" w:hAnsi="GHEA Grapalat" w:cs="Sylfaen"/>
                <w:sz w:val="20"/>
                <w:szCs w:val="20"/>
                <w:lang w:val="hy-AM"/>
              </w:rPr>
              <w:t xml:space="preserve"> վարչական շրջաններում</w:t>
            </w:r>
            <w:r>
              <w:rPr>
                <w:rFonts w:ascii="GHEA Grapalat" w:hAnsi="GHEA Grapalat" w:cs="Sylfaen"/>
                <w:sz w:val="20"/>
                <w:szCs w:val="20"/>
                <w:lang w:val="hy-AM"/>
              </w:rPr>
              <w:t xml:space="preserve"> փողոցների</w:t>
            </w:r>
            <w:r w:rsidR="008169A4" w:rsidRPr="00102F5E">
              <w:rPr>
                <w:rFonts w:ascii="GHEA Grapalat" w:hAnsi="GHEA Grapalat" w:cs="Sylfaen"/>
                <w:sz w:val="20"/>
                <w:szCs w:val="20"/>
                <w:lang w:val="hy-AM"/>
              </w:rPr>
              <w:t xml:space="preserve"> միջին նորոգման աշխատանքներ</w:t>
            </w:r>
          </w:p>
        </w:tc>
        <w:tc>
          <w:tcPr>
            <w:tcW w:w="2977" w:type="dxa"/>
            <w:shd w:val="clear" w:color="auto" w:fill="auto"/>
            <w:vAlign w:val="center"/>
          </w:tcPr>
          <w:p w14:paraId="4D5383E8" w14:textId="77777777" w:rsidR="008169A4" w:rsidRPr="00102F5E" w:rsidRDefault="008169A4" w:rsidP="00E42C63">
            <w:pPr>
              <w:jc w:val="center"/>
              <w:rPr>
                <w:rFonts w:ascii="GHEA Grapalat" w:hAnsi="GHEA Grapalat"/>
                <w:sz w:val="20"/>
                <w:szCs w:val="20"/>
                <w:lang w:val="hy-AM"/>
              </w:rPr>
            </w:pPr>
            <w:r w:rsidRPr="00102F5E">
              <w:rPr>
                <w:rFonts w:ascii="GHEA Grapalat" w:hAnsi="GHEA Grapalat"/>
                <w:sz w:val="20"/>
                <w:szCs w:val="20"/>
                <w:lang w:val="hy-AM"/>
              </w:rPr>
              <w:t>Պայմանագրով նախատեսված աշխատանքները սկսվում են շինարարական աշխատանքների և տեխնիկական հսկողության ծառայությունների մատուցման պայմանագրերը (ֆինանսական միջոցների տրամադրման համաձայնագրերը) ուժի մեջ մտնելու օրը</w:t>
            </w:r>
          </w:p>
        </w:tc>
        <w:tc>
          <w:tcPr>
            <w:tcW w:w="3460" w:type="dxa"/>
            <w:shd w:val="clear" w:color="auto" w:fill="auto"/>
            <w:vAlign w:val="center"/>
          </w:tcPr>
          <w:p w14:paraId="17F84502" w14:textId="77777777" w:rsidR="008169A4" w:rsidRPr="00102F5E" w:rsidRDefault="008169A4" w:rsidP="00E42C63">
            <w:pPr>
              <w:jc w:val="center"/>
              <w:rPr>
                <w:rFonts w:ascii="GHEA Grapalat" w:hAnsi="GHEA Grapalat"/>
                <w:sz w:val="20"/>
                <w:szCs w:val="20"/>
                <w:lang w:val="hy-AM"/>
              </w:rPr>
            </w:pPr>
          </w:p>
          <w:p w14:paraId="2A7C1C85" w14:textId="77777777" w:rsidR="008169A4" w:rsidRPr="00102F5E" w:rsidRDefault="008169A4" w:rsidP="00E42C63">
            <w:pPr>
              <w:jc w:val="center"/>
              <w:rPr>
                <w:rFonts w:ascii="GHEA Grapalat" w:hAnsi="GHEA Grapalat"/>
                <w:sz w:val="20"/>
                <w:szCs w:val="20"/>
                <w:lang w:val="hy-AM"/>
              </w:rPr>
            </w:pPr>
            <w:r w:rsidRPr="00102F5E">
              <w:rPr>
                <w:rFonts w:ascii="GHEA Grapalat" w:hAnsi="GHEA Grapalat"/>
                <w:sz w:val="20"/>
                <w:szCs w:val="20"/>
                <w:lang w:val="hy-AM"/>
              </w:rPr>
              <w:t>200</w:t>
            </w:r>
            <w:r w:rsidRPr="00102F5E">
              <w:rPr>
                <w:rFonts w:ascii="GHEA Grapalat" w:hAnsi="GHEA Grapalat"/>
                <w:sz w:val="20"/>
                <w:szCs w:val="20"/>
              </w:rPr>
              <w:t>-</w:t>
            </w:r>
            <w:r w:rsidRPr="00102F5E">
              <w:rPr>
                <w:rFonts w:ascii="GHEA Grapalat" w:hAnsi="GHEA Grapalat"/>
                <w:sz w:val="20"/>
                <w:szCs w:val="20"/>
                <w:lang w:val="hy-AM"/>
              </w:rPr>
              <w:t>րդ օրացուցային օրը</w:t>
            </w:r>
          </w:p>
          <w:p w14:paraId="765ED608" w14:textId="77777777" w:rsidR="008169A4" w:rsidRPr="00102F5E" w:rsidRDefault="008169A4" w:rsidP="00E42C63">
            <w:pPr>
              <w:jc w:val="center"/>
              <w:rPr>
                <w:rFonts w:ascii="GHEA Grapalat" w:hAnsi="GHEA Grapalat"/>
                <w:sz w:val="20"/>
                <w:szCs w:val="20"/>
                <w:lang w:val="hy-AM"/>
              </w:rPr>
            </w:pPr>
          </w:p>
        </w:tc>
      </w:tr>
    </w:tbl>
    <w:p w14:paraId="26ABA2D8" w14:textId="77777777" w:rsidR="004E191A" w:rsidRDefault="004E191A" w:rsidP="004E191A">
      <w:pPr>
        <w:keepNext/>
        <w:jc w:val="both"/>
        <w:outlineLvl w:val="3"/>
        <w:rPr>
          <w:rFonts w:ascii="GHEA Grapalat" w:hAnsi="GHEA Grapalat"/>
          <w:i/>
          <w:sz w:val="32"/>
          <w:lang w:val="pt-BR"/>
        </w:rPr>
      </w:pPr>
    </w:p>
    <w:p w14:paraId="21930293" w14:textId="77777777" w:rsidR="004E191A" w:rsidRDefault="004E191A" w:rsidP="004E191A">
      <w:pPr>
        <w:keepNext/>
        <w:jc w:val="both"/>
        <w:outlineLvl w:val="3"/>
        <w:rPr>
          <w:rFonts w:ascii="GHEA Grapalat" w:hAnsi="GHEA Grapalat"/>
          <w:i/>
          <w:sz w:val="32"/>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2AC0202E" w14:textId="77777777" w:rsidTr="004E191A">
        <w:trPr>
          <w:jc w:val="center"/>
        </w:trPr>
        <w:tc>
          <w:tcPr>
            <w:tcW w:w="4536" w:type="dxa"/>
          </w:tcPr>
          <w:p w14:paraId="1FD68D88"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050062DE" w14:textId="77777777" w:rsidR="004E191A" w:rsidRDefault="004E191A">
            <w:pPr>
              <w:rPr>
                <w:rFonts w:ascii="GHEA Grapalat" w:hAnsi="GHEA Grapalat"/>
                <w:sz w:val="22"/>
                <w:szCs w:val="22"/>
                <w:lang w:val="ru-RU"/>
              </w:rPr>
            </w:pPr>
          </w:p>
          <w:p w14:paraId="7ADD848F" w14:textId="77777777" w:rsidR="004E191A" w:rsidRDefault="004E191A">
            <w:pPr>
              <w:rPr>
                <w:rFonts w:ascii="GHEA Grapalat" w:hAnsi="GHEA Grapalat"/>
                <w:lang w:val="ru-RU"/>
              </w:rPr>
            </w:pPr>
          </w:p>
          <w:p w14:paraId="1F335EB5" w14:textId="77777777" w:rsidR="004E191A" w:rsidRDefault="004E191A">
            <w:pPr>
              <w:jc w:val="center"/>
              <w:rPr>
                <w:rFonts w:ascii="GHEA Grapalat" w:hAnsi="GHEA Grapalat"/>
                <w:lang w:val="ru-RU"/>
              </w:rPr>
            </w:pPr>
            <w:r>
              <w:rPr>
                <w:rFonts w:ascii="GHEA Grapalat" w:hAnsi="GHEA Grapalat"/>
                <w:lang w:val="ru-RU"/>
              </w:rPr>
              <w:t>---------------------------------</w:t>
            </w:r>
          </w:p>
          <w:p w14:paraId="10C509DE"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2184164"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27919EED" w14:textId="77777777" w:rsidR="004E191A" w:rsidRDefault="004E191A">
            <w:pPr>
              <w:spacing w:line="360" w:lineRule="auto"/>
              <w:jc w:val="center"/>
              <w:rPr>
                <w:rFonts w:ascii="GHEA Grapalat" w:hAnsi="GHEA Grapalat"/>
                <w:lang w:val="ru-RU"/>
              </w:rPr>
            </w:pPr>
          </w:p>
        </w:tc>
        <w:tc>
          <w:tcPr>
            <w:tcW w:w="4343" w:type="dxa"/>
          </w:tcPr>
          <w:p w14:paraId="188ABED8"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1DC828A8" w14:textId="77777777" w:rsidR="004E191A" w:rsidRDefault="004E191A">
            <w:pPr>
              <w:jc w:val="center"/>
              <w:rPr>
                <w:rFonts w:ascii="GHEA Grapalat" w:hAnsi="GHEA Grapalat"/>
                <w:lang w:val="ru-RU"/>
              </w:rPr>
            </w:pPr>
          </w:p>
          <w:p w14:paraId="22CC73C0" w14:textId="77777777" w:rsidR="004E191A" w:rsidRDefault="004E191A">
            <w:pPr>
              <w:jc w:val="center"/>
              <w:rPr>
                <w:rFonts w:ascii="GHEA Grapalat" w:hAnsi="GHEA Grapalat"/>
                <w:lang w:val="ru-RU"/>
              </w:rPr>
            </w:pPr>
          </w:p>
          <w:p w14:paraId="18814181" w14:textId="77777777" w:rsidR="004E191A" w:rsidRDefault="004E191A">
            <w:pPr>
              <w:jc w:val="center"/>
              <w:rPr>
                <w:rFonts w:ascii="GHEA Grapalat" w:hAnsi="GHEA Grapalat"/>
                <w:lang w:val="ru-RU"/>
              </w:rPr>
            </w:pPr>
            <w:r>
              <w:rPr>
                <w:rFonts w:ascii="GHEA Grapalat" w:hAnsi="GHEA Grapalat"/>
                <w:lang w:val="ru-RU"/>
              </w:rPr>
              <w:t>---------------------------------</w:t>
            </w:r>
          </w:p>
          <w:p w14:paraId="31BAA08B"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FADD48D"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279F6153" w14:textId="77777777" w:rsidR="004E191A" w:rsidRDefault="004E191A" w:rsidP="004E191A">
      <w:pPr>
        <w:jc w:val="both"/>
        <w:rPr>
          <w:rFonts w:ascii="GHEA Grapalat" w:hAnsi="GHEA Grapalat"/>
          <w:lang w:val="pt-BR"/>
        </w:rPr>
      </w:pPr>
    </w:p>
    <w:p w14:paraId="2865741C" w14:textId="77777777" w:rsidR="004E191A" w:rsidRDefault="004E191A" w:rsidP="004E191A">
      <w:pPr>
        <w:tabs>
          <w:tab w:val="left" w:pos="8789"/>
        </w:tabs>
        <w:jc w:val="both"/>
        <w:rPr>
          <w:rFonts w:ascii="GHEA Grapalat" w:hAnsi="GHEA Grapalat"/>
          <w:lang w:val="pt-BR"/>
        </w:rPr>
      </w:pPr>
    </w:p>
    <w:p w14:paraId="57243089" w14:textId="77777777" w:rsidR="004E191A" w:rsidRDefault="004E191A" w:rsidP="004E191A">
      <w:pPr>
        <w:tabs>
          <w:tab w:val="left" w:pos="1080"/>
        </w:tabs>
        <w:ind w:right="-7" w:firstLine="567"/>
        <w:jc w:val="both"/>
        <w:rPr>
          <w:rFonts w:ascii="GHEA Grapalat" w:hAnsi="GHEA Grapalat"/>
          <w:lang w:val="pt-BR"/>
        </w:rPr>
      </w:pPr>
    </w:p>
    <w:p w14:paraId="2266D3DC" w14:textId="77777777" w:rsidR="004E191A" w:rsidRDefault="004E191A" w:rsidP="004E191A">
      <w:pPr>
        <w:rPr>
          <w:rFonts w:ascii="GHEA Grapalat" w:hAnsi="GHEA Grapalat"/>
          <w:lang w:val="pt-BR"/>
        </w:rPr>
      </w:pPr>
    </w:p>
    <w:p w14:paraId="5DDA5B76" w14:textId="77777777" w:rsidR="004E191A" w:rsidRDefault="004E191A" w:rsidP="004E191A">
      <w:pPr>
        <w:jc w:val="both"/>
        <w:rPr>
          <w:rFonts w:asciiTheme="minorHAnsi" w:hAnsiTheme="minorHAnsi"/>
          <w:lang w:val="hy-AM"/>
        </w:rPr>
      </w:pPr>
      <w:r>
        <w:rPr>
          <w:rFonts w:ascii="GHEA Grapalat" w:hAnsi="GHEA Grapalat" w:cs="Sylfaen"/>
          <w:i/>
          <w:sz w:val="18"/>
          <w:szCs w:val="18"/>
          <w:lang w:val="hy-AM"/>
        </w:rPr>
        <w:t xml:space="preserve">* </w:t>
      </w:r>
      <w:r>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1CF3B515" w14:textId="77777777" w:rsidR="004E191A" w:rsidRDefault="004E191A" w:rsidP="004E191A">
      <w:pPr>
        <w:jc w:val="both"/>
        <w:rPr>
          <w:rFonts w:ascii="GHEA Grapalat" w:hAnsi="GHEA Grapalat"/>
          <w:i/>
          <w:sz w:val="18"/>
          <w:szCs w:val="18"/>
          <w:lang w:val="hy-AM"/>
        </w:rPr>
      </w:pPr>
      <w:r>
        <w:rPr>
          <w:rFonts w:ascii="GHEA Grapalat" w:hAnsi="GHEA Grapalat"/>
          <w:i/>
          <w:sz w:val="18"/>
          <w:szCs w:val="18"/>
          <w:lang w:val="pt-BR"/>
        </w:rPr>
        <w:t xml:space="preserve">** </w:t>
      </w:r>
      <w:r>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Pr>
          <w:rFonts w:ascii="GHEA Grapalat" w:hAnsi="GHEA Grapalat" w:cs="Sylfaen"/>
          <w:i/>
          <w:sz w:val="18"/>
          <w:szCs w:val="18"/>
          <w:lang w:val="hy-AM"/>
        </w:rPr>
        <w:t xml:space="preserve">, իսկ «Ավարտը»  </w:t>
      </w:r>
      <w:r>
        <w:rPr>
          <w:rFonts w:ascii="GHEA Grapalat" w:hAnsi="GHEA Grapalat" w:cs="Sylfaen"/>
          <w:i/>
          <w:sz w:val="18"/>
          <w:szCs w:val="18"/>
          <w:lang w:val="pt-BR"/>
        </w:rPr>
        <w:t xml:space="preserve">սյունակում </w:t>
      </w:r>
      <w:r>
        <w:rPr>
          <w:rFonts w:ascii="GHEA Grapalat" w:hAnsi="GHEA Grapalat" w:cs="Sylfaen"/>
          <w:i/>
          <w:sz w:val="18"/>
          <w:szCs w:val="18"/>
          <w:lang w:val="hy-AM"/>
        </w:rPr>
        <w:t>կատարման ժամկետը</w:t>
      </w:r>
      <w:r>
        <w:rPr>
          <w:rFonts w:ascii="GHEA Grapalat" w:hAnsi="GHEA Grapalat" w:cs="Sylfaen"/>
          <w:i/>
          <w:sz w:val="18"/>
          <w:szCs w:val="18"/>
          <w:lang w:val="pt-BR"/>
        </w:rPr>
        <w:t xml:space="preserve"> սահմանվում է օրացուցային օրերով</w:t>
      </w:r>
      <w:r>
        <w:rPr>
          <w:rFonts w:ascii="GHEA Grapalat" w:hAnsi="GHEA Grapalat" w:cs="Sylfaen"/>
          <w:i/>
          <w:sz w:val="18"/>
          <w:szCs w:val="18"/>
          <w:lang w:val="hy-AM"/>
        </w:rPr>
        <w:t>:</w:t>
      </w:r>
    </w:p>
    <w:p w14:paraId="4C7699BB" w14:textId="77777777" w:rsidR="004E191A" w:rsidRDefault="004E191A" w:rsidP="004E191A">
      <w:pPr>
        <w:ind w:firstLine="567"/>
        <w:jc w:val="right"/>
        <w:rPr>
          <w:rFonts w:ascii="GHEA Grapalat" w:hAnsi="GHEA Grapalat"/>
          <w:i/>
          <w:lang w:val="pt-BR"/>
        </w:rPr>
      </w:pPr>
      <w:r>
        <w:rPr>
          <w:rFonts w:ascii="GHEA Grapalat" w:hAnsi="GHEA Grapalat"/>
          <w:i/>
          <w:lang w:val="pt-BR"/>
        </w:rPr>
        <w:br w:type="page"/>
      </w:r>
    </w:p>
    <w:p w14:paraId="7CF47020"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lastRenderedPageBreak/>
        <w:t>Հավելված N 3</w:t>
      </w:r>
    </w:p>
    <w:p w14:paraId="487E699F"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              20  թ. կնքված </w:t>
      </w:r>
    </w:p>
    <w:p w14:paraId="34A6C51D"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ծածկագրով պայմանագրի</w:t>
      </w:r>
    </w:p>
    <w:p w14:paraId="7CE4C6E4" w14:textId="77777777" w:rsidR="004E191A" w:rsidRDefault="004E191A" w:rsidP="004E191A">
      <w:pPr>
        <w:tabs>
          <w:tab w:val="left" w:pos="9540"/>
        </w:tabs>
        <w:rPr>
          <w:rFonts w:ascii="GHEA Grapalat" w:hAnsi="GHEA Grapalat"/>
          <w:sz w:val="20"/>
          <w:lang w:val="pt-BR"/>
        </w:rPr>
      </w:pPr>
    </w:p>
    <w:p w14:paraId="6FAF2577" w14:textId="77777777" w:rsidR="004E191A" w:rsidRDefault="004E191A" w:rsidP="004E191A">
      <w:pPr>
        <w:tabs>
          <w:tab w:val="left" w:pos="9540"/>
        </w:tabs>
        <w:rPr>
          <w:rFonts w:ascii="GHEA Grapalat" w:hAnsi="GHEA Grapalat"/>
          <w:sz w:val="20"/>
          <w:lang w:val="pt-BR"/>
        </w:rPr>
      </w:pPr>
    </w:p>
    <w:p w14:paraId="391819F6" w14:textId="77777777" w:rsidR="008354E9" w:rsidRPr="00382CA6" w:rsidRDefault="008354E9" w:rsidP="008354E9">
      <w:pPr>
        <w:tabs>
          <w:tab w:val="left" w:pos="9980"/>
        </w:tabs>
        <w:jc w:val="center"/>
        <w:rPr>
          <w:rFonts w:ascii="GHEA Grapalat" w:hAnsi="GHEA Grapalat" w:cs="Sylfaen"/>
          <w:b/>
          <w:color w:val="000000"/>
          <w:lang w:val="es-ES"/>
        </w:rPr>
      </w:pPr>
      <w:r w:rsidRPr="00AA5E08">
        <w:rPr>
          <w:rFonts w:ascii="GHEA Grapalat" w:hAnsi="GHEA Grapalat" w:cs="Sylfaen"/>
          <w:b/>
          <w:color w:val="000000"/>
          <w:lang w:val="hy-AM"/>
        </w:rPr>
        <w:t>ՎՃԱՐՄԱՆ</w:t>
      </w:r>
      <w:r w:rsidRPr="00DE7DEE">
        <w:rPr>
          <w:rFonts w:ascii="GHEA Grapalat" w:hAnsi="GHEA Grapalat" w:cs="Sylfaen"/>
          <w:b/>
          <w:color w:val="000000"/>
          <w:lang w:val="hy-AM"/>
        </w:rPr>
        <w:t xml:space="preserve"> </w:t>
      </w:r>
      <w:r w:rsidRPr="00AA5E08">
        <w:rPr>
          <w:rFonts w:ascii="GHEA Grapalat" w:hAnsi="GHEA Grapalat" w:cs="Sylfaen"/>
          <w:b/>
          <w:color w:val="000000"/>
          <w:lang w:val="hy-AM"/>
        </w:rPr>
        <w:t>ԺԱՄԱՆԱԿԱՑՈՒՅՑ</w:t>
      </w:r>
      <w:r w:rsidRPr="00382CA6">
        <w:rPr>
          <w:rFonts w:ascii="GHEA Grapalat" w:hAnsi="GHEA Grapalat" w:cs="Sylfaen"/>
          <w:b/>
          <w:color w:val="000000"/>
          <w:lang w:val="es-ES"/>
        </w:rPr>
        <w:t>*</w:t>
      </w:r>
    </w:p>
    <w:p w14:paraId="6CA8CF80" w14:textId="77777777" w:rsidR="008354E9" w:rsidRPr="00382CA6" w:rsidRDefault="008354E9" w:rsidP="008354E9">
      <w:pPr>
        <w:tabs>
          <w:tab w:val="left" w:pos="9980"/>
        </w:tabs>
        <w:ind w:left="90"/>
        <w:jc w:val="center"/>
        <w:rPr>
          <w:rFonts w:ascii="GHEA Grapalat" w:hAnsi="GHEA Grapalat" w:cs="Sylfaen"/>
          <w:b/>
          <w:color w:val="000000"/>
          <w:lang w:val="es-ES"/>
        </w:rPr>
      </w:pPr>
    </w:p>
    <w:tbl>
      <w:tblPr>
        <w:tblW w:w="1098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398"/>
      </w:tblGrid>
      <w:tr w:rsidR="008354E9" w:rsidRPr="00FA2E9A" w14:paraId="1DC536D4" w14:textId="77777777" w:rsidTr="008354E9">
        <w:trPr>
          <w:trHeight w:val="548"/>
        </w:trPr>
        <w:tc>
          <w:tcPr>
            <w:tcW w:w="10980" w:type="dxa"/>
            <w:gridSpan w:val="16"/>
            <w:vAlign w:val="center"/>
          </w:tcPr>
          <w:p w14:paraId="232D593D" w14:textId="77777777" w:rsidR="008354E9" w:rsidRPr="00013015" w:rsidRDefault="008354E9" w:rsidP="00E42C63">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8354E9" w:rsidRPr="0015595A" w14:paraId="69CB872E" w14:textId="77777777" w:rsidTr="008354E9">
        <w:trPr>
          <w:trHeight w:val="809"/>
        </w:trPr>
        <w:tc>
          <w:tcPr>
            <w:tcW w:w="720" w:type="dxa"/>
            <w:vMerge w:val="restart"/>
            <w:vAlign w:val="center"/>
          </w:tcPr>
          <w:p w14:paraId="31D5294D" w14:textId="77777777" w:rsidR="008354E9" w:rsidRPr="00013015" w:rsidRDefault="008354E9" w:rsidP="00E42C63">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599E30FC" w14:textId="77777777" w:rsidR="008354E9" w:rsidRPr="00013015" w:rsidRDefault="008354E9" w:rsidP="00E42C63">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24CA0E5D" w14:textId="77777777" w:rsidR="008354E9" w:rsidRPr="00FA2E9A" w:rsidRDefault="008354E9" w:rsidP="00E42C63">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088" w:type="dxa"/>
            <w:gridSpan w:val="13"/>
            <w:vAlign w:val="center"/>
          </w:tcPr>
          <w:p w14:paraId="7695BEF4" w14:textId="77777777" w:rsidR="008354E9" w:rsidRPr="00FA2E9A" w:rsidRDefault="008354E9" w:rsidP="00E42C63">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Pr>
                <w:rFonts w:ascii="GHEA Grapalat" w:hAnsi="GHEA Grapalat"/>
                <w:sz w:val="20"/>
                <w:szCs w:val="20"/>
                <w:lang w:val="es-ES"/>
              </w:rPr>
              <w:t>4</w:t>
            </w:r>
            <w:r w:rsidRPr="00FA2E9A">
              <w:rPr>
                <w:rFonts w:ascii="GHEA Grapalat" w:hAnsi="GHEA Grapalat"/>
                <w:sz w:val="20"/>
                <w:szCs w:val="20"/>
                <w:lang w:val="es-ES"/>
              </w:rPr>
              <w:t xml:space="preserve">թ-ին`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8354E9" w:rsidRPr="00FA2E9A" w14:paraId="2C7EFB33" w14:textId="77777777" w:rsidTr="008354E9">
        <w:trPr>
          <w:cantSplit/>
          <w:trHeight w:val="1205"/>
        </w:trPr>
        <w:tc>
          <w:tcPr>
            <w:tcW w:w="720" w:type="dxa"/>
            <w:vMerge/>
          </w:tcPr>
          <w:p w14:paraId="400DE952" w14:textId="77777777" w:rsidR="008354E9" w:rsidRPr="00C51AE9" w:rsidRDefault="008354E9" w:rsidP="00E42C63">
            <w:pPr>
              <w:jc w:val="center"/>
              <w:rPr>
                <w:rFonts w:ascii="GHEA Grapalat" w:hAnsi="GHEA Grapalat"/>
                <w:sz w:val="20"/>
                <w:szCs w:val="20"/>
                <w:lang w:val="es-ES"/>
              </w:rPr>
            </w:pPr>
          </w:p>
        </w:tc>
        <w:tc>
          <w:tcPr>
            <w:tcW w:w="1800" w:type="dxa"/>
            <w:vMerge/>
          </w:tcPr>
          <w:p w14:paraId="70BCC10F" w14:textId="77777777" w:rsidR="008354E9" w:rsidRPr="00FA2E9A" w:rsidRDefault="008354E9" w:rsidP="00E42C63">
            <w:pPr>
              <w:jc w:val="center"/>
              <w:rPr>
                <w:rFonts w:ascii="GHEA Grapalat" w:hAnsi="GHEA Grapalat"/>
                <w:sz w:val="20"/>
                <w:szCs w:val="20"/>
                <w:lang w:val="es-ES"/>
              </w:rPr>
            </w:pPr>
          </w:p>
        </w:tc>
        <w:tc>
          <w:tcPr>
            <w:tcW w:w="2372" w:type="dxa"/>
            <w:vMerge/>
          </w:tcPr>
          <w:p w14:paraId="1447473A" w14:textId="77777777" w:rsidR="008354E9" w:rsidRPr="00FA2E9A" w:rsidRDefault="008354E9" w:rsidP="00E42C63">
            <w:pPr>
              <w:jc w:val="center"/>
              <w:rPr>
                <w:rFonts w:ascii="GHEA Grapalat" w:hAnsi="GHEA Grapalat"/>
                <w:sz w:val="20"/>
                <w:szCs w:val="20"/>
                <w:lang w:val="es-ES"/>
              </w:rPr>
            </w:pPr>
          </w:p>
        </w:tc>
        <w:tc>
          <w:tcPr>
            <w:tcW w:w="464" w:type="dxa"/>
            <w:textDirection w:val="btLr"/>
            <w:vAlign w:val="center"/>
          </w:tcPr>
          <w:p w14:paraId="0D842968"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22352A23" w14:textId="77777777" w:rsidR="008354E9" w:rsidRPr="00FA2E9A" w:rsidRDefault="008354E9" w:rsidP="00E42C63">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6C9E52C2"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10D9D8B6" w14:textId="77777777" w:rsidR="008354E9" w:rsidRPr="00FA2E9A" w:rsidRDefault="008354E9" w:rsidP="00E42C63">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105B77E4"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0131B08"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1800B409"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6E078499"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3176DECA"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384DB2F1"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7D68CF0"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1CE98E4F" w14:textId="77777777" w:rsidR="008354E9" w:rsidRPr="00FA2E9A" w:rsidRDefault="008354E9" w:rsidP="00E42C63">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398" w:type="dxa"/>
            <w:textDirection w:val="btLr"/>
            <w:vAlign w:val="center"/>
          </w:tcPr>
          <w:p w14:paraId="47052C3D" w14:textId="77777777" w:rsidR="008354E9" w:rsidRPr="00FA2E9A" w:rsidRDefault="008354E9" w:rsidP="00E42C63">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8354E9" w:rsidRPr="00FA2E9A" w14:paraId="4EAC3FBE" w14:textId="77777777" w:rsidTr="008354E9">
        <w:trPr>
          <w:cantSplit/>
          <w:trHeight w:val="2141"/>
        </w:trPr>
        <w:tc>
          <w:tcPr>
            <w:tcW w:w="720" w:type="dxa"/>
            <w:vAlign w:val="center"/>
          </w:tcPr>
          <w:p w14:paraId="1E77A19B" w14:textId="77777777" w:rsidR="008354E9" w:rsidRPr="008354E9" w:rsidRDefault="008354E9" w:rsidP="00E42C63">
            <w:pPr>
              <w:jc w:val="center"/>
              <w:rPr>
                <w:rFonts w:ascii="GHEA Grapalat" w:hAnsi="GHEA Grapalat"/>
                <w:sz w:val="20"/>
                <w:szCs w:val="20"/>
                <w:lang w:val="hy-AM"/>
              </w:rPr>
            </w:pPr>
            <w:r w:rsidRPr="008354E9">
              <w:rPr>
                <w:rFonts w:ascii="GHEA Grapalat" w:hAnsi="GHEA Grapalat"/>
                <w:sz w:val="20"/>
                <w:szCs w:val="20"/>
                <w:lang w:val="hy-AM"/>
              </w:rPr>
              <w:t>1</w:t>
            </w:r>
          </w:p>
        </w:tc>
        <w:tc>
          <w:tcPr>
            <w:tcW w:w="1800" w:type="dxa"/>
            <w:vAlign w:val="center"/>
          </w:tcPr>
          <w:p w14:paraId="6E7F751F" w14:textId="06A60B89" w:rsidR="008354E9" w:rsidRPr="008354E9" w:rsidRDefault="008354E9" w:rsidP="00E42C63">
            <w:pPr>
              <w:jc w:val="center"/>
              <w:rPr>
                <w:rFonts w:ascii="GHEA Grapalat" w:hAnsi="GHEA Grapalat" w:cs="Sylfaen"/>
                <w:sz w:val="20"/>
                <w:szCs w:val="20"/>
                <w:lang w:val="hy-AM"/>
              </w:rPr>
            </w:pPr>
            <w:r w:rsidRPr="008354E9">
              <w:rPr>
                <w:rFonts w:ascii="GHEA Grapalat" w:hAnsi="GHEA Grapalat" w:cs="Sylfaen"/>
                <w:sz w:val="20"/>
                <w:szCs w:val="20"/>
                <w:lang w:val="hy-AM"/>
              </w:rPr>
              <w:t>45231188/50</w:t>
            </w:r>
            <w:r w:rsidR="00711F8F">
              <w:rPr>
                <w:rFonts w:ascii="GHEA Grapalat" w:hAnsi="GHEA Grapalat" w:cs="Sylfaen"/>
                <w:sz w:val="20"/>
                <w:szCs w:val="20"/>
                <w:lang w:val="hy-AM"/>
              </w:rPr>
              <w:t>3</w:t>
            </w:r>
          </w:p>
          <w:p w14:paraId="2ABD20D9" w14:textId="3E3BD40F" w:rsidR="008354E9" w:rsidRPr="008354E9" w:rsidRDefault="008354E9" w:rsidP="00E42C63">
            <w:pPr>
              <w:jc w:val="center"/>
              <w:rPr>
                <w:rFonts w:ascii="GHEA Grapalat" w:hAnsi="GHEA Grapalat" w:cs="Sylfaen"/>
                <w:sz w:val="20"/>
                <w:szCs w:val="20"/>
              </w:rPr>
            </w:pPr>
          </w:p>
        </w:tc>
        <w:tc>
          <w:tcPr>
            <w:tcW w:w="2372" w:type="dxa"/>
            <w:vAlign w:val="center"/>
          </w:tcPr>
          <w:p w14:paraId="34A1DE9A" w14:textId="743801E4" w:rsidR="008354E9" w:rsidRPr="008354E9" w:rsidRDefault="00711F8F" w:rsidP="00E42C63">
            <w:pPr>
              <w:jc w:val="center"/>
              <w:rPr>
                <w:rFonts w:ascii="GHEA Grapalat" w:hAnsi="GHEA Grapalat" w:cs="Sylfaen"/>
                <w:color w:val="FF0000"/>
                <w:sz w:val="20"/>
                <w:szCs w:val="20"/>
              </w:rPr>
            </w:pPr>
            <w:r>
              <w:rPr>
                <w:rFonts w:ascii="GHEA Grapalat" w:hAnsi="GHEA Grapalat" w:cs="Sylfaen"/>
                <w:sz w:val="20"/>
                <w:szCs w:val="20"/>
                <w:lang w:val="hy-AM"/>
              </w:rPr>
              <w:t>Էրեբունի</w:t>
            </w:r>
            <w:r w:rsidRPr="00102F5E">
              <w:rPr>
                <w:rFonts w:ascii="GHEA Grapalat" w:hAnsi="GHEA Grapalat" w:cs="Sylfaen"/>
                <w:sz w:val="20"/>
                <w:szCs w:val="20"/>
                <w:lang w:val="hy-AM"/>
              </w:rPr>
              <w:t xml:space="preserve"> և </w:t>
            </w:r>
            <w:r>
              <w:rPr>
                <w:rFonts w:ascii="GHEA Grapalat" w:hAnsi="GHEA Grapalat" w:cs="Sylfaen"/>
                <w:sz w:val="20"/>
                <w:szCs w:val="20"/>
                <w:lang w:val="hy-AM"/>
              </w:rPr>
              <w:t>Նուբարաշեն</w:t>
            </w:r>
            <w:r w:rsidRPr="00102F5E">
              <w:rPr>
                <w:rFonts w:ascii="GHEA Grapalat" w:hAnsi="GHEA Grapalat" w:cs="Sylfaen"/>
                <w:sz w:val="20"/>
                <w:szCs w:val="20"/>
                <w:lang w:val="hy-AM"/>
              </w:rPr>
              <w:t xml:space="preserve"> վարչական շրջաններում</w:t>
            </w:r>
            <w:r>
              <w:rPr>
                <w:rFonts w:ascii="GHEA Grapalat" w:hAnsi="GHEA Grapalat" w:cs="Sylfaen"/>
                <w:sz w:val="20"/>
                <w:szCs w:val="20"/>
                <w:lang w:val="hy-AM"/>
              </w:rPr>
              <w:t xml:space="preserve"> փողոցների</w:t>
            </w:r>
            <w:r w:rsidRPr="00102F5E">
              <w:rPr>
                <w:rFonts w:ascii="GHEA Grapalat" w:hAnsi="GHEA Grapalat" w:cs="Sylfaen"/>
                <w:sz w:val="20"/>
                <w:szCs w:val="20"/>
                <w:lang w:val="hy-AM"/>
              </w:rPr>
              <w:t xml:space="preserve"> միջին նորոգման աշխատանքներ</w:t>
            </w:r>
          </w:p>
        </w:tc>
        <w:tc>
          <w:tcPr>
            <w:tcW w:w="464" w:type="dxa"/>
            <w:textDirection w:val="btLr"/>
            <w:vAlign w:val="center"/>
          </w:tcPr>
          <w:p w14:paraId="40E59582"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42A574B8"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390" w:type="dxa"/>
            <w:textDirection w:val="btLr"/>
            <w:vAlign w:val="center"/>
          </w:tcPr>
          <w:p w14:paraId="607B7E2D"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7CA45B30"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484B2E48"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073B6517"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0CA1CA2C"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36" w:type="dxa"/>
            <w:textDirection w:val="btLr"/>
            <w:vAlign w:val="center"/>
          </w:tcPr>
          <w:p w14:paraId="35D5B0E8"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1F09397"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55AE37E"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AD6383B"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37381902" w14:textId="77777777" w:rsidR="008354E9" w:rsidRPr="00D779CC"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398" w:type="dxa"/>
            <w:textDirection w:val="btLr"/>
            <w:vAlign w:val="center"/>
          </w:tcPr>
          <w:p w14:paraId="7E243904" w14:textId="77777777" w:rsidR="008354E9" w:rsidRPr="00FE3327" w:rsidRDefault="008354E9" w:rsidP="00E42C63">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r>
    </w:tbl>
    <w:p w14:paraId="719702F7" w14:textId="77777777" w:rsidR="004E191A" w:rsidRDefault="004E191A" w:rsidP="004E191A">
      <w:pPr>
        <w:jc w:val="both"/>
        <w:rPr>
          <w:rFonts w:ascii="GHEA Grapalat" w:hAnsi="GHEA Grapalat" w:cs="Sylfaen"/>
          <w:i/>
          <w:sz w:val="18"/>
          <w:szCs w:val="18"/>
          <w:lang w:val="pt-BR"/>
        </w:rPr>
      </w:pPr>
      <w:r w:rsidRPr="008354E9">
        <w:rPr>
          <w:rFonts w:ascii="GHEA Grapalat" w:hAnsi="GHEA Grapalat"/>
          <w:i/>
          <w:sz w:val="18"/>
          <w:szCs w:val="18"/>
          <w:lang w:val="hy-AM"/>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959AB5A" w14:textId="77777777" w:rsidR="004E191A" w:rsidRDefault="004E191A" w:rsidP="004E191A">
      <w:pPr>
        <w:jc w:val="both"/>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00F6BA6" w14:textId="77777777" w:rsidR="004E191A" w:rsidRDefault="004E191A" w:rsidP="004E191A">
      <w:pPr>
        <w:jc w:val="center"/>
        <w:rPr>
          <w:rFonts w:ascii="GHEA Grapalat" w:hAnsi="GHEA Grapalat"/>
          <w:sz w:val="20"/>
          <w:lang w:val="es-ES"/>
        </w:rPr>
      </w:pPr>
    </w:p>
    <w:p w14:paraId="3AA16B83" w14:textId="77777777" w:rsidR="004E191A" w:rsidRDefault="004E191A" w:rsidP="004E191A">
      <w:pPr>
        <w:jc w:val="right"/>
        <w:rPr>
          <w:rFonts w:ascii="GHEA Grapalat" w:hAnsi="GHEA Grapalat"/>
          <w:sz w:val="20"/>
          <w:lang w:val="es-ES"/>
        </w:rPr>
      </w:pPr>
    </w:p>
    <w:tbl>
      <w:tblPr>
        <w:tblW w:w="9645" w:type="dxa"/>
        <w:jc w:val="center"/>
        <w:tblLayout w:type="fixed"/>
        <w:tblLook w:val="04A0" w:firstRow="1" w:lastRow="0" w:firstColumn="1" w:lastColumn="0" w:noHBand="0" w:noVBand="1"/>
      </w:tblPr>
      <w:tblGrid>
        <w:gridCol w:w="4539"/>
        <w:gridCol w:w="760"/>
        <w:gridCol w:w="4346"/>
      </w:tblGrid>
      <w:tr w:rsidR="004E191A" w14:paraId="0EC9D23D" w14:textId="77777777" w:rsidTr="004E191A">
        <w:trPr>
          <w:jc w:val="center"/>
        </w:trPr>
        <w:tc>
          <w:tcPr>
            <w:tcW w:w="4536" w:type="dxa"/>
          </w:tcPr>
          <w:p w14:paraId="5DA660DF"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52DF3483" w14:textId="77777777" w:rsidR="004E191A" w:rsidRDefault="004E191A">
            <w:pPr>
              <w:rPr>
                <w:rFonts w:ascii="GHEA Grapalat" w:hAnsi="GHEA Grapalat"/>
                <w:sz w:val="22"/>
                <w:szCs w:val="22"/>
                <w:lang w:val="ru-RU"/>
              </w:rPr>
            </w:pPr>
          </w:p>
          <w:p w14:paraId="57EE55D6" w14:textId="77777777" w:rsidR="004E191A" w:rsidRDefault="004E191A">
            <w:pPr>
              <w:rPr>
                <w:rFonts w:ascii="GHEA Grapalat" w:hAnsi="GHEA Grapalat"/>
                <w:lang w:val="ru-RU"/>
              </w:rPr>
            </w:pPr>
          </w:p>
          <w:p w14:paraId="6D5FE12F" w14:textId="77777777" w:rsidR="004E191A" w:rsidRDefault="004E191A">
            <w:pPr>
              <w:jc w:val="center"/>
              <w:rPr>
                <w:rFonts w:ascii="GHEA Grapalat" w:hAnsi="GHEA Grapalat"/>
                <w:lang w:val="ru-RU"/>
              </w:rPr>
            </w:pPr>
            <w:r>
              <w:rPr>
                <w:rFonts w:ascii="GHEA Grapalat" w:hAnsi="GHEA Grapalat"/>
                <w:lang w:val="ru-RU"/>
              </w:rPr>
              <w:t>---------------------------------</w:t>
            </w:r>
          </w:p>
          <w:p w14:paraId="124EBE3D"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1E4EEDE"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76ACAA24" w14:textId="77777777" w:rsidR="004E191A" w:rsidRDefault="004E191A">
            <w:pPr>
              <w:spacing w:line="360" w:lineRule="auto"/>
              <w:jc w:val="center"/>
              <w:rPr>
                <w:rFonts w:ascii="GHEA Grapalat" w:hAnsi="GHEA Grapalat"/>
                <w:lang w:val="ru-RU"/>
              </w:rPr>
            </w:pPr>
          </w:p>
        </w:tc>
        <w:tc>
          <w:tcPr>
            <w:tcW w:w="4343" w:type="dxa"/>
          </w:tcPr>
          <w:p w14:paraId="59080BB5"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24B5F67F" w14:textId="77777777" w:rsidR="004E191A" w:rsidRDefault="004E191A">
            <w:pPr>
              <w:jc w:val="center"/>
              <w:rPr>
                <w:rFonts w:ascii="GHEA Grapalat" w:hAnsi="GHEA Grapalat"/>
                <w:lang w:val="ru-RU"/>
              </w:rPr>
            </w:pPr>
          </w:p>
          <w:p w14:paraId="73BE3482" w14:textId="77777777" w:rsidR="004E191A" w:rsidRDefault="004E191A">
            <w:pPr>
              <w:jc w:val="center"/>
              <w:rPr>
                <w:rFonts w:ascii="GHEA Grapalat" w:hAnsi="GHEA Grapalat"/>
                <w:lang w:val="ru-RU"/>
              </w:rPr>
            </w:pPr>
          </w:p>
          <w:p w14:paraId="62F15F47" w14:textId="77777777" w:rsidR="004E191A" w:rsidRDefault="004E191A">
            <w:pPr>
              <w:jc w:val="center"/>
              <w:rPr>
                <w:rFonts w:ascii="GHEA Grapalat" w:hAnsi="GHEA Grapalat"/>
                <w:lang w:val="ru-RU"/>
              </w:rPr>
            </w:pPr>
            <w:r>
              <w:rPr>
                <w:rFonts w:ascii="GHEA Grapalat" w:hAnsi="GHEA Grapalat"/>
                <w:lang w:val="ru-RU"/>
              </w:rPr>
              <w:t>---------------------------------</w:t>
            </w:r>
          </w:p>
          <w:p w14:paraId="60E110F7"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554BC55"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6F931AF7" w14:textId="77777777" w:rsidR="004E191A" w:rsidRDefault="004E191A" w:rsidP="004E191A">
      <w:pPr>
        <w:rPr>
          <w:rFonts w:ascii="GHEA Grapalat" w:hAnsi="GHEA Grapalat"/>
          <w:sz w:val="20"/>
          <w:lang w:val="ru-RU"/>
        </w:rPr>
        <w:sectPr w:rsidR="004E191A" w:rsidSect="006401AE">
          <w:footnotePr>
            <w:pos w:val="beneathText"/>
          </w:footnotePr>
          <w:pgSz w:w="11906" w:h="16838"/>
          <w:pgMar w:top="533" w:right="707" w:bottom="720" w:left="720" w:header="561" w:footer="561" w:gutter="0"/>
          <w:cols w:space="720"/>
        </w:sectPr>
      </w:pPr>
    </w:p>
    <w:p w14:paraId="797E6765"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lastRenderedPageBreak/>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4</w:t>
      </w:r>
    </w:p>
    <w:p w14:paraId="01517CAA"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ru-RU"/>
        </w:rPr>
        <w:t>«</w:t>
      </w:r>
      <w:r>
        <w:rPr>
          <w:rFonts w:ascii="GHEA Grapalat" w:hAnsi="GHEA Grapalat"/>
          <w:i/>
          <w:sz w:val="20"/>
          <w:szCs w:val="20"/>
          <w:lang w:val="pt-BR"/>
        </w:rPr>
        <w:t xml:space="preserve">           </w:t>
      </w:r>
      <w:r>
        <w:rPr>
          <w:rFonts w:ascii="GHEA Grapalat" w:hAnsi="GHEA Grapalat"/>
          <w:i/>
          <w:sz w:val="20"/>
          <w:szCs w:val="20"/>
          <w:lang w:val="ru-RU"/>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2E2839AF"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3B154FD4" w14:textId="77777777" w:rsidR="004E191A" w:rsidRDefault="004E191A" w:rsidP="004E191A">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4E191A" w:rsidRPr="0015595A" w14:paraId="2CF273EB" w14:textId="77777777" w:rsidTr="004E191A">
        <w:trPr>
          <w:tblCellSpacing w:w="7" w:type="dxa"/>
          <w:jc w:val="center"/>
        </w:trPr>
        <w:tc>
          <w:tcPr>
            <w:tcW w:w="0" w:type="auto"/>
            <w:vAlign w:val="center"/>
            <w:hideMark/>
          </w:tcPr>
          <w:p w14:paraId="3BA4572D" w14:textId="4817D154" w:rsidR="004E191A" w:rsidRDefault="004E191A">
            <w:pPr>
              <w:jc w:val="center"/>
              <w:rPr>
                <w:rFonts w:ascii="GHEA Grapalat" w:hAnsi="GHEA Grapalat"/>
                <w:iCs/>
                <w:sz w:val="21"/>
                <w:szCs w:val="21"/>
                <w:lang w:val="pt-BR"/>
              </w:rPr>
            </w:pPr>
            <w:r>
              <w:rPr>
                <w:noProof/>
              </w:rPr>
              <mc:AlternateContent>
                <mc:Choice Requires="wps">
                  <w:drawing>
                    <wp:anchor distT="0" distB="0" distL="114300" distR="114300" simplePos="0" relativeHeight="251656192" behindDoc="0" locked="0" layoutInCell="1" allowOverlap="1" wp14:anchorId="3BCA36DD" wp14:editId="705D5877">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FA01D" id="Rectangle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EeaSW36AQAA5wMAAA4AAAAAAAAAAAAA&#10;AAAALgIAAGRycy9lMm9Eb2MueG1sUEsBAi0AFAAGAAgAAAAhAHY4ZKThAAAACgEAAA8AAAAAAAAA&#10;AAAAAAAAVAQAAGRycy9kb3ducmV2LnhtbFBLBQYAAAAABAAEAPMAAABiBQAAAAA=&#10;" stroked="f"/>
                  </w:pict>
                </mc:Fallback>
              </mc:AlternateContent>
            </w:r>
            <w:proofErr w:type="spellStart"/>
            <w:r>
              <w:rPr>
                <w:rFonts w:ascii="GHEA Grapalat" w:hAnsi="GHEA Grapalat"/>
                <w:iCs/>
                <w:sz w:val="21"/>
                <w:szCs w:val="21"/>
              </w:rPr>
              <w:t>Պայմանագրի</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կողմ</w:t>
            </w:r>
            <w:proofErr w:type="spellEnd"/>
            <w:r>
              <w:rPr>
                <w:rFonts w:ascii="GHEA Grapalat" w:hAnsi="GHEA Grapalat"/>
                <w:iCs/>
                <w:sz w:val="21"/>
                <w:szCs w:val="21"/>
                <w:lang w:val="pt-BR"/>
              </w:rPr>
              <w:t xml:space="preserve"> </w:t>
            </w:r>
          </w:p>
          <w:p w14:paraId="2AB1270D"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6933DF0F"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06012B4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w:t>
            </w:r>
          </w:p>
          <w:p w14:paraId="75E5FAB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 xml:space="preserve"> _________________________ </w:t>
            </w:r>
          </w:p>
          <w:p w14:paraId="12CF1F1C"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 xml:space="preserve"> _______________________ </w:t>
            </w:r>
          </w:p>
        </w:tc>
        <w:tc>
          <w:tcPr>
            <w:tcW w:w="0" w:type="auto"/>
            <w:vAlign w:val="center"/>
            <w:hideMark/>
          </w:tcPr>
          <w:p w14:paraId="2EE941AD"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Պատվիրատու</w:t>
            </w:r>
            <w:proofErr w:type="spellEnd"/>
          </w:p>
          <w:p w14:paraId="45894EC8"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3FA02CB1"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7EDF5A9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_________________</w:t>
            </w:r>
          </w:p>
          <w:p w14:paraId="59A2457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____________________________</w:t>
            </w:r>
          </w:p>
          <w:p w14:paraId="414FC983"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___________________________</w:t>
            </w:r>
          </w:p>
        </w:tc>
      </w:tr>
    </w:tbl>
    <w:p w14:paraId="6C55C33A" w14:textId="77777777" w:rsidR="004E191A" w:rsidRDefault="004E191A" w:rsidP="004E191A">
      <w:pPr>
        <w:ind w:firstLine="375"/>
        <w:rPr>
          <w:rFonts w:ascii="Arial" w:hAnsi="Arial" w:cs="Arial"/>
          <w:iCs/>
          <w:sz w:val="21"/>
          <w:szCs w:val="21"/>
          <w:lang w:val="pt-BR"/>
        </w:rPr>
      </w:pPr>
      <w:r>
        <w:rPr>
          <w:rFonts w:ascii="Arial" w:hAnsi="Arial" w:cs="Arial"/>
          <w:iCs/>
          <w:sz w:val="21"/>
          <w:szCs w:val="21"/>
          <w:lang w:val="pt-BR"/>
        </w:rPr>
        <w:t>  </w:t>
      </w:r>
    </w:p>
    <w:p w14:paraId="312F8580" w14:textId="77777777" w:rsidR="004E191A" w:rsidRDefault="004E191A" w:rsidP="004E191A">
      <w:pPr>
        <w:ind w:firstLine="375"/>
        <w:rPr>
          <w:rFonts w:ascii="GHEA Grapalat" w:hAnsi="GHEA Grapalat"/>
          <w:iCs/>
          <w:sz w:val="15"/>
          <w:szCs w:val="21"/>
          <w:lang w:val="pt-BR"/>
        </w:rPr>
      </w:pPr>
    </w:p>
    <w:p w14:paraId="07215C0A" w14:textId="77777777" w:rsidR="004E191A" w:rsidRDefault="004E191A" w:rsidP="004E191A">
      <w:pPr>
        <w:ind w:firstLine="375"/>
        <w:jc w:val="center"/>
        <w:rPr>
          <w:rFonts w:ascii="GHEA Grapalat" w:hAnsi="GHEA Grapalat"/>
          <w:iCs/>
          <w:sz w:val="22"/>
          <w:szCs w:val="22"/>
          <w:lang w:val="pt-BR"/>
        </w:rPr>
      </w:pPr>
      <w:r>
        <w:rPr>
          <w:rFonts w:ascii="GHEA Grapalat" w:hAnsi="GHEA Grapalat"/>
          <w:b/>
          <w:bCs/>
          <w:iCs/>
          <w:sz w:val="22"/>
          <w:szCs w:val="22"/>
        </w:rPr>
        <w:t>ԱՐՁԱՆԱԳՐՈՒԹՅՈՒՆ</w:t>
      </w:r>
      <w:r>
        <w:rPr>
          <w:rFonts w:ascii="GHEA Grapalat" w:hAnsi="GHEA Grapalat"/>
          <w:b/>
          <w:bCs/>
          <w:iCs/>
          <w:sz w:val="22"/>
          <w:szCs w:val="22"/>
          <w:lang w:val="pt-BR"/>
        </w:rPr>
        <w:t xml:space="preserve"> N</w:t>
      </w:r>
    </w:p>
    <w:p w14:paraId="25D4ABA0" w14:textId="77777777" w:rsidR="004E191A" w:rsidRDefault="004E191A" w:rsidP="004E191A">
      <w:pPr>
        <w:ind w:firstLine="375"/>
        <w:jc w:val="center"/>
        <w:rPr>
          <w:rFonts w:ascii="GHEA Grapalat" w:hAnsi="GHEA Grapalat"/>
          <w:b/>
          <w:bCs/>
          <w:iCs/>
          <w:sz w:val="22"/>
          <w:szCs w:val="22"/>
          <w:lang w:val="pt-BR"/>
        </w:rPr>
      </w:pPr>
      <w:r>
        <w:rPr>
          <w:rFonts w:ascii="GHEA Grapalat" w:hAnsi="GHEA Grapalat"/>
          <w:b/>
          <w:bCs/>
          <w:iCs/>
          <w:sz w:val="22"/>
          <w:szCs w:val="22"/>
        </w:rPr>
        <w:t>ՊԱՅՄԱՆԱԳՐԻ</w:t>
      </w:r>
      <w:r>
        <w:rPr>
          <w:rFonts w:ascii="GHEA Grapalat" w:hAnsi="GHEA Grapalat"/>
          <w:b/>
          <w:bCs/>
          <w:iCs/>
          <w:sz w:val="22"/>
          <w:szCs w:val="22"/>
          <w:lang w:val="pt-BR"/>
        </w:rPr>
        <w:t xml:space="preserve"> </w:t>
      </w:r>
      <w:r>
        <w:rPr>
          <w:rFonts w:ascii="GHEA Grapalat" w:hAnsi="GHEA Grapalat"/>
          <w:b/>
          <w:bCs/>
          <w:iCs/>
          <w:sz w:val="22"/>
          <w:szCs w:val="22"/>
        </w:rPr>
        <w:t>ԿԱՄ</w:t>
      </w:r>
      <w:r>
        <w:rPr>
          <w:rFonts w:ascii="GHEA Grapalat" w:hAnsi="GHEA Grapalat"/>
          <w:b/>
          <w:bCs/>
          <w:iCs/>
          <w:sz w:val="22"/>
          <w:szCs w:val="22"/>
          <w:lang w:val="pt-BR"/>
        </w:rPr>
        <w:t xml:space="preserve"> </w:t>
      </w:r>
      <w:r>
        <w:rPr>
          <w:rFonts w:ascii="GHEA Grapalat" w:hAnsi="GHEA Grapalat"/>
          <w:b/>
          <w:bCs/>
          <w:iCs/>
          <w:sz w:val="22"/>
          <w:szCs w:val="22"/>
        </w:rPr>
        <w:t>ԴՐԱ</w:t>
      </w:r>
      <w:r>
        <w:rPr>
          <w:rFonts w:ascii="GHEA Grapalat" w:hAnsi="GHEA Grapalat"/>
          <w:b/>
          <w:bCs/>
          <w:iCs/>
          <w:sz w:val="22"/>
          <w:szCs w:val="22"/>
          <w:lang w:val="pt-BR"/>
        </w:rPr>
        <w:t xml:space="preserve"> </w:t>
      </w:r>
      <w:r>
        <w:rPr>
          <w:rFonts w:ascii="GHEA Grapalat" w:hAnsi="GHEA Grapalat"/>
          <w:b/>
          <w:bCs/>
          <w:iCs/>
          <w:sz w:val="22"/>
          <w:szCs w:val="22"/>
        </w:rPr>
        <w:t>ՄԻ</w:t>
      </w:r>
      <w:r>
        <w:rPr>
          <w:rFonts w:ascii="GHEA Grapalat" w:hAnsi="GHEA Grapalat"/>
          <w:b/>
          <w:bCs/>
          <w:iCs/>
          <w:sz w:val="22"/>
          <w:szCs w:val="22"/>
          <w:lang w:val="pt-BR"/>
        </w:rPr>
        <w:t xml:space="preserve"> </w:t>
      </w:r>
      <w:r>
        <w:rPr>
          <w:rFonts w:ascii="GHEA Grapalat" w:hAnsi="GHEA Grapalat"/>
          <w:b/>
          <w:bCs/>
          <w:iCs/>
          <w:sz w:val="22"/>
          <w:szCs w:val="22"/>
        </w:rPr>
        <w:t>ՄԱՍԻ</w:t>
      </w:r>
      <w:r>
        <w:rPr>
          <w:rFonts w:ascii="GHEA Grapalat" w:hAnsi="GHEA Grapalat"/>
          <w:b/>
          <w:bCs/>
          <w:iCs/>
          <w:sz w:val="22"/>
          <w:szCs w:val="22"/>
          <w:lang w:val="pt-BR"/>
        </w:rPr>
        <w:t xml:space="preserve"> ԿԱՏԱՐՄԱՆ ԱՐԴՅՈՒՆՔՆԵՐԻ </w:t>
      </w:r>
    </w:p>
    <w:p w14:paraId="6AC8D13E" w14:textId="77777777" w:rsidR="004E191A" w:rsidRDefault="004E191A" w:rsidP="004E191A">
      <w:pPr>
        <w:ind w:firstLine="375"/>
        <w:jc w:val="center"/>
        <w:rPr>
          <w:rFonts w:ascii="Arial Unicode" w:hAnsi="Arial Unicode"/>
          <w:iCs/>
          <w:sz w:val="22"/>
          <w:szCs w:val="22"/>
          <w:lang w:val="pt-BR"/>
        </w:rPr>
      </w:pPr>
      <w:r>
        <w:rPr>
          <w:rFonts w:ascii="GHEA Grapalat" w:hAnsi="GHEA Grapalat"/>
          <w:b/>
          <w:bCs/>
          <w:iCs/>
          <w:sz w:val="22"/>
          <w:szCs w:val="22"/>
        </w:rPr>
        <w:t>ՀԱՆՁՆՄԱՆ</w:t>
      </w:r>
      <w:r>
        <w:rPr>
          <w:rFonts w:ascii="GHEA Grapalat" w:hAnsi="GHEA Grapalat"/>
          <w:b/>
          <w:bCs/>
          <w:iCs/>
          <w:sz w:val="22"/>
          <w:szCs w:val="22"/>
          <w:lang w:val="pt-BR"/>
        </w:rPr>
        <w:t>-</w:t>
      </w:r>
      <w:r>
        <w:rPr>
          <w:rFonts w:ascii="GHEA Grapalat" w:hAnsi="GHEA Grapalat"/>
          <w:b/>
          <w:bCs/>
          <w:iCs/>
          <w:sz w:val="22"/>
          <w:szCs w:val="22"/>
        </w:rPr>
        <w:t>ԸՆԴՈՒՆՄԱՆ</w:t>
      </w:r>
    </w:p>
    <w:p w14:paraId="3510399A" w14:textId="77777777" w:rsidR="004E191A" w:rsidRDefault="004E191A" w:rsidP="004E191A">
      <w:pPr>
        <w:pStyle w:val="BodyTextIndent"/>
        <w:spacing w:after="0" w:line="240" w:lineRule="auto"/>
        <w:ind w:firstLine="0"/>
        <w:jc w:val="center"/>
        <w:rPr>
          <w:rFonts w:ascii="Arial LatArm" w:hAnsi="Arial LatArm" w:cs="Times New Roman"/>
          <w:b/>
          <w:bCs/>
          <w:i/>
          <w:iCs/>
          <w:sz w:val="20"/>
          <w:lang w:val="es-ES"/>
        </w:rPr>
      </w:pPr>
    </w:p>
    <w:p w14:paraId="4A7E8902"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proofErr w:type="gramStart"/>
      <w:r>
        <w:rPr>
          <w:rFonts w:ascii="GHEA Grapalat" w:hAnsi="GHEA Grapalat" w:cs="Times New Roman"/>
          <w:i/>
          <w:sz w:val="21"/>
          <w:szCs w:val="21"/>
          <w:lang w:val="es-ES" w:eastAsia="ru-RU"/>
        </w:rPr>
        <w:t xml:space="preserve">«  </w:t>
      </w:r>
      <w:proofErr w:type="gramEnd"/>
      <w:r>
        <w:rPr>
          <w:rFonts w:ascii="GHEA Grapalat" w:hAnsi="GHEA Grapalat" w:cs="Times New Roman"/>
          <w:i/>
          <w:sz w:val="21"/>
          <w:szCs w:val="21"/>
          <w:lang w:val="es-ES" w:eastAsia="ru-RU"/>
        </w:rPr>
        <w:t xml:space="preserve">    » «              »</w:t>
      </w:r>
      <w:r>
        <w:rPr>
          <w:rFonts w:ascii="Arial LatArm" w:hAnsi="Arial LatArm" w:cs="Times New Roman"/>
          <w:i/>
          <w:iCs/>
          <w:sz w:val="20"/>
          <w:lang w:val="es-ES"/>
        </w:rPr>
        <w:t xml:space="preserve">  </w:t>
      </w:r>
      <w:r>
        <w:rPr>
          <w:rFonts w:ascii="GHEA Grapalat" w:hAnsi="GHEA Grapalat" w:cs="Times New Roman"/>
          <w:i/>
          <w:sz w:val="21"/>
          <w:szCs w:val="21"/>
          <w:lang w:val="es-ES" w:eastAsia="ru-RU"/>
        </w:rPr>
        <w:t xml:space="preserve">20    </w:t>
      </w:r>
      <w:r>
        <w:rPr>
          <w:rFonts w:ascii="GHEA Grapalat" w:hAnsi="GHEA Grapalat" w:cs="Times New Roman"/>
          <w:i/>
          <w:sz w:val="21"/>
          <w:szCs w:val="21"/>
          <w:lang w:val="en-AU" w:eastAsia="ru-RU"/>
        </w:rPr>
        <w:t>թ</w:t>
      </w:r>
      <w:r>
        <w:rPr>
          <w:rFonts w:ascii="GHEA Grapalat" w:hAnsi="GHEA Grapalat" w:cs="Times New Roman"/>
          <w:i/>
          <w:sz w:val="21"/>
          <w:szCs w:val="21"/>
          <w:lang w:val="es-ES" w:eastAsia="ru-RU"/>
        </w:rPr>
        <w:t>.</w:t>
      </w:r>
    </w:p>
    <w:p w14:paraId="735AF72D"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p>
    <w:p w14:paraId="03C9774E" w14:textId="77777777" w:rsidR="004E191A" w:rsidRDefault="004E191A" w:rsidP="0015595A">
      <w:pPr>
        <w:pStyle w:val="NormalWeb"/>
      </w:pPr>
      <w:proofErr w:type="spellStart"/>
      <w:r>
        <w:rPr>
          <w:lang w:val="en-US"/>
        </w:rPr>
        <w:t>Պայմանագրի</w:t>
      </w:r>
      <w:proofErr w:type="spellEnd"/>
      <w:r>
        <w:t xml:space="preserve"> /</w:t>
      </w:r>
      <w:proofErr w:type="spellStart"/>
      <w:r>
        <w:rPr>
          <w:lang w:val="en-US"/>
        </w:rPr>
        <w:t>այսուհետ</w:t>
      </w:r>
      <w:proofErr w:type="spellEnd"/>
      <w:r>
        <w:t xml:space="preserve">` </w:t>
      </w:r>
      <w:proofErr w:type="spellStart"/>
      <w:r>
        <w:rPr>
          <w:lang w:val="en-US"/>
        </w:rPr>
        <w:t>Պայմանագիր</w:t>
      </w:r>
      <w:proofErr w:type="spellEnd"/>
      <w:r>
        <w:t xml:space="preserve">/ </w:t>
      </w:r>
      <w:proofErr w:type="spellStart"/>
      <w:r>
        <w:rPr>
          <w:lang w:val="en-US"/>
        </w:rPr>
        <w:t>անվանումը</w:t>
      </w:r>
      <w:proofErr w:type="spellEnd"/>
      <w:r>
        <w:t>` ____________________________________________________________________________________________</w:t>
      </w:r>
    </w:p>
    <w:p w14:paraId="62F2ABD9" w14:textId="77777777" w:rsidR="004E191A" w:rsidRDefault="004E191A" w:rsidP="0015595A">
      <w:pPr>
        <w:pStyle w:val="NormalWeb"/>
      </w:pPr>
      <w:r w:rsidRPr="00C45E14">
        <w:t>Պայմանագրի</w:t>
      </w:r>
      <w:r>
        <w:t xml:space="preserve"> </w:t>
      </w:r>
      <w:r w:rsidRPr="00C45E14">
        <w:t>կնքման</w:t>
      </w:r>
      <w:r>
        <w:t xml:space="preserve"> </w:t>
      </w:r>
      <w:r w:rsidRPr="00C45E14">
        <w:t>ամսաթիվը</w:t>
      </w:r>
      <w:r>
        <w:t xml:space="preserve">` «____» «__________________» 20 </w:t>
      </w:r>
      <w:r w:rsidRPr="00C45E14">
        <w:t>թ</w:t>
      </w:r>
      <w:r>
        <w:t>.</w:t>
      </w:r>
    </w:p>
    <w:p w14:paraId="12B78CBC" w14:textId="77777777" w:rsidR="004E191A" w:rsidRDefault="004E191A" w:rsidP="0015595A">
      <w:pPr>
        <w:pStyle w:val="NormalWeb"/>
      </w:pPr>
      <w:r w:rsidRPr="00C45E14">
        <w:t>Պայմանագրի</w:t>
      </w:r>
      <w:r>
        <w:t xml:space="preserve"> </w:t>
      </w:r>
      <w:r w:rsidRPr="00C45E14">
        <w:t>համարը</w:t>
      </w:r>
      <w:r>
        <w:t>`    __________</w:t>
      </w:r>
    </w:p>
    <w:p w14:paraId="269EC72A" w14:textId="77777777" w:rsidR="004E191A" w:rsidRDefault="004E191A" w:rsidP="00DC360F">
      <w:pPr>
        <w:ind w:left="-630"/>
        <w:jc w:val="both"/>
        <w:rPr>
          <w:rFonts w:ascii="GHEA Grapalat" w:hAnsi="GHEA Grapalat" w:cs="Sylfaen"/>
          <w:iCs/>
          <w:lang w:val="es-ES"/>
        </w:rPr>
      </w:pPr>
      <w:r w:rsidRPr="00C45E14">
        <w:rPr>
          <w:rFonts w:ascii="GHEA Grapalat" w:hAnsi="GHEA Grapalat"/>
          <w:iCs/>
          <w:sz w:val="21"/>
          <w:szCs w:val="21"/>
          <w:lang w:val="hy-AM"/>
        </w:rPr>
        <w:t>Պատվիրատուն</w:t>
      </w:r>
      <w:r>
        <w:rPr>
          <w:rFonts w:ascii="GHEA Grapalat" w:hAnsi="GHEA Grapalat"/>
          <w:iCs/>
          <w:sz w:val="21"/>
          <w:szCs w:val="21"/>
          <w:lang w:val="es-ES"/>
        </w:rPr>
        <w:t xml:space="preserve">  </w:t>
      </w:r>
      <w:r w:rsidRPr="00C45E14">
        <w:rPr>
          <w:rFonts w:ascii="GHEA Grapalat" w:hAnsi="GHEA Grapalat"/>
          <w:iCs/>
          <w:sz w:val="21"/>
          <w:szCs w:val="21"/>
          <w:lang w:val="hy-AM"/>
        </w:rPr>
        <w:t>և</w:t>
      </w:r>
      <w:r>
        <w:rPr>
          <w:rFonts w:ascii="GHEA Grapalat" w:hAnsi="GHEA Grapalat"/>
          <w:iCs/>
          <w:sz w:val="21"/>
          <w:szCs w:val="21"/>
          <w:lang w:val="es-ES"/>
        </w:rPr>
        <w:t xml:space="preserve">  </w:t>
      </w:r>
      <w:r w:rsidRPr="00C45E14">
        <w:rPr>
          <w:rFonts w:ascii="GHEA Grapalat" w:hAnsi="GHEA Grapalat"/>
          <w:sz w:val="21"/>
          <w:szCs w:val="21"/>
          <w:lang w:val="hy-AM"/>
        </w:rPr>
        <w:t>Պայմանագրի</w:t>
      </w:r>
      <w:r>
        <w:rPr>
          <w:rFonts w:ascii="GHEA Grapalat" w:hAnsi="GHEA Grapalat"/>
          <w:sz w:val="21"/>
          <w:szCs w:val="21"/>
          <w:lang w:val="es-ES"/>
        </w:rPr>
        <w:t xml:space="preserve"> </w:t>
      </w:r>
      <w:r w:rsidRPr="00C45E14">
        <w:rPr>
          <w:rFonts w:ascii="GHEA Grapalat" w:hAnsi="GHEA Grapalat"/>
          <w:sz w:val="21"/>
          <w:szCs w:val="21"/>
          <w:lang w:val="hy-AM"/>
        </w:rPr>
        <w:t>կողմը՝</w:t>
      </w:r>
      <w:r>
        <w:rPr>
          <w:rFonts w:ascii="GHEA Grapalat" w:hAnsi="GHEA Grapalat"/>
          <w:sz w:val="21"/>
          <w:szCs w:val="21"/>
          <w:lang w:val="es-ES"/>
        </w:rPr>
        <w:t xml:space="preserve">  </w:t>
      </w:r>
      <w:r>
        <w:rPr>
          <w:rFonts w:ascii="GHEA Grapalat" w:hAnsi="GHEA Grapalat"/>
          <w:sz w:val="21"/>
          <w:szCs w:val="21"/>
          <w:lang w:val="hy-AM"/>
        </w:rPr>
        <w:t xml:space="preserve">հիմք </w:t>
      </w:r>
      <w:r>
        <w:rPr>
          <w:rFonts w:ascii="GHEA Grapalat" w:hAnsi="GHEA Grapalat"/>
          <w:sz w:val="21"/>
          <w:szCs w:val="21"/>
          <w:lang w:val="es-ES"/>
        </w:rPr>
        <w:t xml:space="preserve"> </w:t>
      </w:r>
      <w:r>
        <w:rPr>
          <w:rFonts w:ascii="GHEA Grapalat" w:hAnsi="GHEA Grapalat"/>
          <w:sz w:val="21"/>
          <w:szCs w:val="21"/>
          <w:lang w:val="hy-AM"/>
        </w:rPr>
        <w:t>ընդունելով</w:t>
      </w:r>
      <w:r>
        <w:rPr>
          <w:rFonts w:ascii="GHEA Grapalat" w:hAnsi="GHEA Grapalat"/>
          <w:sz w:val="21"/>
          <w:szCs w:val="21"/>
          <w:lang w:val="es-ES"/>
        </w:rPr>
        <w:t xml:space="preserve">  </w:t>
      </w:r>
      <w:r>
        <w:rPr>
          <w:rFonts w:ascii="GHEA Grapalat" w:hAnsi="GHEA Grapalat"/>
          <w:sz w:val="21"/>
          <w:szCs w:val="21"/>
          <w:lang w:val="hy-AM"/>
        </w:rPr>
        <w:t xml:space="preserve">պայմանագրի </w:t>
      </w:r>
      <w:r>
        <w:rPr>
          <w:rFonts w:ascii="GHEA Grapalat" w:hAnsi="GHEA Grapalat"/>
          <w:sz w:val="21"/>
          <w:szCs w:val="21"/>
          <w:lang w:val="es-ES"/>
        </w:rPr>
        <w:t xml:space="preserve"> </w:t>
      </w:r>
      <w:r>
        <w:rPr>
          <w:rFonts w:ascii="GHEA Grapalat" w:hAnsi="GHEA Grapalat"/>
          <w:sz w:val="21"/>
          <w:szCs w:val="21"/>
          <w:lang w:val="hy-AM"/>
        </w:rPr>
        <w:t xml:space="preserve">կատարման </w:t>
      </w:r>
      <w:r>
        <w:rPr>
          <w:rFonts w:ascii="GHEA Grapalat" w:hAnsi="GHEA Grapalat"/>
          <w:sz w:val="21"/>
          <w:szCs w:val="21"/>
          <w:lang w:val="es-ES"/>
        </w:rPr>
        <w:t xml:space="preserve"> </w:t>
      </w:r>
      <w:r>
        <w:rPr>
          <w:rFonts w:ascii="GHEA Grapalat" w:hAnsi="GHEA Grapalat"/>
          <w:sz w:val="21"/>
          <w:szCs w:val="21"/>
          <w:lang w:val="hy-AM"/>
        </w:rPr>
        <w:t xml:space="preserve">վերաբերյալ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 </w:t>
      </w:r>
      <w:r>
        <w:rPr>
          <w:rFonts w:ascii="GHEA Grapalat" w:hAnsi="GHEA Grapalat"/>
          <w:sz w:val="21"/>
          <w:szCs w:val="21"/>
          <w:lang w:val="es-ES"/>
        </w:rPr>
        <w:t xml:space="preserve"> </w:t>
      </w:r>
      <w:r>
        <w:rPr>
          <w:rFonts w:ascii="GHEA Grapalat" w:hAnsi="GHEA Grapalat"/>
          <w:sz w:val="21"/>
          <w:szCs w:val="21"/>
          <w:lang w:val="hy-AM"/>
        </w:rPr>
        <w:t xml:space="preserve">20 </w:t>
      </w:r>
      <w:r>
        <w:rPr>
          <w:rFonts w:ascii="GHEA Grapalat" w:hAnsi="GHEA Grapalat"/>
          <w:sz w:val="21"/>
          <w:szCs w:val="21"/>
          <w:lang w:val="es-ES"/>
        </w:rPr>
        <w:t xml:space="preserve">  </w:t>
      </w:r>
      <w:r>
        <w:rPr>
          <w:rFonts w:ascii="GHEA Grapalat" w:hAnsi="GHEA Grapalat"/>
          <w:sz w:val="21"/>
          <w:szCs w:val="21"/>
          <w:lang w:val="hy-AM"/>
        </w:rPr>
        <w:t xml:space="preserve">  թ. դուրս գրված </w:t>
      </w:r>
      <w:r>
        <w:rPr>
          <w:rFonts w:ascii="GHEA Grapalat" w:hAnsi="GHEA Grapalat"/>
          <w:sz w:val="21"/>
          <w:szCs w:val="21"/>
          <w:lang w:val="es-ES"/>
        </w:rPr>
        <w:t xml:space="preserve">N ___   </w:t>
      </w:r>
      <w:r>
        <w:rPr>
          <w:rFonts w:ascii="GHEA Grapalat" w:hAnsi="GHEA Grapalat"/>
          <w:sz w:val="21"/>
          <w:szCs w:val="21"/>
          <w:lang w:val="hy-AM"/>
        </w:rPr>
        <w:t xml:space="preserve">հաշիվ ապրանքագիրը, </w:t>
      </w:r>
      <w:proofErr w:type="spellStart"/>
      <w:r>
        <w:rPr>
          <w:rFonts w:ascii="GHEA Grapalat" w:hAnsi="GHEA Grapalat"/>
          <w:sz w:val="21"/>
          <w:szCs w:val="21"/>
          <w:lang w:val="es-ES"/>
        </w:rPr>
        <w:t>կազմեցին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սույն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արձանագրությունը</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հետևյալի</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մասին</w:t>
      </w:r>
      <w:proofErr w:type="spellEnd"/>
      <w:r>
        <w:rPr>
          <w:rFonts w:ascii="GHEA Grapalat" w:hAnsi="GHEA Grapalat"/>
          <w:sz w:val="21"/>
          <w:szCs w:val="21"/>
          <w:lang w:val="es-ES"/>
        </w:rPr>
        <w:t>.</w:t>
      </w:r>
    </w:p>
    <w:p w14:paraId="344B58F2" w14:textId="77777777" w:rsidR="004E191A" w:rsidRDefault="004E191A" w:rsidP="00DC360F">
      <w:pPr>
        <w:ind w:left="-630"/>
        <w:jc w:val="both"/>
        <w:rPr>
          <w:rFonts w:ascii="GHEA Grapalat" w:hAnsi="GHEA Grapalat"/>
          <w:iCs/>
          <w:sz w:val="21"/>
          <w:szCs w:val="21"/>
          <w:lang w:val="hy-AM"/>
        </w:rPr>
      </w:pPr>
      <w:proofErr w:type="spellStart"/>
      <w:r>
        <w:rPr>
          <w:rFonts w:ascii="GHEA Grapalat" w:hAnsi="GHEA Grapalat"/>
          <w:iCs/>
          <w:sz w:val="21"/>
          <w:szCs w:val="21"/>
        </w:rPr>
        <w:t>Պայմանագրի</w:t>
      </w:r>
      <w:proofErr w:type="spellEnd"/>
      <w:r>
        <w:rPr>
          <w:rFonts w:ascii="GHEA Grapalat" w:hAnsi="GHEA Grapalat"/>
          <w:iCs/>
          <w:sz w:val="21"/>
          <w:szCs w:val="21"/>
          <w:lang w:val="es-ES"/>
        </w:rPr>
        <w:t xml:space="preserve"> </w:t>
      </w:r>
      <w:proofErr w:type="spellStart"/>
      <w:r>
        <w:rPr>
          <w:rFonts w:ascii="GHEA Grapalat" w:hAnsi="GHEA Grapalat"/>
          <w:iCs/>
          <w:sz w:val="21"/>
          <w:szCs w:val="21"/>
        </w:rPr>
        <w:t>շրջանակներում</w:t>
      </w:r>
      <w:proofErr w:type="spellEnd"/>
      <w:r>
        <w:rPr>
          <w:rFonts w:ascii="GHEA Grapalat" w:hAnsi="GHEA Grapalat"/>
          <w:iCs/>
          <w:sz w:val="21"/>
          <w:szCs w:val="21"/>
          <w:lang w:val="es-ES"/>
        </w:rPr>
        <w:t xml:space="preserve"> </w:t>
      </w:r>
      <w:proofErr w:type="spellStart"/>
      <w:r>
        <w:rPr>
          <w:rFonts w:ascii="GHEA Grapalat" w:hAnsi="GHEA Grapalat"/>
          <w:iCs/>
          <w:snapToGrid w:val="0"/>
          <w:sz w:val="21"/>
          <w:szCs w:val="21"/>
          <w:lang w:val="es-ES"/>
        </w:rPr>
        <w:t>Պայմանագրի</w:t>
      </w:r>
      <w:proofErr w:type="spellEnd"/>
      <w:r>
        <w:rPr>
          <w:rFonts w:ascii="GHEA Grapalat" w:hAnsi="GHEA Grapalat"/>
          <w:iCs/>
          <w:snapToGrid w:val="0"/>
          <w:sz w:val="21"/>
          <w:szCs w:val="21"/>
          <w:lang w:val="es-ES"/>
        </w:rPr>
        <w:t xml:space="preserve"> </w:t>
      </w:r>
      <w:proofErr w:type="spellStart"/>
      <w:proofErr w:type="gramStart"/>
      <w:r>
        <w:rPr>
          <w:rFonts w:ascii="GHEA Grapalat" w:hAnsi="GHEA Grapalat"/>
          <w:iCs/>
          <w:snapToGrid w:val="0"/>
          <w:sz w:val="21"/>
          <w:szCs w:val="21"/>
          <w:lang w:val="es-ES"/>
        </w:rPr>
        <w:t>կողմը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կատարել</w:t>
      </w:r>
      <w:proofErr w:type="spellEnd"/>
      <w:proofErr w:type="gramEnd"/>
      <w:r>
        <w:rPr>
          <w:rFonts w:ascii="GHEA Grapalat" w:hAnsi="GHEA Grapalat"/>
          <w:iCs/>
          <w:sz w:val="21"/>
          <w:szCs w:val="21"/>
          <w:lang w:val="es-ES"/>
        </w:rPr>
        <w:t xml:space="preserve"> է </w:t>
      </w:r>
      <w:proofErr w:type="spellStart"/>
      <w:r>
        <w:rPr>
          <w:rFonts w:ascii="GHEA Grapalat" w:hAnsi="GHEA Grapalat"/>
          <w:iCs/>
          <w:sz w:val="21"/>
          <w:szCs w:val="21"/>
          <w:lang w:val="es-ES"/>
        </w:rPr>
        <w:t>հետևյալ</w:t>
      </w:r>
      <w:proofErr w:type="spellEnd"/>
      <w:r>
        <w:rPr>
          <w:rFonts w:ascii="GHEA Grapalat" w:hAnsi="GHEA Grapalat"/>
          <w:iCs/>
          <w:sz w:val="21"/>
          <w:szCs w:val="21"/>
          <w:lang w:val="es-ES"/>
        </w:rPr>
        <w:t xml:space="preserve"> </w:t>
      </w:r>
      <w:proofErr w:type="spellStart"/>
      <w:r>
        <w:rPr>
          <w:rFonts w:ascii="GHEA Grapalat" w:hAnsi="GHEA Grapalat"/>
          <w:iCs/>
          <w:sz w:val="21"/>
          <w:szCs w:val="21"/>
          <w:lang w:val="es-ES"/>
        </w:rPr>
        <w:t>աշխատանքները</w:t>
      </w:r>
      <w:proofErr w:type="spellEnd"/>
      <w:r>
        <w:rPr>
          <w:rFonts w:ascii="GHEA Grapalat" w:hAnsi="GHEA Grapalat"/>
          <w:iCs/>
          <w:sz w:val="21"/>
          <w:szCs w:val="21"/>
        </w:rPr>
        <w:t>՝</w:t>
      </w:r>
    </w:p>
    <w:p w14:paraId="49A008B7" w14:textId="77777777" w:rsidR="004E191A" w:rsidRDefault="004E191A" w:rsidP="004E191A">
      <w:pPr>
        <w:jc w:val="both"/>
        <w:rPr>
          <w:rFonts w:ascii="GHEA Grapalat" w:hAnsi="GHEA Grapalat"/>
          <w:iCs/>
          <w:sz w:val="21"/>
          <w:szCs w:val="21"/>
          <w:lang w:val="hy-AM"/>
        </w:rPr>
      </w:pPr>
    </w:p>
    <w:tbl>
      <w:tblPr>
        <w:tblW w:w="112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
        <w:gridCol w:w="1170"/>
        <w:gridCol w:w="1350"/>
        <w:gridCol w:w="1626"/>
        <w:gridCol w:w="1117"/>
        <w:gridCol w:w="1843"/>
        <w:gridCol w:w="1135"/>
        <w:gridCol w:w="1169"/>
        <w:gridCol w:w="1570"/>
      </w:tblGrid>
      <w:tr w:rsidR="004E191A" w14:paraId="1380ED17" w14:textId="77777777" w:rsidTr="00DC360F">
        <w:trPr>
          <w:jc w:val="right"/>
        </w:trPr>
        <w:tc>
          <w:tcPr>
            <w:tcW w:w="270" w:type="dxa"/>
            <w:vMerge w:val="restart"/>
            <w:tcBorders>
              <w:top w:val="single" w:sz="4" w:space="0" w:color="auto"/>
              <w:left w:val="single" w:sz="4" w:space="0" w:color="auto"/>
              <w:bottom w:val="single" w:sz="4" w:space="0" w:color="auto"/>
              <w:right w:val="single" w:sz="4" w:space="0" w:color="auto"/>
            </w:tcBorders>
            <w:vAlign w:val="center"/>
            <w:hideMark/>
          </w:tcPr>
          <w:p w14:paraId="1B7B354A" w14:textId="77777777" w:rsidR="004E191A" w:rsidRDefault="004E191A" w:rsidP="0015595A">
            <w:pPr>
              <w:pStyle w:val="NormalWeb"/>
            </w:pPr>
            <w:r>
              <w:t>N</w:t>
            </w:r>
          </w:p>
        </w:tc>
        <w:tc>
          <w:tcPr>
            <w:tcW w:w="10980" w:type="dxa"/>
            <w:gridSpan w:val="8"/>
            <w:tcBorders>
              <w:top w:val="single" w:sz="4" w:space="0" w:color="auto"/>
              <w:left w:val="single" w:sz="4" w:space="0" w:color="auto"/>
              <w:bottom w:val="single" w:sz="4" w:space="0" w:color="auto"/>
              <w:right w:val="single" w:sz="4" w:space="0" w:color="auto"/>
            </w:tcBorders>
            <w:vAlign w:val="center"/>
            <w:hideMark/>
          </w:tcPr>
          <w:p w14:paraId="60B8256F" w14:textId="77777777" w:rsidR="004E191A" w:rsidRDefault="004E1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Pr>
                <w:rFonts w:ascii="GHEA Grapalat" w:hAnsi="GHEA Grapalat" w:cs="Sylfaen"/>
                <w:sz w:val="18"/>
                <w:szCs w:val="18"/>
              </w:rPr>
              <w:t>Կատարված</w:t>
            </w:r>
            <w:proofErr w:type="spellEnd"/>
            <w:r>
              <w:rPr>
                <w:rFonts w:ascii="GHEA Grapalat" w:hAnsi="GHEA Grapalat" w:cs="Courier New"/>
                <w:sz w:val="18"/>
                <w:szCs w:val="18"/>
              </w:rPr>
              <w:t xml:space="preserve"> </w:t>
            </w:r>
            <w:proofErr w:type="spellStart"/>
            <w:r>
              <w:rPr>
                <w:rFonts w:ascii="GHEA Grapalat" w:hAnsi="GHEA Grapalat" w:cs="Sylfaen"/>
                <w:sz w:val="18"/>
                <w:szCs w:val="18"/>
              </w:rPr>
              <w:t>աշխատանքների</w:t>
            </w:r>
            <w:proofErr w:type="spellEnd"/>
          </w:p>
        </w:tc>
      </w:tr>
      <w:tr w:rsidR="004E191A" w:rsidRPr="0015595A" w14:paraId="6B78760A" w14:textId="77777777" w:rsidTr="00DC360F">
        <w:trPr>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5414560F" w14:textId="77777777" w:rsidR="004E191A" w:rsidRDefault="004E191A">
            <w:pPr>
              <w:rPr>
                <w:rFonts w:ascii="GHEA Grapalat" w:hAnsi="GHEA Grapalat"/>
                <w:sz w:val="18"/>
                <w:szCs w:val="18"/>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2B365AF6" w14:textId="77777777" w:rsidR="004E191A" w:rsidRDefault="004E191A" w:rsidP="0015595A">
            <w:pPr>
              <w:pStyle w:val="NormalWeb"/>
            </w:pPr>
            <w:r>
              <w:t>անվանումը</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5F4C5D37" w14:textId="77777777" w:rsidR="004E191A" w:rsidRDefault="004E191A" w:rsidP="0015595A">
            <w:pPr>
              <w:pStyle w:val="NormalWeb"/>
            </w:pPr>
            <w:r>
              <w:t>տեխնիկական  բնութագրի համառոտ շարադրանքը</w:t>
            </w:r>
          </w:p>
        </w:tc>
        <w:tc>
          <w:tcPr>
            <w:tcW w:w="2743" w:type="dxa"/>
            <w:gridSpan w:val="2"/>
            <w:tcBorders>
              <w:top w:val="single" w:sz="4" w:space="0" w:color="auto"/>
              <w:left w:val="single" w:sz="4" w:space="0" w:color="auto"/>
              <w:bottom w:val="single" w:sz="4" w:space="0" w:color="auto"/>
              <w:right w:val="single" w:sz="4" w:space="0" w:color="auto"/>
            </w:tcBorders>
            <w:vAlign w:val="center"/>
            <w:hideMark/>
          </w:tcPr>
          <w:p w14:paraId="0FA0FC9F" w14:textId="77777777" w:rsidR="004E191A" w:rsidRDefault="004E191A" w:rsidP="0015595A">
            <w:pPr>
              <w:pStyle w:val="NormalWeb"/>
            </w:pPr>
            <w:r>
              <w:t>քանակական ցուցանիշը</w:t>
            </w:r>
          </w:p>
        </w:tc>
        <w:tc>
          <w:tcPr>
            <w:tcW w:w="2978" w:type="dxa"/>
            <w:gridSpan w:val="2"/>
            <w:tcBorders>
              <w:top w:val="single" w:sz="4" w:space="0" w:color="auto"/>
              <w:left w:val="single" w:sz="4" w:space="0" w:color="auto"/>
              <w:bottom w:val="single" w:sz="4" w:space="0" w:color="auto"/>
              <w:right w:val="single" w:sz="4" w:space="0" w:color="auto"/>
            </w:tcBorders>
            <w:vAlign w:val="center"/>
            <w:hideMark/>
          </w:tcPr>
          <w:p w14:paraId="2E0819FC" w14:textId="77777777" w:rsidR="004E191A" w:rsidRDefault="004E191A" w:rsidP="0015595A">
            <w:pPr>
              <w:pStyle w:val="NormalWeb"/>
            </w:pPr>
            <w:r>
              <w:t>կատարման ժամկետը</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07D99132" w14:textId="77777777" w:rsidR="004E191A" w:rsidRDefault="004E191A" w:rsidP="0015595A">
            <w:pPr>
              <w:pStyle w:val="NormalWeb"/>
            </w:pPr>
            <w:r>
              <w:t>Վճարման ենթակա գումարը /հազար դրամ/</w:t>
            </w:r>
          </w:p>
        </w:tc>
        <w:tc>
          <w:tcPr>
            <w:tcW w:w="1570" w:type="dxa"/>
            <w:vMerge w:val="restart"/>
            <w:tcBorders>
              <w:top w:val="single" w:sz="4" w:space="0" w:color="auto"/>
              <w:left w:val="single" w:sz="4" w:space="0" w:color="auto"/>
              <w:bottom w:val="single" w:sz="4" w:space="0" w:color="auto"/>
              <w:right w:val="single" w:sz="4" w:space="0" w:color="auto"/>
            </w:tcBorders>
            <w:vAlign w:val="center"/>
            <w:hideMark/>
          </w:tcPr>
          <w:p w14:paraId="40A3EAEE" w14:textId="77777777" w:rsidR="004E191A" w:rsidRDefault="004E191A" w:rsidP="0015595A">
            <w:pPr>
              <w:pStyle w:val="NormalWeb"/>
            </w:pPr>
            <w:r>
              <w:t>Վճարման ժամկետը /ըստ վճարման ժամանակացույցի/</w:t>
            </w:r>
          </w:p>
        </w:tc>
      </w:tr>
      <w:tr w:rsidR="004E191A" w14:paraId="7F1ECAC0" w14:textId="77777777" w:rsidTr="00DC360F">
        <w:trPr>
          <w:trHeight w:val="1105"/>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075545B6" w14:textId="77777777" w:rsidR="004E191A" w:rsidRPr="00C45E14" w:rsidRDefault="004E191A">
            <w:pPr>
              <w:rPr>
                <w:rFonts w:ascii="GHEA Grapalat" w:hAnsi="GHEA Grapalat"/>
                <w:sz w:val="18"/>
                <w:szCs w:val="18"/>
                <w:lang w:val="hy-AM"/>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D601621" w14:textId="77777777" w:rsidR="004E191A" w:rsidRPr="00C45E14" w:rsidRDefault="004E191A">
            <w:pPr>
              <w:rPr>
                <w:rFonts w:ascii="GHEA Grapalat" w:hAnsi="GHEA Grapalat"/>
                <w:sz w:val="18"/>
                <w:szCs w:val="18"/>
                <w:lang w:val="hy-AM"/>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1A3DE6FA" w14:textId="77777777" w:rsidR="004E191A" w:rsidRPr="00C45E14" w:rsidRDefault="004E191A">
            <w:pPr>
              <w:rPr>
                <w:rFonts w:ascii="GHEA Grapalat" w:hAnsi="GHEA Grapalat"/>
                <w:sz w:val="18"/>
                <w:szCs w:val="18"/>
                <w:lang w:val="hy-AM"/>
              </w:rPr>
            </w:pPr>
          </w:p>
        </w:tc>
        <w:tc>
          <w:tcPr>
            <w:tcW w:w="1626" w:type="dxa"/>
            <w:tcBorders>
              <w:top w:val="single" w:sz="4" w:space="0" w:color="auto"/>
              <w:left w:val="single" w:sz="4" w:space="0" w:color="auto"/>
              <w:bottom w:val="single" w:sz="4" w:space="0" w:color="auto"/>
              <w:right w:val="single" w:sz="4" w:space="0" w:color="auto"/>
            </w:tcBorders>
            <w:vAlign w:val="center"/>
            <w:hideMark/>
          </w:tcPr>
          <w:p w14:paraId="53D2C961" w14:textId="77777777" w:rsidR="004E191A" w:rsidRDefault="004E191A" w:rsidP="0015595A">
            <w:pPr>
              <w:pStyle w:val="NormalWeb"/>
            </w:pPr>
            <w:r>
              <w:t>ըստ պայմանագրով հաստատված գնման ժամանակացույցի</w:t>
            </w:r>
          </w:p>
        </w:tc>
        <w:tc>
          <w:tcPr>
            <w:tcW w:w="1117" w:type="dxa"/>
            <w:tcBorders>
              <w:top w:val="single" w:sz="4" w:space="0" w:color="auto"/>
              <w:left w:val="single" w:sz="4" w:space="0" w:color="auto"/>
              <w:bottom w:val="single" w:sz="4" w:space="0" w:color="auto"/>
              <w:right w:val="single" w:sz="4" w:space="0" w:color="auto"/>
            </w:tcBorders>
            <w:vAlign w:val="center"/>
            <w:hideMark/>
          </w:tcPr>
          <w:p w14:paraId="58846FCB" w14:textId="77777777" w:rsidR="004E191A" w:rsidRDefault="004E191A" w:rsidP="0015595A">
            <w:pPr>
              <w:pStyle w:val="NormalWeb"/>
            </w:pPr>
            <w:r>
              <w:t>փաստացի</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BC1AB9D" w14:textId="77777777" w:rsidR="004E191A" w:rsidRDefault="004E191A" w:rsidP="0015595A">
            <w:pPr>
              <w:pStyle w:val="NormalWeb"/>
            </w:pPr>
            <w:r>
              <w:t>ըստ պայմանագրով հաստատված գնման ժամանակացույցի</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FE1A350" w14:textId="77777777" w:rsidR="004E191A" w:rsidRDefault="004E191A" w:rsidP="0015595A">
            <w:pPr>
              <w:pStyle w:val="NormalWeb"/>
            </w:pPr>
            <w:r>
              <w:t>փաստացի</w:t>
            </w: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E4328E1" w14:textId="77777777" w:rsidR="004E191A" w:rsidRDefault="004E191A">
            <w:pPr>
              <w:rPr>
                <w:rFonts w:ascii="GHEA Grapalat" w:hAnsi="GHEA Grapalat"/>
                <w:sz w:val="18"/>
                <w:szCs w:val="18"/>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4183FA1C" w14:textId="77777777" w:rsidR="004E191A" w:rsidRDefault="004E191A">
            <w:pPr>
              <w:rPr>
                <w:rFonts w:ascii="GHEA Grapalat" w:hAnsi="GHEA Grapalat"/>
                <w:sz w:val="18"/>
                <w:szCs w:val="18"/>
              </w:rPr>
            </w:pPr>
          </w:p>
        </w:tc>
      </w:tr>
      <w:tr w:rsidR="004E191A" w14:paraId="01A1BE71"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vAlign w:val="center"/>
          </w:tcPr>
          <w:p w14:paraId="5B552BFF" w14:textId="77777777" w:rsidR="004E191A" w:rsidRDefault="004E191A" w:rsidP="0015595A">
            <w:pPr>
              <w:pStyle w:val="NormalWeb"/>
            </w:pPr>
          </w:p>
        </w:tc>
        <w:tc>
          <w:tcPr>
            <w:tcW w:w="1170" w:type="dxa"/>
            <w:tcBorders>
              <w:top w:val="single" w:sz="4" w:space="0" w:color="auto"/>
              <w:left w:val="single" w:sz="4" w:space="0" w:color="auto"/>
              <w:bottom w:val="single" w:sz="4" w:space="0" w:color="auto"/>
              <w:right w:val="single" w:sz="4" w:space="0" w:color="auto"/>
            </w:tcBorders>
            <w:vAlign w:val="center"/>
          </w:tcPr>
          <w:p w14:paraId="6D85C667" w14:textId="77777777" w:rsidR="004E191A" w:rsidRDefault="004E191A" w:rsidP="0015595A">
            <w:pPr>
              <w:pStyle w:val="NormalWeb"/>
            </w:pPr>
          </w:p>
        </w:tc>
        <w:tc>
          <w:tcPr>
            <w:tcW w:w="1350" w:type="dxa"/>
            <w:tcBorders>
              <w:top w:val="single" w:sz="4" w:space="0" w:color="auto"/>
              <w:left w:val="single" w:sz="4" w:space="0" w:color="auto"/>
              <w:bottom w:val="single" w:sz="4" w:space="0" w:color="auto"/>
              <w:right w:val="single" w:sz="4" w:space="0" w:color="auto"/>
            </w:tcBorders>
            <w:vAlign w:val="center"/>
          </w:tcPr>
          <w:p w14:paraId="4019456B" w14:textId="77777777" w:rsidR="004E191A" w:rsidRDefault="004E191A" w:rsidP="0015595A">
            <w:pPr>
              <w:pStyle w:val="NormalWeb"/>
            </w:pPr>
          </w:p>
        </w:tc>
        <w:tc>
          <w:tcPr>
            <w:tcW w:w="1626" w:type="dxa"/>
            <w:tcBorders>
              <w:top w:val="single" w:sz="4" w:space="0" w:color="auto"/>
              <w:left w:val="single" w:sz="4" w:space="0" w:color="auto"/>
              <w:bottom w:val="single" w:sz="4" w:space="0" w:color="auto"/>
              <w:right w:val="single" w:sz="4" w:space="0" w:color="auto"/>
            </w:tcBorders>
            <w:vAlign w:val="center"/>
          </w:tcPr>
          <w:p w14:paraId="2488F835" w14:textId="77777777" w:rsidR="004E191A" w:rsidRDefault="004E191A" w:rsidP="0015595A">
            <w:pPr>
              <w:pStyle w:val="NormalWeb"/>
            </w:pPr>
          </w:p>
        </w:tc>
        <w:tc>
          <w:tcPr>
            <w:tcW w:w="1117" w:type="dxa"/>
            <w:tcBorders>
              <w:top w:val="single" w:sz="4" w:space="0" w:color="auto"/>
              <w:left w:val="single" w:sz="4" w:space="0" w:color="auto"/>
              <w:bottom w:val="single" w:sz="4" w:space="0" w:color="auto"/>
              <w:right w:val="single" w:sz="4" w:space="0" w:color="auto"/>
            </w:tcBorders>
            <w:vAlign w:val="center"/>
          </w:tcPr>
          <w:p w14:paraId="35A6D708" w14:textId="77777777" w:rsidR="004E191A" w:rsidRDefault="004E191A" w:rsidP="0015595A">
            <w:pPr>
              <w:pStyle w:val="NormalWeb"/>
            </w:pPr>
          </w:p>
        </w:tc>
        <w:tc>
          <w:tcPr>
            <w:tcW w:w="1843" w:type="dxa"/>
            <w:tcBorders>
              <w:top w:val="single" w:sz="4" w:space="0" w:color="auto"/>
              <w:left w:val="single" w:sz="4" w:space="0" w:color="auto"/>
              <w:bottom w:val="single" w:sz="4" w:space="0" w:color="auto"/>
              <w:right w:val="single" w:sz="4" w:space="0" w:color="auto"/>
            </w:tcBorders>
            <w:vAlign w:val="center"/>
          </w:tcPr>
          <w:p w14:paraId="5C941636" w14:textId="77777777" w:rsidR="004E191A" w:rsidRDefault="004E191A" w:rsidP="0015595A">
            <w:pPr>
              <w:pStyle w:val="NormalWeb"/>
            </w:pPr>
          </w:p>
        </w:tc>
        <w:tc>
          <w:tcPr>
            <w:tcW w:w="1135" w:type="dxa"/>
            <w:tcBorders>
              <w:top w:val="single" w:sz="4" w:space="0" w:color="auto"/>
              <w:left w:val="single" w:sz="4" w:space="0" w:color="auto"/>
              <w:bottom w:val="single" w:sz="4" w:space="0" w:color="auto"/>
              <w:right w:val="single" w:sz="4" w:space="0" w:color="auto"/>
            </w:tcBorders>
            <w:vAlign w:val="center"/>
          </w:tcPr>
          <w:p w14:paraId="3824FA52" w14:textId="77777777" w:rsidR="004E191A" w:rsidRDefault="004E191A" w:rsidP="0015595A">
            <w:pPr>
              <w:pStyle w:val="NormalWeb"/>
            </w:pPr>
          </w:p>
        </w:tc>
        <w:tc>
          <w:tcPr>
            <w:tcW w:w="1169" w:type="dxa"/>
            <w:tcBorders>
              <w:top w:val="single" w:sz="4" w:space="0" w:color="auto"/>
              <w:left w:val="single" w:sz="4" w:space="0" w:color="auto"/>
              <w:bottom w:val="single" w:sz="4" w:space="0" w:color="auto"/>
              <w:right w:val="single" w:sz="4" w:space="0" w:color="auto"/>
            </w:tcBorders>
            <w:vAlign w:val="center"/>
          </w:tcPr>
          <w:p w14:paraId="7DA3FA6C" w14:textId="77777777" w:rsidR="004E191A" w:rsidRDefault="004E191A" w:rsidP="0015595A">
            <w:pPr>
              <w:pStyle w:val="NormalWeb"/>
            </w:pPr>
          </w:p>
        </w:tc>
        <w:tc>
          <w:tcPr>
            <w:tcW w:w="1570" w:type="dxa"/>
            <w:tcBorders>
              <w:top w:val="single" w:sz="4" w:space="0" w:color="auto"/>
              <w:left w:val="single" w:sz="4" w:space="0" w:color="auto"/>
              <w:bottom w:val="single" w:sz="4" w:space="0" w:color="auto"/>
              <w:right w:val="single" w:sz="4" w:space="0" w:color="auto"/>
            </w:tcBorders>
            <w:vAlign w:val="center"/>
          </w:tcPr>
          <w:p w14:paraId="16CAEAE3" w14:textId="77777777" w:rsidR="004E191A" w:rsidRDefault="004E191A" w:rsidP="0015595A">
            <w:pPr>
              <w:pStyle w:val="NormalWeb"/>
            </w:pPr>
          </w:p>
        </w:tc>
      </w:tr>
      <w:tr w:rsidR="004E191A" w14:paraId="6DF4FDAB"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tcPr>
          <w:p w14:paraId="35139C77" w14:textId="77777777" w:rsidR="004E191A" w:rsidRDefault="004E191A" w:rsidP="0015595A">
            <w:pPr>
              <w:pStyle w:val="NormalWeb"/>
            </w:pPr>
          </w:p>
        </w:tc>
        <w:tc>
          <w:tcPr>
            <w:tcW w:w="1170" w:type="dxa"/>
            <w:tcBorders>
              <w:top w:val="single" w:sz="4" w:space="0" w:color="auto"/>
              <w:left w:val="single" w:sz="4" w:space="0" w:color="auto"/>
              <w:bottom w:val="single" w:sz="4" w:space="0" w:color="auto"/>
              <w:right w:val="single" w:sz="4" w:space="0" w:color="auto"/>
            </w:tcBorders>
          </w:tcPr>
          <w:p w14:paraId="4C664989" w14:textId="77777777" w:rsidR="004E191A" w:rsidRDefault="004E191A" w:rsidP="0015595A">
            <w:pPr>
              <w:pStyle w:val="NormalWeb"/>
            </w:pPr>
          </w:p>
        </w:tc>
        <w:tc>
          <w:tcPr>
            <w:tcW w:w="1350" w:type="dxa"/>
            <w:tcBorders>
              <w:top w:val="single" w:sz="4" w:space="0" w:color="auto"/>
              <w:left w:val="single" w:sz="4" w:space="0" w:color="auto"/>
              <w:bottom w:val="single" w:sz="4" w:space="0" w:color="auto"/>
              <w:right w:val="single" w:sz="4" w:space="0" w:color="auto"/>
            </w:tcBorders>
          </w:tcPr>
          <w:p w14:paraId="0B1FFCFA" w14:textId="77777777" w:rsidR="004E191A" w:rsidRDefault="004E191A" w:rsidP="0015595A">
            <w:pPr>
              <w:pStyle w:val="NormalWeb"/>
            </w:pPr>
          </w:p>
        </w:tc>
        <w:tc>
          <w:tcPr>
            <w:tcW w:w="1626" w:type="dxa"/>
            <w:tcBorders>
              <w:top w:val="single" w:sz="4" w:space="0" w:color="auto"/>
              <w:left w:val="single" w:sz="4" w:space="0" w:color="auto"/>
              <w:bottom w:val="single" w:sz="4" w:space="0" w:color="auto"/>
              <w:right w:val="single" w:sz="4" w:space="0" w:color="auto"/>
            </w:tcBorders>
          </w:tcPr>
          <w:p w14:paraId="6538C9B3" w14:textId="77777777" w:rsidR="004E191A" w:rsidRDefault="004E191A" w:rsidP="0015595A">
            <w:pPr>
              <w:pStyle w:val="NormalWeb"/>
            </w:pPr>
          </w:p>
        </w:tc>
        <w:tc>
          <w:tcPr>
            <w:tcW w:w="1117" w:type="dxa"/>
            <w:tcBorders>
              <w:top w:val="single" w:sz="4" w:space="0" w:color="auto"/>
              <w:left w:val="single" w:sz="4" w:space="0" w:color="auto"/>
              <w:bottom w:val="single" w:sz="4" w:space="0" w:color="auto"/>
              <w:right w:val="single" w:sz="4" w:space="0" w:color="auto"/>
            </w:tcBorders>
          </w:tcPr>
          <w:p w14:paraId="4E9ED1C9" w14:textId="77777777" w:rsidR="004E191A" w:rsidRDefault="004E191A" w:rsidP="0015595A">
            <w:pPr>
              <w:pStyle w:val="NormalWeb"/>
            </w:pPr>
          </w:p>
        </w:tc>
        <w:tc>
          <w:tcPr>
            <w:tcW w:w="1843" w:type="dxa"/>
            <w:tcBorders>
              <w:top w:val="single" w:sz="4" w:space="0" w:color="auto"/>
              <w:left w:val="single" w:sz="4" w:space="0" w:color="auto"/>
              <w:bottom w:val="single" w:sz="4" w:space="0" w:color="auto"/>
              <w:right w:val="single" w:sz="4" w:space="0" w:color="auto"/>
            </w:tcBorders>
          </w:tcPr>
          <w:p w14:paraId="3DE2EC3A" w14:textId="77777777" w:rsidR="004E191A" w:rsidRDefault="004E191A" w:rsidP="0015595A">
            <w:pPr>
              <w:pStyle w:val="NormalWeb"/>
            </w:pPr>
          </w:p>
        </w:tc>
        <w:tc>
          <w:tcPr>
            <w:tcW w:w="1135" w:type="dxa"/>
            <w:tcBorders>
              <w:top w:val="single" w:sz="4" w:space="0" w:color="auto"/>
              <w:left w:val="single" w:sz="4" w:space="0" w:color="auto"/>
              <w:bottom w:val="single" w:sz="4" w:space="0" w:color="auto"/>
              <w:right w:val="single" w:sz="4" w:space="0" w:color="auto"/>
            </w:tcBorders>
          </w:tcPr>
          <w:p w14:paraId="458D4F9A" w14:textId="77777777" w:rsidR="004E191A" w:rsidRDefault="004E191A" w:rsidP="0015595A">
            <w:pPr>
              <w:pStyle w:val="NormalWeb"/>
            </w:pPr>
          </w:p>
        </w:tc>
        <w:tc>
          <w:tcPr>
            <w:tcW w:w="1169" w:type="dxa"/>
            <w:tcBorders>
              <w:top w:val="single" w:sz="4" w:space="0" w:color="auto"/>
              <w:left w:val="single" w:sz="4" w:space="0" w:color="auto"/>
              <w:bottom w:val="single" w:sz="4" w:space="0" w:color="auto"/>
              <w:right w:val="single" w:sz="4" w:space="0" w:color="auto"/>
            </w:tcBorders>
          </w:tcPr>
          <w:p w14:paraId="59339B50" w14:textId="77777777" w:rsidR="004E191A" w:rsidRDefault="004E191A" w:rsidP="0015595A">
            <w:pPr>
              <w:pStyle w:val="NormalWeb"/>
            </w:pPr>
          </w:p>
        </w:tc>
        <w:tc>
          <w:tcPr>
            <w:tcW w:w="1570" w:type="dxa"/>
            <w:tcBorders>
              <w:top w:val="single" w:sz="4" w:space="0" w:color="auto"/>
              <w:left w:val="single" w:sz="4" w:space="0" w:color="auto"/>
              <w:bottom w:val="single" w:sz="4" w:space="0" w:color="auto"/>
              <w:right w:val="single" w:sz="4" w:space="0" w:color="auto"/>
            </w:tcBorders>
          </w:tcPr>
          <w:p w14:paraId="2BDA3A22" w14:textId="77777777" w:rsidR="004E191A" w:rsidRDefault="004E191A" w:rsidP="0015595A">
            <w:pPr>
              <w:pStyle w:val="NormalWeb"/>
            </w:pPr>
          </w:p>
        </w:tc>
      </w:tr>
    </w:tbl>
    <w:p w14:paraId="2AEE07EF" w14:textId="07726728" w:rsidR="004E191A" w:rsidRDefault="004E191A" w:rsidP="004E191A">
      <w:pPr>
        <w:ind w:firstLine="375"/>
        <w:jc w:val="both"/>
        <w:rPr>
          <w:rFonts w:ascii="GHEA Grapalat" w:hAnsi="GHEA Grapalat"/>
          <w:iCs/>
          <w:snapToGrid w:val="0"/>
          <w:sz w:val="21"/>
          <w:szCs w:val="21"/>
          <w:lang w:val="es-ES"/>
        </w:rPr>
      </w:pPr>
      <w:r>
        <w:rPr>
          <w:rFonts w:ascii="Arial" w:hAnsi="Arial" w:cs="Arial"/>
          <w:iCs/>
          <w:sz w:val="21"/>
          <w:szCs w:val="21"/>
          <w:lang w:val="es-ES"/>
        </w:rPr>
        <w:t>  </w:t>
      </w:r>
      <w:r>
        <w:rPr>
          <w:rFonts w:ascii="GHEA Grapalat" w:hAnsi="GHEA Grapalat"/>
          <w:iCs/>
          <w:snapToGrid w:val="0"/>
          <w:sz w:val="21"/>
          <w:szCs w:val="21"/>
          <w:lang w:val="hy-AM"/>
        </w:rPr>
        <w:t xml:space="preserve">Սույն </w:t>
      </w:r>
      <w:proofErr w:type="spellStart"/>
      <w:r>
        <w:rPr>
          <w:rFonts w:ascii="GHEA Grapalat" w:hAnsi="GHEA Grapalat"/>
          <w:iCs/>
          <w:snapToGrid w:val="0"/>
          <w:sz w:val="21"/>
          <w:szCs w:val="21"/>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երկկողմ</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lang w:val="hy-AM"/>
        </w:rPr>
        <w:t>հաստատման համար հիմք հանդիսացած</w:t>
      </w:r>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հաշիվ</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ապրանքագիրը</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rPr>
        <w:t>և</w:t>
      </w:r>
      <w:r>
        <w:rPr>
          <w:rFonts w:ascii="GHEA Grapalat" w:hAnsi="GHEA Grapalat"/>
          <w:iCs/>
          <w:snapToGrid w:val="0"/>
          <w:sz w:val="21"/>
          <w:szCs w:val="21"/>
          <w:lang w:val="es-ES"/>
        </w:rPr>
        <w:t xml:space="preserve"> </w:t>
      </w:r>
      <w:r>
        <w:rPr>
          <w:rFonts w:ascii="GHEA Grapalat" w:hAnsi="GHEA Grapalat"/>
          <w:iCs/>
          <w:snapToGrid w:val="0"/>
          <w:sz w:val="21"/>
          <w:szCs w:val="21"/>
          <w:lang w:val="hy-AM"/>
        </w:rPr>
        <w:t xml:space="preserve">դրական </w:t>
      </w:r>
      <w:proofErr w:type="spellStart"/>
      <w:r>
        <w:rPr>
          <w:rFonts w:ascii="GHEA Grapalat" w:hAnsi="GHEA Grapalat"/>
          <w:sz w:val="21"/>
          <w:szCs w:val="21"/>
          <w:lang w:val="es-ES"/>
        </w:rPr>
        <w:t>եզրակացությունը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հանդիսանում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սույն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բաղկացուցիչ</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մասը</w:t>
      </w:r>
      <w:proofErr w:type="spellEnd"/>
      <w:r>
        <w:rPr>
          <w:rFonts w:ascii="GHEA Grapalat" w:hAnsi="GHEA Grapalat"/>
          <w:iCs/>
          <w:snapToGrid w:val="0"/>
          <w:sz w:val="21"/>
          <w:szCs w:val="21"/>
          <w:lang w:val="es-ES"/>
        </w:rPr>
        <w:t xml:space="preserve"> և </w:t>
      </w:r>
      <w:proofErr w:type="spellStart"/>
      <w:r>
        <w:rPr>
          <w:rFonts w:ascii="GHEA Grapalat" w:hAnsi="GHEA Grapalat"/>
          <w:iCs/>
          <w:snapToGrid w:val="0"/>
          <w:sz w:val="21"/>
          <w:szCs w:val="21"/>
          <w:lang w:val="es-ES"/>
        </w:rPr>
        <w:t>կցվում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w:t>
      </w:r>
    </w:p>
    <w:p w14:paraId="08B336CA" w14:textId="77777777" w:rsidR="004E191A" w:rsidRDefault="004E191A" w:rsidP="004E191A">
      <w:pPr>
        <w:ind w:firstLine="375"/>
        <w:jc w:val="both"/>
        <w:rPr>
          <w:rFonts w:ascii="GHEA Grapalat" w:hAnsi="GHEA Grapalat"/>
          <w:iCs/>
          <w:snapToGrid w:val="0"/>
          <w:sz w:val="21"/>
          <w:szCs w:val="21"/>
          <w:lang w:val="es-ES"/>
        </w:rPr>
      </w:pPr>
    </w:p>
    <w:p w14:paraId="5E49AA7D" w14:textId="77777777" w:rsidR="004E191A" w:rsidRDefault="004E191A" w:rsidP="004E191A">
      <w:pPr>
        <w:ind w:firstLine="375"/>
        <w:jc w:val="both"/>
        <w:rPr>
          <w:rFonts w:ascii="GHEA Grapalat" w:hAnsi="GHEA Grapalat"/>
          <w:iCs/>
          <w:snapToGrid w:val="0"/>
          <w:sz w:val="2"/>
          <w:szCs w:val="21"/>
          <w:lang w:val="es-ES"/>
        </w:rPr>
      </w:pPr>
    </w:p>
    <w:p w14:paraId="4B1E65B6" w14:textId="77777777" w:rsidR="004E191A" w:rsidRDefault="004E191A" w:rsidP="004E191A">
      <w:pPr>
        <w:ind w:firstLine="375"/>
        <w:rPr>
          <w:rFonts w:ascii="GHEA Grapalat" w:hAnsi="GHEA Grapalat"/>
          <w:iCs/>
          <w:snapToGrid w:val="0"/>
          <w:sz w:val="2"/>
          <w:szCs w:val="21"/>
          <w:lang w:val="es-ES"/>
        </w:rPr>
      </w:pPr>
      <w:r>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4E191A" w14:paraId="683766FB" w14:textId="77777777" w:rsidTr="004E191A">
        <w:trPr>
          <w:trHeight w:val="266"/>
          <w:tblCellSpacing w:w="7" w:type="dxa"/>
          <w:jc w:val="center"/>
        </w:trPr>
        <w:tc>
          <w:tcPr>
            <w:tcW w:w="0" w:type="auto"/>
            <w:vAlign w:val="center"/>
            <w:hideMark/>
          </w:tcPr>
          <w:p w14:paraId="6830CAF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հանձնեց</w:t>
            </w:r>
            <w:proofErr w:type="spellEnd"/>
            <w:r>
              <w:rPr>
                <w:rFonts w:ascii="GHEA Grapalat" w:hAnsi="GHEA Grapalat"/>
                <w:iCs/>
                <w:sz w:val="21"/>
                <w:szCs w:val="21"/>
              </w:rPr>
              <w:t xml:space="preserve"> </w:t>
            </w:r>
          </w:p>
        </w:tc>
        <w:tc>
          <w:tcPr>
            <w:tcW w:w="0" w:type="auto"/>
            <w:vAlign w:val="center"/>
            <w:hideMark/>
          </w:tcPr>
          <w:p w14:paraId="32E7230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ընդունեց</w:t>
            </w:r>
            <w:proofErr w:type="spellEnd"/>
          </w:p>
        </w:tc>
      </w:tr>
      <w:tr w:rsidR="004E191A" w14:paraId="3906E2A8" w14:textId="77777777" w:rsidTr="004E191A">
        <w:trPr>
          <w:trHeight w:val="473"/>
          <w:tblCellSpacing w:w="7" w:type="dxa"/>
          <w:jc w:val="center"/>
        </w:trPr>
        <w:tc>
          <w:tcPr>
            <w:tcW w:w="0" w:type="auto"/>
            <w:vAlign w:val="center"/>
            <w:hideMark/>
          </w:tcPr>
          <w:p w14:paraId="3076A82A"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531E2C3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c>
          <w:tcPr>
            <w:tcW w:w="0" w:type="auto"/>
            <w:vAlign w:val="center"/>
            <w:hideMark/>
          </w:tcPr>
          <w:p w14:paraId="47926B4E"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572B73D0"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r>
      <w:tr w:rsidR="004E191A" w14:paraId="3A687393" w14:textId="77777777" w:rsidTr="004E191A">
        <w:trPr>
          <w:trHeight w:val="503"/>
          <w:tblCellSpacing w:w="7" w:type="dxa"/>
          <w:jc w:val="center"/>
        </w:trPr>
        <w:tc>
          <w:tcPr>
            <w:tcW w:w="0" w:type="auto"/>
            <w:vAlign w:val="center"/>
            <w:hideMark/>
          </w:tcPr>
          <w:p w14:paraId="583216AE"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149CEE46"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c>
          <w:tcPr>
            <w:tcW w:w="0" w:type="auto"/>
            <w:vAlign w:val="center"/>
            <w:hideMark/>
          </w:tcPr>
          <w:p w14:paraId="636DBDD5"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04187C6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անուն</w:t>
            </w:r>
          </w:p>
        </w:tc>
      </w:tr>
      <w:tr w:rsidR="004E191A" w14:paraId="545DD328" w14:textId="77777777" w:rsidTr="004E191A">
        <w:trPr>
          <w:trHeight w:val="281"/>
          <w:tblCellSpacing w:w="7" w:type="dxa"/>
          <w:jc w:val="center"/>
        </w:trPr>
        <w:tc>
          <w:tcPr>
            <w:tcW w:w="0" w:type="auto"/>
            <w:vAlign w:val="center"/>
            <w:hideMark/>
          </w:tcPr>
          <w:p w14:paraId="54269C2D" w14:textId="77777777" w:rsidR="004E191A" w:rsidRDefault="004E191A">
            <w:pPr>
              <w:rPr>
                <w:rFonts w:ascii="GHEA Grapalat" w:hAnsi="GHEA Grapalat"/>
                <w:iCs/>
                <w:sz w:val="21"/>
                <w:szCs w:val="21"/>
              </w:rPr>
            </w:pPr>
            <w:r>
              <w:rPr>
                <w:rFonts w:ascii="GHEA Grapalat" w:hAnsi="GHEA Grapalat"/>
                <w:iCs/>
                <w:sz w:val="21"/>
                <w:szCs w:val="21"/>
              </w:rPr>
              <w:t xml:space="preserve">                              Կ.Տ.</w:t>
            </w:r>
            <w:r>
              <w:rPr>
                <w:rFonts w:ascii="Arial" w:hAnsi="Arial" w:cs="Arial"/>
                <w:iCs/>
                <w:sz w:val="21"/>
                <w:szCs w:val="21"/>
              </w:rPr>
              <w:t xml:space="preserve">                                                                                 </w:t>
            </w:r>
          </w:p>
        </w:tc>
        <w:tc>
          <w:tcPr>
            <w:tcW w:w="0" w:type="auto"/>
            <w:vAlign w:val="center"/>
            <w:hideMark/>
          </w:tcPr>
          <w:p w14:paraId="68425904" w14:textId="77777777" w:rsidR="004E191A" w:rsidRDefault="004E191A">
            <w:pPr>
              <w:rPr>
                <w:rFonts w:ascii="GHEA Grapalat" w:hAnsi="GHEA Grapalat"/>
                <w:iCs/>
                <w:sz w:val="21"/>
                <w:szCs w:val="21"/>
              </w:rPr>
            </w:pPr>
            <w:r>
              <w:rPr>
                <w:rFonts w:ascii="Arial" w:hAnsi="Arial" w:cs="Arial"/>
                <w:iCs/>
                <w:sz w:val="21"/>
                <w:szCs w:val="21"/>
              </w:rPr>
              <w:t xml:space="preserve">                                     </w:t>
            </w:r>
            <w:r>
              <w:rPr>
                <w:rFonts w:ascii="GHEA Grapalat" w:hAnsi="GHEA Grapalat"/>
                <w:iCs/>
                <w:sz w:val="21"/>
                <w:szCs w:val="21"/>
              </w:rPr>
              <w:t>Կ.Տ.</w:t>
            </w:r>
          </w:p>
        </w:tc>
      </w:tr>
    </w:tbl>
    <w:p w14:paraId="2E7A842B" w14:textId="77777777" w:rsidR="004E191A" w:rsidRDefault="004E191A" w:rsidP="004E191A">
      <w:pPr>
        <w:ind w:left="-142" w:firstLine="142"/>
        <w:jc w:val="center"/>
        <w:rPr>
          <w:rFonts w:ascii="GHEA Grapalat" w:hAnsi="GHEA Grapalat" w:cs="Sylfaen"/>
          <w:b/>
        </w:rPr>
      </w:pPr>
    </w:p>
    <w:p w14:paraId="2D2D28E8" w14:textId="77777777" w:rsidR="004E191A" w:rsidRDefault="004E191A" w:rsidP="004E191A">
      <w:pPr>
        <w:ind w:left="-142" w:firstLine="142"/>
        <w:jc w:val="center"/>
        <w:rPr>
          <w:rFonts w:ascii="GHEA Grapalat" w:hAnsi="GHEA Grapalat" w:cs="Sylfaen"/>
          <w:b/>
        </w:rPr>
      </w:pPr>
    </w:p>
    <w:p w14:paraId="072B5BE0" w14:textId="0E264BA2"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lastRenderedPageBreak/>
        <w:t>Հավելված 4.1</w:t>
      </w:r>
    </w:p>
    <w:p w14:paraId="25705DF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pt-BR"/>
        </w:rPr>
        <w:t xml:space="preserve">«           »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62D1B26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21B62C48" w14:textId="77777777" w:rsidR="004E191A" w:rsidRDefault="004E191A" w:rsidP="004E191A">
      <w:pPr>
        <w:tabs>
          <w:tab w:val="left" w:pos="360"/>
          <w:tab w:val="left" w:pos="540"/>
        </w:tabs>
        <w:jc w:val="center"/>
        <w:rPr>
          <w:rFonts w:ascii="Sylfaen" w:hAnsi="Sylfaen" w:cs="Sylfaen"/>
          <w:b/>
          <w:bCs/>
          <w:sz w:val="20"/>
          <w:szCs w:val="20"/>
          <w:lang w:val="pt-BR"/>
        </w:rPr>
      </w:pPr>
    </w:p>
    <w:p w14:paraId="64CD7A3B" w14:textId="77777777" w:rsidR="004E191A" w:rsidRDefault="004E191A" w:rsidP="004E191A">
      <w:pPr>
        <w:tabs>
          <w:tab w:val="left" w:pos="360"/>
          <w:tab w:val="left" w:pos="540"/>
        </w:tabs>
        <w:jc w:val="center"/>
        <w:rPr>
          <w:rFonts w:ascii="Sylfaen" w:hAnsi="Sylfaen" w:cs="Sylfaen"/>
          <w:b/>
          <w:bCs/>
          <w:lang w:val="pt-BR"/>
        </w:rPr>
      </w:pPr>
    </w:p>
    <w:p w14:paraId="39D70C7D" w14:textId="77777777" w:rsidR="004E191A" w:rsidRDefault="004E191A" w:rsidP="004E191A">
      <w:pPr>
        <w:tabs>
          <w:tab w:val="left" w:pos="360"/>
          <w:tab w:val="left" w:pos="540"/>
        </w:tabs>
        <w:rPr>
          <w:rFonts w:ascii="GHEA Grapalat" w:hAnsi="GHEA Grapalat" w:cs="Sylfaen"/>
          <w:sz w:val="22"/>
          <w:szCs w:val="22"/>
          <w:lang w:val="pt-BR"/>
        </w:rPr>
      </w:pPr>
    </w:p>
    <w:p w14:paraId="0A06F633" w14:textId="77777777" w:rsidR="004E191A" w:rsidRDefault="004E191A" w:rsidP="004E191A">
      <w:pPr>
        <w:tabs>
          <w:tab w:val="left" w:pos="2250"/>
        </w:tabs>
        <w:spacing w:line="276" w:lineRule="auto"/>
        <w:jc w:val="center"/>
        <w:rPr>
          <w:rFonts w:ascii="GHEA Grapalat" w:hAnsi="GHEA Grapalat" w:cs="Sylfaen"/>
          <w:bCs/>
          <w:sz w:val="18"/>
          <w:szCs w:val="18"/>
          <w:lang w:val="pt-BR"/>
        </w:rPr>
      </w:pPr>
      <w:proofErr w:type="gramStart"/>
      <w:r>
        <w:rPr>
          <w:rFonts w:ascii="GHEA Grapalat" w:hAnsi="GHEA Grapalat" w:cs="Sylfaen"/>
          <w:bCs/>
          <w:sz w:val="18"/>
          <w:szCs w:val="18"/>
        </w:rPr>
        <w:t>ԱԿՏ</w:t>
      </w:r>
      <w:r>
        <w:rPr>
          <w:rFonts w:ascii="GHEA Grapalat" w:hAnsi="GHEA Grapalat" w:cs="Sylfaen"/>
          <w:bCs/>
          <w:sz w:val="18"/>
          <w:szCs w:val="18"/>
          <w:lang w:val="pt-BR"/>
        </w:rPr>
        <w:t xml:space="preserve">  N</w:t>
      </w:r>
      <w:proofErr w:type="gramEnd"/>
      <w:r>
        <w:rPr>
          <w:rFonts w:ascii="GHEA Grapalat" w:hAnsi="GHEA Grapalat" w:cs="Sylfaen"/>
          <w:bCs/>
          <w:sz w:val="18"/>
          <w:szCs w:val="18"/>
          <w:lang w:val="pt-BR"/>
        </w:rPr>
        <w:t xml:space="preserve">    </w:t>
      </w:r>
    </w:p>
    <w:p w14:paraId="481FAD63" w14:textId="77777777" w:rsidR="004E191A" w:rsidRDefault="004E191A" w:rsidP="004E191A">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Pr>
          <w:rFonts w:ascii="GHEA Grapalat" w:hAnsi="GHEA Grapalat" w:cs="Sylfaen"/>
          <w:bCs/>
          <w:sz w:val="18"/>
          <w:szCs w:val="18"/>
        </w:rPr>
        <w:t>պայմանագրի</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արդյունքը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Պատվիրատուին</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հանձնելու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փաստը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ֆիքսելու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վերաբերյալ</w:t>
      </w:r>
      <w:proofErr w:type="spellEnd"/>
      <w:r>
        <w:rPr>
          <w:rFonts w:ascii="GHEA Grapalat" w:hAnsi="GHEA Grapalat" w:cs="Sylfaen"/>
          <w:bCs/>
          <w:sz w:val="18"/>
          <w:szCs w:val="18"/>
          <w:lang w:val="pt-BR"/>
        </w:rPr>
        <w:t xml:space="preserve">                                                                                                                               </w:t>
      </w:r>
    </w:p>
    <w:p w14:paraId="024B84E9" w14:textId="77777777" w:rsidR="004E191A" w:rsidRDefault="004E191A" w:rsidP="004E191A">
      <w:pPr>
        <w:tabs>
          <w:tab w:val="left" w:pos="360"/>
          <w:tab w:val="left" w:pos="540"/>
        </w:tabs>
        <w:rPr>
          <w:rFonts w:ascii="GHEA Grapalat" w:hAnsi="GHEA Grapalat" w:cs="Sylfaen"/>
          <w:sz w:val="22"/>
          <w:szCs w:val="22"/>
          <w:lang w:val="pt-BR"/>
        </w:rPr>
      </w:pPr>
    </w:p>
    <w:p w14:paraId="26369F3C" w14:textId="77777777" w:rsidR="004E191A" w:rsidRDefault="004E191A" w:rsidP="004E191A">
      <w:pPr>
        <w:tabs>
          <w:tab w:val="left" w:pos="360"/>
          <w:tab w:val="left" w:pos="540"/>
        </w:tabs>
        <w:rPr>
          <w:rFonts w:ascii="GHEA Grapalat" w:hAnsi="GHEA Grapalat" w:cs="Sylfaen"/>
          <w:sz w:val="22"/>
          <w:szCs w:val="22"/>
          <w:lang w:val="pt-BR"/>
        </w:rPr>
      </w:pPr>
    </w:p>
    <w:p w14:paraId="18878A4E" w14:textId="77777777" w:rsidR="004E191A" w:rsidRDefault="004E191A" w:rsidP="004E191A">
      <w:pPr>
        <w:tabs>
          <w:tab w:val="left" w:pos="360"/>
          <w:tab w:val="left" w:pos="540"/>
        </w:tabs>
        <w:ind w:left="-540" w:firstLine="180"/>
        <w:jc w:val="both"/>
        <w:rPr>
          <w:rFonts w:ascii="GHEA Grapalat" w:hAnsi="GHEA Grapalat" w:cs="Sylfaen"/>
          <w:sz w:val="20"/>
          <w:szCs w:val="20"/>
          <w:lang w:val="pt-BR"/>
        </w:rPr>
      </w:pPr>
      <w:r>
        <w:rPr>
          <w:rFonts w:ascii="GHEA Grapalat" w:hAnsi="GHEA Grapalat" w:cs="Sylfaen"/>
          <w:lang w:val="pt-BR"/>
        </w:rPr>
        <w:tab/>
      </w:r>
      <w:r>
        <w:rPr>
          <w:rFonts w:ascii="GHEA Grapalat" w:hAnsi="GHEA Grapalat" w:cs="Sylfaen"/>
          <w:sz w:val="20"/>
          <w:szCs w:val="20"/>
          <w:lang w:val="hy-AM"/>
        </w:rPr>
        <w:t xml:space="preserve">Սույնով </w:t>
      </w:r>
      <w:proofErr w:type="spellStart"/>
      <w:r>
        <w:rPr>
          <w:rFonts w:ascii="GHEA Grapalat" w:hAnsi="GHEA Grapalat" w:cs="Sylfaen"/>
          <w:sz w:val="20"/>
          <w:szCs w:val="20"/>
        </w:rPr>
        <w:t>արձանագրվում</w:t>
      </w:r>
      <w:proofErr w:type="spellEnd"/>
      <w:r>
        <w:rPr>
          <w:rFonts w:ascii="GHEA Grapalat" w:hAnsi="GHEA Grapalat" w:cs="Sylfaen"/>
          <w:sz w:val="20"/>
          <w:szCs w:val="20"/>
          <w:lang w:val="pt-BR"/>
        </w:rPr>
        <w:t xml:space="preserve"> </w:t>
      </w:r>
      <w:r>
        <w:rPr>
          <w:rFonts w:ascii="GHEA Grapalat" w:hAnsi="GHEA Grapalat" w:cs="Sylfaen"/>
          <w:sz w:val="20"/>
          <w:szCs w:val="20"/>
        </w:rPr>
        <w:t>է</w:t>
      </w:r>
      <w:r>
        <w:rPr>
          <w:rFonts w:ascii="GHEA Grapalat" w:hAnsi="GHEA Grapalat" w:cs="Sylfaen"/>
          <w:sz w:val="20"/>
          <w:szCs w:val="20"/>
          <w:lang w:val="hy-AM"/>
        </w:rPr>
        <w:t>, որ</w:t>
      </w:r>
      <w:r>
        <w:rPr>
          <w:rFonts w:ascii="GHEA Grapalat" w:hAnsi="GHEA Grapalat" w:cs="Sylfaen"/>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r>
        <w:rPr>
          <w:rFonts w:ascii="GHEA Grapalat" w:hAnsi="GHEA Grapalat" w:cs="Sylfaen"/>
          <w:lang w:val="pt-BR"/>
        </w:rPr>
        <w:t xml:space="preserve"> </w:t>
      </w:r>
      <w:r>
        <w:rPr>
          <w:rFonts w:ascii="GHEA Grapalat" w:hAnsi="GHEA Grapalat" w:cs="Sylfaen"/>
          <w:sz w:val="20"/>
          <w:szCs w:val="20"/>
          <w:lang w:val="pt-BR"/>
        </w:rPr>
        <w:t>(</w:t>
      </w:r>
      <w:proofErr w:type="spellStart"/>
      <w:r>
        <w:rPr>
          <w:rFonts w:ascii="GHEA Grapalat" w:hAnsi="GHEA Grapalat" w:cs="Sylfaen"/>
          <w:sz w:val="20"/>
          <w:szCs w:val="20"/>
        </w:rPr>
        <w:t>այսուհետ</w:t>
      </w:r>
      <w:proofErr w:type="spellEnd"/>
      <w:r>
        <w:rPr>
          <w:rFonts w:ascii="GHEA Grapalat" w:hAnsi="GHEA Grapalat" w:cs="Sylfaen"/>
          <w:sz w:val="20"/>
          <w:szCs w:val="20"/>
          <w:lang w:val="pt-BR"/>
        </w:rPr>
        <w:t xml:space="preserve">` </w:t>
      </w:r>
      <w:proofErr w:type="spellStart"/>
      <w:r>
        <w:rPr>
          <w:rFonts w:ascii="GHEA Grapalat" w:hAnsi="GHEA Grapalat" w:cs="Sylfaen"/>
          <w:sz w:val="20"/>
          <w:szCs w:val="20"/>
        </w:rPr>
        <w:t>Պատվիրատու</w:t>
      </w:r>
      <w:proofErr w:type="spellEnd"/>
      <w:r>
        <w:rPr>
          <w:rFonts w:ascii="GHEA Grapalat" w:hAnsi="GHEA Grapalat" w:cs="Sylfaen"/>
          <w:sz w:val="20"/>
          <w:szCs w:val="20"/>
          <w:lang w:val="pt-BR"/>
        </w:rPr>
        <w:t xml:space="preserve">)   </w:t>
      </w:r>
      <w:r>
        <w:rPr>
          <w:rFonts w:ascii="GHEA Grapalat" w:hAnsi="GHEA Grapalat" w:cs="Sylfaen"/>
          <w:sz w:val="20"/>
          <w:szCs w:val="20"/>
        </w:rPr>
        <w:t>և</w:t>
      </w:r>
      <w:r>
        <w:rPr>
          <w:rFonts w:ascii="GHEA Grapalat" w:hAnsi="GHEA Grapalat" w:cs="Sylfaen"/>
          <w:sz w:val="20"/>
          <w:szCs w:val="20"/>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p>
    <w:p w14:paraId="22D1A416" w14:textId="77777777" w:rsidR="004E191A" w:rsidRDefault="004E191A" w:rsidP="004E191A">
      <w:pPr>
        <w:tabs>
          <w:tab w:val="left" w:pos="360"/>
          <w:tab w:val="left" w:pos="540"/>
        </w:tabs>
        <w:ind w:right="-360"/>
        <w:jc w:val="both"/>
        <w:rPr>
          <w:rFonts w:ascii="GHEA Grapalat" w:hAnsi="GHEA Grapalat" w:cs="Sylfaen"/>
          <w:sz w:val="12"/>
          <w:szCs w:val="12"/>
          <w:lang w:val="pt-BR"/>
        </w:rPr>
      </w:pPr>
      <w:r>
        <w:rPr>
          <w:rFonts w:ascii="GHEA Grapalat" w:hAnsi="GHEA Grapalat" w:cs="Sylfaen"/>
          <w:lang w:val="pt-BR"/>
        </w:rPr>
        <w:t xml:space="preserve">                                           </w:t>
      </w:r>
      <w:proofErr w:type="spellStart"/>
      <w:r>
        <w:rPr>
          <w:rFonts w:ascii="GHEA Grapalat" w:hAnsi="GHEA Grapalat" w:cs="Sylfaen"/>
          <w:sz w:val="12"/>
          <w:szCs w:val="12"/>
        </w:rPr>
        <w:t>Պատվիրատուի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Կապալառուի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p>
    <w:p w14:paraId="5F9099FC"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szCs w:val="20"/>
          <w:lang w:val="hy-AM"/>
        </w:rPr>
        <w:t>(այսուհետ` Կ</w:t>
      </w:r>
      <w:proofErr w:type="spellStart"/>
      <w:r>
        <w:rPr>
          <w:rFonts w:ascii="GHEA Grapalat" w:hAnsi="GHEA Grapalat" w:cs="Sylfaen"/>
          <w:sz w:val="20"/>
          <w:szCs w:val="20"/>
        </w:rPr>
        <w:t>ապալառու</w:t>
      </w:r>
      <w:proofErr w:type="spellEnd"/>
      <w:r>
        <w:rPr>
          <w:rFonts w:ascii="GHEA Grapalat" w:hAnsi="GHEA Grapalat" w:cs="Sylfaen"/>
          <w:sz w:val="20"/>
          <w:szCs w:val="20"/>
          <w:lang w:val="hy-AM"/>
        </w:rPr>
        <w:t>)</w:t>
      </w:r>
      <w:r>
        <w:rPr>
          <w:rFonts w:ascii="GHEA Grapalat" w:hAnsi="GHEA Grapalat" w:cs="Sylfaen"/>
          <w:sz w:val="20"/>
          <w:szCs w:val="20"/>
          <w:lang w:val="pt-BR"/>
        </w:rPr>
        <w:t xml:space="preserve"> </w:t>
      </w:r>
      <w:proofErr w:type="spellStart"/>
      <w:r>
        <w:rPr>
          <w:rFonts w:ascii="GHEA Grapalat" w:hAnsi="GHEA Grapalat" w:cs="Sylfaen"/>
          <w:sz w:val="20"/>
          <w:szCs w:val="20"/>
        </w:rPr>
        <w:t>միջև</w:t>
      </w:r>
      <w:proofErr w:type="spellEnd"/>
      <w:r>
        <w:rPr>
          <w:rFonts w:ascii="GHEA Grapalat" w:hAnsi="GHEA Grapalat" w:cs="Sylfaen"/>
          <w:lang w:val="pt-BR"/>
        </w:rPr>
        <w:t xml:space="preserve"> </w:t>
      </w:r>
      <w:r>
        <w:rPr>
          <w:rFonts w:ascii="GHEA Grapalat" w:hAnsi="GHEA Grapalat" w:cs="Sylfaen"/>
          <w:sz w:val="20"/>
          <w:lang w:val="pt-BR"/>
        </w:rPr>
        <w:t xml:space="preserve">20     </w:t>
      </w:r>
      <w:r>
        <w:rPr>
          <w:rFonts w:ascii="GHEA Grapalat" w:hAnsi="GHEA Grapalat" w:cs="Sylfaen"/>
          <w:sz w:val="20"/>
        </w:rPr>
        <w:t>թ</w:t>
      </w:r>
      <w:r>
        <w:rPr>
          <w:rFonts w:ascii="GHEA Grapalat" w:hAnsi="GHEA Grapalat" w:cs="Sylfaen"/>
          <w:sz w:val="20"/>
          <w:lang w:val="pt-BR"/>
        </w:rPr>
        <w:t xml:space="preserve">. </w:t>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49704904"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12"/>
          <w:szCs w:val="16"/>
          <w:lang w:val="hy-AM"/>
        </w:rPr>
        <w:t xml:space="preserve">                                                                                                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p>
    <w:p w14:paraId="73ADEA94" w14:textId="77777777" w:rsidR="004E191A" w:rsidRDefault="004E191A" w:rsidP="004E191A">
      <w:pPr>
        <w:tabs>
          <w:tab w:val="left" w:pos="360"/>
          <w:tab w:val="left" w:pos="540"/>
        </w:tabs>
        <w:spacing w:line="360" w:lineRule="auto"/>
        <w:jc w:val="both"/>
        <w:rPr>
          <w:rFonts w:ascii="GHEA Grapalat" w:hAnsi="GHEA Grapalat" w:cs="Sylfaen"/>
          <w:lang w:val="hy-AM"/>
        </w:rPr>
      </w:pPr>
      <w:r>
        <w:rPr>
          <w:rFonts w:ascii="GHEA Grapalat" w:hAnsi="GHEA Grapalat" w:cs="Sylfaen"/>
          <w:sz w:val="20"/>
          <w:szCs w:val="20"/>
          <w:lang w:val="hy-AM"/>
        </w:rPr>
        <w:t>գնման պայմանագրի շրջանակներում Կապալառուն</w:t>
      </w:r>
      <w:r>
        <w:rPr>
          <w:rFonts w:ascii="GHEA Grapalat" w:hAnsi="GHEA Grapalat" w:cs="Sylfaen"/>
          <w:lang w:val="hy-AM"/>
        </w:rPr>
        <w:t xml:space="preserve">  </w:t>
      </w:r>
      <w:r>
        <w:rPr>
          <w:rFonts w:ascii="GHEA Grapalat" w:hAnsi="GHEA Grapalat" w:cs="Sylfaen"/>
          <w:sz w:val="20"/>
          <w:lang w:val="hy-AM"/>
        </w:rPr>
        <w:t xml:space="preserve">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 xml:space="preserve">-ին </w:t>
      </w:r>
      <w:r>
        <w:rPr>
          <w:rFonts w:ascii="GHEA Grapalat" w:hAnsi="GHEA Grapalat" w:cs="Sylfaen"/>
          <w:sz w:val="20"/>
          <w:szCs w:val="20"/>
          <w:lang w:val="hy-AM"/>
        </w:rPr>
        <w:t>հանձնման-ընդունման նպատակով Պատվիրատուին հանձնեց ստորև նշված աշխատանքները.</w:t>
      </w:r>
    </w:p>
    <w:p w14:paraId="720D1E95" w14:textId="77777777" w:rsidR="004E191A" w:rsidRDefault="004E191A" w:rsidP="004E191A">
      <w:pPr>
        <w:tabs>
          <w:tab w:val="left" w:pos="360"/>
          <w:tab w:val="left" w:pos="540"/>
        </w:tabs>
        <w:ind w:left="-540" w:firstLine="180"/>
        <w:jc w:val="both"/>
        <w:rPr>
          <w:rFonts w:ascii="GHEA Grapalat" w:hAnsi="GHEA Grapalat" w:cs="Sylfaen"/>
          <w:lang w:val="hy-AM"/>
        </w:rPr>
      </w:pPr>
      <w:r>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E191A" w14:paraId="50D437E7" w14:textId="77777777" w:rsidTr="004E191A">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7C5B2CD7" w14:textId="77777777" w:rsidR="004E191A" w:rsidRDefault="004E191A">
            <w:pPr>
              <w:jc w:val="center"/>
              <w:rPr>
                <w:rFonts w:ascii="GHEA Grapalat" w:hAnsi="GHEA Grapalat" w:cs="Sylfaen"/>
                <w:bCs/>
                <w:sz w:val="18"/>
                <w:szCs w:val="18"/>
                <w:lang w:val="ru-RU" w:eastAsia="ru-RU"/>
              </w:rPr>
            </w:pPr>
            <w:proofErr w:type="spellStart"/>
            <w:r>
              <w:rPr>
                <w:rFonts w:ascii="GHEA Grapalat" w:hAnsi="GHEA Grapalat" w:cs="Sylfaen"/>
                <w:sz w:val="18"/>
                <w:szCs w:val="18"/>
              </w:rPr>
              <w:t>Աշխատանքի</w:t>
            </w:r>
            <w:proofErr w:type="spellEnd"/>
          </w:p>
        </w:tc>
      </w:tr>
      <w:tr w:rsidR="004E191A" w14:paraId="59793DD9"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7871863C"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3637AC86"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չափման</w:t>
            </w:r>
            <w:proofErr w:type="spellEnd"/>
            <w:r>
              <w:rPr>
                <w:rFonts w:ascii="GHEA Grapalat" w:hAnsi="GHEA Grapalat" w:cs="Sylfaen"/>
                <w:sz w:val="18"/>
                <w:szCs w:val="18"/>
              </w:rPr>
              <w:t xml:space="preserve"> </w:t>
            </w:r>
            <w:proofErr w:type="spellStart"/>
            <w:r>
              <w:rPr>
                <w:rFonts w:ascii="GHEA Grapalat" w:hAnsi="GHEA Grapalat" w:cs="Sylfaen"/>
                <w:sz w:val="18"/>
                <w:szCs w:val="18"/>
              </w:rPr>
              <w:t>միավորը</w:t>
            </w:r>
            <w:proofErr w:type="spellEnd"/>
            <w:r>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10E26CEB"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քանակը</w:t>
            </w:r>
            <w:proofErr w:type="spellEnd"/>
            <w:r>
              <w:rPr>
                <w:rFonts w:ascii="GHEA Grapalat" w:hAnsi="GHEA Grapalat"/>
                <w:sz w:val="18"/>
                <w:szCs w:val="18"/>
              </w:rPr>
              <w:t xml:space="preserve"> (</w:t>
            </w:r>
            <w:proofErr w:type="spellStart"/>
            <w:r>
              <w:rPr>
                <w:rFonts w:ascii="GHEA Grapalat" w:hAnsi="GHEA Grapalat" w:cs="Sylfaen"/>
                <w:sz w:val="18"/>
                <w:szCs w:val="18"/>
              </w:rPr>
              <w:t>փաստացի</w:t>
            </w:r>
            <w:proofErr w:type="spellEnd"/>
            <w:r>
              <w:rPr>
                <w:rFonts w:ascii="GHEA Grapalat" w:hAnsi="GHEA Grapalat"/>
                <w:sz w:val="18"/>
                <w:szCs w:val="18"/>
              </w:rPr>
              <w:t>)</w:t>
            </w:r>
          </w:p>
        </w:tc>
      </w:tr>
      <w:tr w:rsidR="004E191A" w14:paraId="7D609B36"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1B469CCE"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EFA3EAF"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143B416" w14:textId="77777777" w:rsidR="004E191A" w:rsidRDefault="004E191A">
            <w:pPr>
              <w:rPr>
                <w:rFonts w:ascii="GHEA Grapalat" w:hAnsi="GHEA Grapalat" w:cs="Sylfaen"/>
                <w:sz w:val="18"/>
                <w:szCs w:val="18"/>
                <w:lang w:val="ru-RU" w:eastAsia="ru-RU"/>
              </w:rPr>
            </w:pPr>
          </w:p>
        </w:tc>
      </w:tr>
      <w:tr w:rsidR="004E191A" w14:paraId="4F0C69ED"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7E2F640B"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B1DFCE4"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87BC39E" w14:textId="77777777" w:rsidR="004E191A" w:rsidRDefault="004E191A">
            <w:pPr>
              <w:rPr>
                <w:rFonts w:ascii="GHEA Grapalat" w:hAnsi="GHEA Grapalat" w:cs="Sylfaen"/>
                <w:sz w:val="18"/>
                <w:szCs w:val="18"/>
                <w:lang w:val="ru-RU" w:eastAsia="ru-RU"/>
              </w:rPr>
            </w:pPr>
          </w:p>
        </w:tc>
      </w:tr>
    </w:tbl>
    <w:p w14:paraId="2A4887A9" w14:textId="77777777" w:rsidR="004E191A" w:rsidRDefault="004E191A" w:rsidP="004E191A">
      <w:pPr>
        <w:tabs>
          <w:tab w:val="left" w:pos="360"/>
          <w:tab w:val="left" w:pos="540"/>
        </w:tabs>
        <w:jc w:val="both"/>
        <w:rPr>
          <w:rFonts w:ascii="GHEA Grapalat" w:hAnsi="GHEA Grapalat" w:cs="Sylfaen"/>
          <w:lang w:eastAsia="ru-RU"/>
        </w:rPr>
      </w:pPr>
    </w:p>
    <w:p w14:paraId="3B891AB6" w14:textId="77777777" w:rsidR="004E191A" w:rsidRDefault="004E191A" w:rsidP="004E191A">
      <w:pPr>
        <w:tabs>
          <w:tab w:val="left" w:pos="360"/>
          <w:tab w:val="left" w:pos="540"/>
        </w:tabs>
        <w:jc w:val="both"/>
        <w:rPr>
          <w:rFonts w:ascii="GHEA Grapalat" w:hAnsi="GHEA Grapalat" w:cs="Sylfaen"/>
        </w:rPr>
      </w:pPr>
    </w:p>
    <w:p w14:paraId="15D29A6D" w14:textId="77777777" w:rsidR="004E191A" w:rsidRDefault="004E191A" w:rsidP="004E191A">
      <w:pPr>
        <w:tabs>
          <w:tab w:val="left" w:pos="360"/>
          <w:tab w:val="left" w:pos="540"/>
        </w:tabs>
        <w:jc w:val="both"/>
        <w:rPr>
          <w:rFonts w:ascii="GHEA Grapalat" w:hAnsi="GHEA Grapalat" w:cs="Sylfaen"/>
          <w:lang w:val="hy-AM"/>
        </w:rPr>
      </w:pPr>
    </w:p>
    <w:p w14:paraId="4B7B0710" w14:textId="77777777" w:rsidR="004E191A" w:rsidRDefault="004E191A" w:rsidP="004E191A">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9CAC4E2" w14:textId="77777777" w:rsidR="004E191A" w:rsidRDefault="004E191A" w:rsidP="004E191A">
      <w:pPr>
        <w:tabs>
          <w:tab w:val="left" w:pos="360"/>
          <w:tab w:val="left" w:pos="540"/>
        </w:tabs>
        <w:rPr>
          <w:rFonts w:ascii="GHEA Grapalat" w:hAnsi="GHEA Grapalat" w:cs="Sylfaen"/>
          <w:sz w:val="22"/>
          <w:szCs w:val="22"/>
          <w:lang w:val="hy-AM"/>
        </w:rPr>
      </w:pPr>
    </w:p>
    <w:p w14:paraId="02EFE44D" w14:textId="77777777" w:rsidR="004E191A" w:rsidRDefault="004E191A" w:rsidP="004E191A">
      <w:pPr>
        <w:jc w:val="center"/>
        <w:rPr>
          <w:rFonts w:ascii="GHEA Grapalat" w:hAnsi="GHEA Grapalat" w:cs="Sylfaen"/>
          <w:sz w:val="22"/>
          <w:szCs w:val="22"/>
          <w:lang w:val="hy-AM"/>
        </w:rPr>
      </w:pPr>
    </w:p>
    <w:p w14:paraId="48161B6A" w14:textId="77777777" w:rsidR="004E191A" w:rsidRDefault="004E191A" w:rsidP="004E191A">
      <w:pPr>
        <w:jc w:val="center"/>
        <w:rPr>
          <w:rFonts w:ascii="GHEA Grapalat" w:hAnsi="GHEA Grapalat" w:cs="Sylfaen"/>
          <w:sz w:val="14"/>
          <w:szCs w:val="14"/>
          <w:lang w:val="hy-AM"/>
        </w:rPr>
      </w:pPr>
    </w:p>
    <w:p w14:paraId="13268941" w14:textId="77777777" w:rsidR="004E191A" w:rsidRDefault="004E191A" w:rsidP="004E191A">
      <w:pPr>
        <w:jc w:val="center"/>
        <w:rPr>
          <w:rFonts w:ascii="GHEA Grapalat" w:hAnsi="GHEA Grapalat" w:cs="Sylfaen"/>
          <w:sz w:val="22"/>
          <w:szCs w:val="22"/>
          <w:lang w:val="hy-AM"/>
        </w:rPr>
      </w:pPr>
    </w:p>
    <w:p w14:paraId="486C41A1" w14:textId="77777777" w:rsidR="004E191A" w:rsidRDefault="004E191A" w:rsidP="004E191A">
      <w:pPr>
        <w:jc w:val="center"/>
        <w:rPr>
          <w:rFonts w:ascii="GHEA Grapalat" w:hAnsi="GHEA Grapalat" w:cs="Sylfaen"/>
          <w:sz w:val="22"/>
          <w:szCs w:val="22"/>
          <w:lang w:val="hy-AM"/>
        </w:rPr>
      </w:pPr>
      <w:r>
        <w:rPr>
          <w:rFonts w:ascii="GHEA Grapalat" w:hAnsi="GHEA Grapalat" w:cs="Sylfaen"/>
          <w:sz w:val="22"/>
          <w:szCs w:val="22"/>
          <w:lang w:val="hy-AM"/>
        </w:rPr>
        <w:t>ԿՈՂՄԵՐԸ</w:t>
      </w:r>
    </w:p>
    <w:p w14:paraId="7C1E8E1C" w14:textId="77777777" w:rsidR="004E191A" w:rsidRDefault="004E191A" w:rsidP="004E191A">
      <w:pPr>
        <w:jc w:val="center"/>
        <w:rPr>
          <w:rFonts w:ascii="GHEA Grapalat" w:hAnsi="GHEA Grapalat" w:cs="Sylfaen"/>
          <w:sz w:val="22"/>
          <w:szCs w:val="22"/>
          <w:lang w:val="hy-AM"/>
        </w:rPr>
      </w:pPr>
    </w:p>
    <w:p w14:paraId="3B3EB318" w14:textId="77777777" w:rsidR="004E191A" w:rsidRDefault="004E191A" w:rsidP="004E191A">
      <w:pPr>
        <w:tabs>
          <w:tab w:val="left" w:pos="360"/>
          <w:tab w:val="left" w:pos="540"/>
        </w:tabs>
        <w:rPr>
          <w:rFonts w:ascii="GHEA Grapalat" w:hAnsi="GHEA Grapalat" w:cs="Sylfaen"/>
          <w:sz w:val="22"/>
          <w:szCs w:val="22"/>
          <w:lang w:val="hy-AM"/>
        </w:rPr>
      </w:pPr>
    </w:p>
    <w:p w14:paraId="6F698159" w14:textId="77777777" w:rsidR="004E191A" w:rsidRDefault="004E191A" w:rsidP="004E191A">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76"/>
        <w:gridCol w:w="5214"/>
      </w:tblGrid>
      <w:tr w:rsidR="004E191A" w14:paraId="2617A839" w14:textId="77777777" w:rsidTr="004E191A">
        <w:tc>
          <w:tcPr>
            <w:tcW w:w="4785" w:type="dxa"/>
            <w:hideMark/>
          </w:tcPr>
          <w:p w14:paraId="3D94272C"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Հանձնեց</w:t>
            </w:r>
          </w:p>
        </w:tc>
        <w:tc>
          <w:tcPr>
            <w:tcW w:w="5223" w:type="dxa"/>
            <w:hideMark/>
          </w:tcPr>
          <w:p w14:paraId="77AF95ED"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 xml:space="preserve">        Ընդունեց</w:t>
            </w:r>
          </w:p>
        </w:tc>
      </w:tr>
    </w:tbl>
    <w:p w14:paraId="749D67BF" w14:textId="77777777" w:rsidR="004E191A" w:rsidRDefault="004E191A" w:rsidP="004E191A">
      <w:pPr>
        <w:tabs>
          <w:tab w:val="left" w:pos="360"/>
          <w:tab w:val="left" w:pos="540"/>
        </w:tabs>
        <w:rPr>
          <w:rFonts w:ascii="GHEA Grapalat" w:hAnsi="GHEA Grapalat" w:cs="Sylfaen"/>
          <w:sz w:val="20"/>
          <w:szCs w:val="20"/>
          <w:lang w:val="hy-AM" w:eastAsia="ru-RU"/>
        </w:rPr>
      </w:pPr>
      <w:r>
        <w:rPr>
          <w:rFonts w:ascii="GHEA Grapalat" w:hAnsi="GHEA Grapalat" w:cs="Sylfaen"/>
          <w:sz w:val="20"/>
          <w:szCs w:val="20"/>
          <w:lang w:val="hy-AM" w:eastAsia="ru-RU"/>
        </w:rPr>
        <w:t xml:space="preserve">                                                                                                  հայտը նախագծած ներկայացուցիչ`</w:t>
      </w:r>
    </w:p>
    <w:p w14:paraId="55A210CF" w14:textId="77777777" w:rsidR="004E191A" w:rsidRDefault="004E191A" w:rsidP="004E191A">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E191A" w14:paraId="343206C5" w14:textId="77777777" w:rsidTr="004E191A">
        <w:trPr>
          <w:tblCellSpacing w:w="7" w:type="dxa"/>
          <w:jc w:val="center"/>
        </w:trPr>
        <w:tc>
          <w:tcPr>
            <w:tcW w:w="0" w:type="auto"/>
            <w:vAlign w:val="center"/>
            <w:hideMark/>
          </w:tcPr>
          <w:p w14:paraId="456BA9F1"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4E636D1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c>
          <w:tcPr>
            <w:tcW w:w="0" w:type="auto"/>
            <w:vAlign w:val="center"/>
            <w:hideMark/>
          </w:tcPr>
          <w:p w14:paraId="575D3D29"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2F002902"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r>
      <w:tr w:rsidR="004E191A" w14:paraId="7272D61E" w14:textId="77777777" w:rsidTr="004E191A">
        <w:trPr>
          <w:tblCellSpacing w:w="7" w:type="dxa"/>
          <w:jc w:val="center"/>
        </w:trPr>
        <w:tc>
          <w:tcPr>
            <w:tcW w:w="0" w:type="auto"/>
            <w:vAlign w:val="center"/>
            <w:hideMark/>
          </w:tcPr>
          <w:p w14:paraId="7E3A939F"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283E35B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c>
          <w:tcPr>
            <w:tcW w:w="0" w:type="auto"/>
            <w:vAlign w:val="center"/>
            <w:hideMark/>
          </w:tcPr>
          <w:p w14:paraId="759FB087"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0A441F56"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r>
    </w:tbl>
    <w:p w14:paraId="3A8D3FB9" w14:textId="77777777" w:rsidR="004E191A" w:rsidRDefault="004E191A" w:rsidP="004E191A">
      <w:pPr>
        <w:tabs>
          <w:tab w:val="left" w:pos="360"/>
          <w:tab w:val="left" w:pos="540"/>
        </w:tabs>
        <w:jc w:val="center"/>
        <w:rPr>
          <w:rFonts w:ascii="Sylfaen" w:hAnsi="Sylfaen" w:cs="Sylfaen"/>
          <w:b/>
          <w:bCs/>
        </w:rPr>
      </w:pPr>
    </w:p>
    <w:p w14:paraId="1331901A" w14:textId="77777777" w:rsidR="00FE4415" w:rsidRDefault="00FE4415"/>
    <w:sectPr w:rsidR="00FE4415" w:rsidSect="006401AE">
      <w:pgSz w:w="12240" w:h="15840"/>
      <w:pgMar w:top="900" w:right="81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A5297" w14:textId="77777777" w:rsidR="006401AE" w:rsidRDefault="006401AE" w:rsidP="004E191A">
      <w:r>
        <w:separator/>
      </w:r>
    </w:p>
  </w:endnote>
  <w:endnote w:type="continuationSeparator" w:id="0">
    <w:p w14:paraId="095220C0" w14:textId="77777777" w:rsidR="006401AE" w:rsidRDefault="006401AE" w:rsidP="004E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MU">
    <w:altName w:val="Arial"/>
    <w:panose1 w:val="020B0604020202020204"/>
    <w:charset w:val="00"/>
    <w:family w:val="swiss"/>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altName w:val="Arial"/>
    <w:charset w:val="CC"/>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charset w:val="00"/>
    <w:family w:val="auto"/>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A1D3F" w14:textId="77777777" w:rsidR="006401AE" w:rsidRDefault="006401AE" w:rsidP="004E191A">
      <w:r>
        <w:separator/>
      </w:r>
    </w:p>
  </w:footnote>
  <w:footnote w:type="continuationSeparator" w:id="0">
    <w:p w14:paraId="740B676F" w14:textId="77777777" w:rsidR="006401AE" w:rsidRDefault="006401AE" w:rsidP="004E191A">
      <w:r>
        <w:continuationSeparator/>
      </w:r>
    </w:p>
  </w:footnote>
  <w:footnote w:id="1">
    <w:p w14:paraId="57D27BBD" w14:textId="77777777" w:rsidR="004E191A" w:rsidRDefault="004E191A" w:rsidP="0015595A">
      <w:pPr>
        <w:pStyle w:val="NormalWeb"/>
        <w:rPr>
          <w:b/>
          <w:bCs/>
        </w:rPr>
      </w:pPr>
      <w:r>
        <w:rPr>
          <w:rStyle w:val="FootnoteReference"/>
        </w:rPr>
        <w:footnoteRef/>
      </w:r>
      <w:r>
        <w:t xml:space="preserve"> </w:t>
      </w:r>
      <w:r w:rsidRPr="0079402B">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որտեղ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footnote>
  <w:footnote w:id="2">
    <w:p w14:paraId="500EB93E" w14:textId="77777777" w:rsidR="004E191A" w:rsidRPr="00E43903" w:rsidRDefault="004E191A" w:rsidP="0015595A">
      <w:pPr>
        <w:pStyle w:val="NormalWeb"/>
        <w:rPr>
          <w:lang w:val="af-ZA"/>
        </w:rPr>
      </w:pPr>
      <w:r>
        <w:rPr>
          <w:rStyle w:val="FootnoteReference"/>
        </w:rPr>
        <w:footnoteRef/>
      </w:r>
      <w:r>
        <w:t xml:space="preserve"> </w:t>
      </w:r>
      <w:r w:rsidRPr="00E43903">
        <w:t>Կետը</w:t>
      </w:r>
      <w:r w:rsidRPr="00E43903">
        <w:rPr>
          <w:lang w:val="af-ZA"/>
        </w:rPr>
        <w:t xml:space="preserve">, </w:t>
      </w:r>
      <w:r w:rsidRPr="00E43903">
        <w:t>ինչպես</w:t>
      </w:r>
      <w:r w:rsidRPr="00E43903">
        <w:rPr>
          <w:lang w:val="af-ZA"/>
        </w:rPr>
        <w:t xml:space="preserve"> </w:t>
      </w:r>
      <w:r w:rsidRPr="00E43903">
        <w:t>նաև</w:t>
      </w:r>
      <w:r w:rsidRPr="00E43903">
        <w:rPr>
          <w:lang w:val="af-ZA"/>
        </w:rPr>
        <w:t xml:space="preserve"> </w:t>
      </w:r>
      <w:r w:rsidRPr="00E43903">
        <w:t>հրավերի</w:t>
      </w:r>
      <w:r w:rsidRPr="00E43903">
        <w:rPr>
          <w:lang w:val="af-ZA"/>
        </w:rPr>
        <w:t xml:space="preserve"> 1-</w:t>
      </w:r>
      <w:r w:rsidRPr="00E43903">
        <w:t>ին</w:t>
      </w:r>
      <w:r w:rsidRPr="00E43903">
        <w:rPr>
          <w:lang w:val="af-ZA"/>
        </w:rPr>
        <w:t xml:space="preserve"> </w:t>
      </w:r>
      <w:r w:rsidRPr="00E43903">
        <w:t>մասի</w:t>
      </w:r>
      <w:r w:rsidRPr="00E43903">
        <w:rPr>
          <w:lang w:val="af-ZA"/>
        </w:rPr>
        <w:t xml:space="preserve"> 7-</w:t>
      </w:r>
      <w:r w:rsidRPr="00E43903">
        <w:t>րդ</w:t>
      </w:r>
      <w:r w:rsidRPr="00E43903">
        <w:rPr>
          <w:lang w:val="af-ZA"/>
        </w:rPr>
        <w:t xml:space="preserve"> </w:t>
      </w:r>
      <w:r w:rsidRPr="00E43903">
        <w:t>բաժինը</w:t>
      </w:r>
      <w:r w:rsidRPr="00E43903">
        <w:rPr>
          <w:lang w:val="af-ZA"/>
        </w:rPr>
        <w:t xml:space="preserve"> </w:t>
      </w:r>
      <w:r w:rsidRPr="00E43903">
        <w:t>հրավերից</w:t>
      </w:r>
      <w:r w:rsidRPr="00E43903">
        <w:rPr>
          <w:lang w:val="af-ZA"/>
        </w:rPr>
        <w:t xml:space="preserve"> </w:t>
      </w:r>
      <w:r w:rsidRPr="00E43903">
        <w:t>հանվում</w:t>
      </w:r>
      <w:r w:rsidRPr="00E43903">
        <w:rPr>
          <w:lang w:val="af-ZA"/>
        </w:rPr>
        <w:t xml:space="preserve"> </w:t>
      </w:r>
      <w:r w:rsidRPr="00E43903">
        <w:t>է</w:t>
      </w:r>
      <w:r w:rsidRPr="00E43903">
        <w:rPr>
          <w:lang w:val="af-ZA"/>
        </w:rPr>
        <w:t xml:space="preserve">, </w:t>
      </w:r>
      <w:r w:rsidRPr="00E43903">
        <w:t>եթե՝</w:t>
      </w:r>
    </w:p>
    <w:p w14:paraId="5FE57289" w14:textId="77777777" w:rsidR="004E191A" w:rsidRPr="00E43903" w:rsidRDefault="004E191A" w:rsidP="0015595A">
      <w:pPr>
        <w:pStyle w:val="NormalWeb"/>
      </w:pPr>
      <w:r w:rsidRPr="00E43903">
        <w:rPr>
          <w:lang w:val="af-ZA"/>
        </w:rPr>
        <w:t xml:space="preserve">- </w:t>
      </w:r>
      <w:r w:rsidRPr="00E43903">
        <w:t>ընթացակարգը</w:t>
      </w:r>
      <w:r w:rsidRPr="00E43903">
        <w:rPr>
          <w:lang w:val="af-ZA"/>
        </w:rPr>
        <w:t xml:space="preserve"> </w:t>
      </w:r>
      <w:r w:rsidRPr="00E43903">
        <w:t>կազմակերպվում</w:t>
      </w:r>
      <w:r w:rsidRPr="00E43903">
        <w:rPr>
          <w:lang w:val="af-ZA"/>
        </w:rPr>
        <w:t xml:space="preserve"> </w:t>
      </w:r>
      <w:r w:rsidRPr="00E43903">
        <w:t>է</w:t>
      </w:r>
      <w:r w:rsidRPr="00E43903">
        <w:rPr>
          <w:lang w:val="af-ZA"/>
        </w:rPr>
        <w:t xml:space="preserve"> “</w:t>
      </w:r>
      <w:r w:rsidRPr="00E43903">
        <w:t>Գնումների</w:t>
      </w:r>
      <w:r w:rsidRPr="00E43903">
        <w:rPr>
          <w:lang w:val="af-ZA"/>
        </w:rPr>
        <w:t xml:space="preserve"> </w:t>
      </w:r>
      <w:r w:rsidRPr="00E43903">
        <w:t>մասին</w:t>
      </w:r>
      <w:r w:rsidRPr="00E43903">
        <w:rPr>
          <w:lang w:val="af-ZA"/>
        </w:rPr>
        <w:t xml:space="preserve">” </w:t>
      </w:r>
      <w:r w:rsidRPr="00E43903">
        <w:t>ՀՀ</w:t>
      </w:r>
      <w:r w:rsidRPr="00E43903">
        <w:rPr>
          <w:lang w:val="af-ZA"/>
        </w:rPr>
        <w:t xml:space="preserve"> </w:t>
      </w:r>
      <w:r w:rsidRPr="00E43903">
        <w:t>օրենքի</w:t>
      </w:r>
      <w:r w:rsidRPr="00E43903">
        <w:rPr>
          <w:lang w:val="af-ZA"/>
        </w:rPr>
        <w:t xml:space="preserve"> 15-</w:t>
      </w:r>
      <w:r w:rsidRPr="00E43903">
        <w:t>րդ</w:t>
      </w:r>
      <w:r w:rsidRPr="00E43903">
        <w:rPr>
          <w:lang w:val="af-ZA"/>
        </w:rPr>
        <w:t xml:space="preserve"> </w:t>
      </w:r>
      <w:r w:rsidRPr="00E43903">
        <w:t>հոդվածի</w:t>
      </w:r>
      <w:r w:rsidRPr="00E43903">
        <w:rPr>
          <w:lang w:val="af-ZA"/>
        </w:rPr>
        <w:t xml:space="preserve"> 6-</w:t>
      </w:r>
      <w:r w:rsidRPr="00E43903">
        <w:t>րդ</w:t>
      </w:r>
      <w:r w:rsidRPr="00E43903">
        <w:rPr>
          <w:lang w:val="af-ZA"/>
        </w:rPr>
        <w:t xml:space="preserve"> </w:t>
      </w:r>
      <w:r w:rsidRPr="00E43903">
        <w:t>մասի</w:t>
      </w:r>
      <w:r w:rsidRPr="00E43903">
        <w:rPr>
          <w:lang w:val="af-ZA"/>
        </w:rPr>
        <w:t xml:space="preserve"> 1-</w:t>
      </w:r>
      <w:r w:rsidRPr="00E43903">
        <w:t>ին կետի հիման</w:t>
      </w:r>
      <w:r w:rsidRPr="00E43903">
        <w:rPr>
          <w:lang w:val="af-ZA"/>
        </w:rPr>
        <w:t xml:space="preserve"> </w:t>
      </w:r>
      <w:r w:rsidRPr="00E43903">
        <w:t>վրա,</w:t>
      </w:r>
    </w:p>
    <w:p w14:paraId="0067EB02" w14:textId="77777777" w:rsidR="004E191A" w:rsidRPr="00E43903" w:rsidRDefault="004E191A" w:rsidP="0015595A">
      <w:pPr>
        <w:pStyle w:val="NormalWeb"/>
        <w:rPr>
          <w:lang w:val="af-ZA"/>
        </w:rPr>
      </w:pPr>
      <w:r w:rsidRPr="00E43903">
        <w:rPr>
          <w:lang w:val="af-ZA"/>
        </w:rPr>
        <w:t xml:space="preserve">- </w:t>
      </w:r>
      <w:r w:rsidRPr="00E43903">
        <w:t>գնման</w:t>
      </w:r>
      <w:r w:rsidRPr="00E43903">
        <w:rPr>
          <w:lang w:val="af-ZA"/>
        </w:rPr>
        <w:t xml:space="preserve"> </w:t>
      </w:r>
      <w:r w:rsidRPr="00E43903">
        <w:t>հայտով</w:t>
      </w:r>
      <w:r w:rsidRPr="00E43903">
        <w:rPr>
          <w:lang w:val="af-ZA"/>
        </w:rPr>
        <w:t xml:space="preserve"> </w:t>
      </w:r>
      <w:r w:rsidRPr="00E43903">
        <w:t>տվյալ</w:t>
      </w:r>
      <w:r w:rsidRPr="00E43903">
        <w:rPr>
          <w:lang w:val="af-ZA"/>
        </w:rPr>
        <w:t xml:space="preserve"> </w:t>
      </w:r>
      <w:r w:rsidRPr="00E43903">
        <w:t>ընթացակարգի</w:t>
      </w:r>
      <w:r w:rsidRPr="00E43903">
        <w:rPr>
          <w:lang w:val="af-ZA"/>
        </w:rPr>
        <w:t xml:space="preserve"> </w:t>
      </w:r>
      <w:r w:rsidRPr="00E43903">
        <w:t>շրջանակում</w:t>
      </w:r>
      <w:r w:rsidRPr="00E43903">
        <w:rPr>
          <w:lang w:val="af-ZA"/>
        </w:rPr>
        <w:t xml:space="preserve"> </w:t>
      </w:r>
      <w:r w:rsidRPr="00E43903">
        <w:t>գնվելիք</w:t>
      </w:r>
      <w:r w:rsidRPr="00E43903">
        <w:rPr>
          <w:lang w:val="af-ZA"/>
        </w:rPr>
        <w:t xml:space="preserve"> </w:t>
      </w:r>
      <w:r w:rsidRPr="00E43903">
        <w:t>աշխատանքների</w:t>
      </w:r>
      <w:r w:rsidRPr="00E43903">
        <w:rPr>
          <w:lang w:val="af-ZA"/>
        </w:rPr>
        <w:t xml:space="preserve"> </w:t>
      </w:r>
      <w:r w:rsidRPr="00E43903">
        <w:t xml:space="preserve">գինը (պլանավորված (կանխատեսվող) գնման ընդհանուր  </w:t>
      </w:r>
      <w:r w:rsidRPr="00E43903">
        <w:rPr>
          <w:lang w:val="af-ZA"/>
        </w:rPr>
        <w:t xml:space="preserve"> </w:t>
      </w:r>
      <w:r w:rsidRPr="00E43903">
        <w:t>գինը)</w:t>
      </w:r>
      <w:r w:rsidRPr="00E43903">
        <w:rPr>
          <w:lang w:val="af-ZA"/>
        </w:rPr>
        <w:t xml:space="preserve"> </w:t>
      </w:r>
      <w:r w:rsidRPr="00E43903">
        <w:t>չի</w:t>
      </w:r>
      <w:r w:rsidRPr="00E43903">
        <w:rPr>
          <w:lang w:val="af-ZA"/>
        </w:rPr>
        <w:t xml:space="preserve"> </w:t>
      </w:r>
      <w:r w:rsidRPr="00E43903">
        <w:t>գերազանցում</w:t>
      </w:r>
      <w:r w:rsidRPr="00E43903">
        <w:rPr>
          <w:lang w:val="af-ZA"/>
        </w:rPr>
        <w:t xml:space="preserve"> </w:t>
      </w:r>
      <w:r w:rsidRPr="00E43903">
        <w:t>25</w:t>
      </w:r>
      <w:r w:rsidRPr="00E43903">
        <w:rPr>
          <w:lang w:val="af-ZA"/>
        </w:rPr>
        <w:t xml:space="preserve"> </w:t>
      </w:r>
      <w:r w:rsidRPr="00E43903">
        <w:t>մլն</w:t>
      </w:r>
      <w:r w:rsidRPr="00E43903">
        <w:rPr>
          <w:lang w:val="af-ZA"/>
        </w:rPr>
        <w:t xml:space="preserve">. </w:t>
      </w:r>
      <w:r w:rsidRPr="00E43903">
        <w:rPr>
          <w:lang w:val="en-US"/>
        </w:rPr>
        <w:t>ՀՀ</w:t>
      </w:r>
      <w:r w:rsidRPr="00E43903">
        <w:rPr>
          <w:lang w:val="af-ZA"/>
        </w:rPr>
        <w:t xml:space="preserve"> </w:t>
      </w:r>
      <w:proofErr w:type="spellStart"/>
      <w:r w:rsidRPr="00E43903">
        <w:rPr>
          <w:lang w:val="en-US"/>
        </w:rPr>
        <w:t>դրամը</w:t>
      </w:r>
      <w:proofErr w:type="spellEnd"/>
      <w:r w:rsidRPr="00E43903">
        <w:rPr>
          <w:lang w:val="af-ZA"/>
        </w:rPr>
        <w:t>.</w:t>
      </w:r>
    </w:p>
    <w:p w14:paraId="2DAF5B28" w14:textId="77777777" w:rsidR="004E191A" w:rsidRPr="00E43903" w:rsidRDefault="004E191A" w:rsidP="0015595A">
      <w:pPr>
        <w:pStyle w:val="NormalWeb"/>
        <w:rPr>
          <w:lang w:val="af-ZA"/>
        </w:rPr>
      </w:pPr>
      <w:r w:rsidRPr="00E43903">
        <w:rPr>
          <w:lang w:val="af-ZA"/>
        </w:rPr>
        <w:t xml:space="preserve">- </w:t>
      </w:r>
      <w:r w:rsidRPr="00E43903">
        <w:t>գնումն</w:t>
      </w:r>
      <w:r w:rsidRPr="00E43903">
        <w:rPr>
          <w:lang w:val="af-ZA"/>
        </w:rPr>
        <w:t xml:space="preserve"> </w:t>
      </w:r>
      <w:r w:rsidRPr="00E43903">
        <w:t>իրականացվում</w:t>
      </w:r>
      <w:r w:rsidRPr="00E43903">
        <w:rPr>
          <w:lang w:val="af-ZA"/>
        </w:rPr>
        <w:t xml:space="preserve"> </w:t>
      </w:r>
      <w:r w:rsidRPr="00E43903">
        <w:t>է</w:t>
      </w:r>
      <w:r w:rsidRPr="00E43903">
        <w:rPr>
          <w:lang w:val="af-ZA"/>
        </w:rPr>
        <w:t xml:space="preserve"> </w:t>
      </w:r>
      <w:r w:rsidRPr="00E43903">
        <w:t>հրատապության</w:t>
      </w:r>
      <w:r w:rsidRPr="00E43903">
        <w:rPr>
          <w:lang w:val="af-ZA"/>
        </w:rPr>
        <w:t xml:space="preserve"> </w:t>
      </w:r>
      <w:r w:rsidRPr="00E43903">
        <w:t>հիմքով</w:t>
      </w:r>
      <w:r w:rsidRPr="00E43903">
        <w:rPr>
          <w:lang w:val="af-ZA"/>
        </w:rPr>
        <w:t xml:space="preserve"> </w:t>
      </w:r>
      <w:r w:rsidRPr="00E43903">
        <w:t>պայմանավորված</w:t>
      </w:r>
      <w:r w:rsidRPr="00E43903">
        <w:rPr>
          <w:lang w:val="af-ZA"/>
        </w:rPr>
        <w:t xml:space="preserve"> </w:t>
      </w:r>
      <w:r w:rsidRPr="00E43903">
        <w:t>մեկ</w:t>
      </w:r>
      <w:r w:rsidRPr="00E43903">
        <w:rPr>
          <w:lang w:val="af-ZA"/>
        </w:rPr>
        <w:t xml:space="preserve"> </w:t>
      </w:r>
      <w:r w:rsidRPr="00E43903">
        <w:t>անձից</w:t>
      </w:r>
      <w:r w:rsidRPr="00E43903">
        <w:rPr>
          <w:lang w:val="af-ZA"/>
        </w:rPr>
        <w:t xml:space="preserve"> </w:t>
      </w:r>
      <w:r w:rsidRPr="00E43903">
        <w:t>գնման</w:t>
      </w:r>
      <w:r w:rsidRPr="00E43903">
        <w:rPr>
          <w:lang w:val="af-ZA"/>
        </w:rPr>
        <w:t xml:space="preserve"> </w:t>
      </w:r>
      <w:r w:rsidRPr="00E43903">
        <w:t>ձևով</w:t>
      </w:r>
      <w:r w:rsidRPr="00E43903">
        <w:rPr>
          <w:lang w:val="af-ZA"/>
        </w:rPr>
        <w:t>:</w:t>
      </w:r>
    </w:p>
    <w:p w14:paraId="3B48E68C" w14:textId="77777777" w:rsidR="004E191A" w:rsidRDefault="004E191A" w:rsidP="0015595A">
      <w:pPr>
        <w:pStyle w:val="NormalWeb"/>
        <w:rPr>
          <w:lang w:val="af-ZA"/>
        </w:rPr>
      </w:pPr>
      <w:r w:rsidRPr="00E43903">
        <w:t>Սույն</w:t>
      </w:r>
      <w:r w:rsidRPr="00E43903">
        <w:rPr>
          <w:lang w:val="af-ZA"/>
        </w:rPr>
        <w:t xml:space="preserve"> </w:t>
      </w:r>
      <w:r w:rsidRPr="00E43903">
        <w:t>պայմանի</w:t>
      </w:r>
      <w:r w:rsidRPr="00E43903">
        <w:rPr>
          <w:lang w:val="af-ZA"/>
        </w:rPr>
        <w:t xml:space="preserve"> </w:t>
      </w:r>
      <w:r w:rsidRPr="00E43903">
        <w:t>կիրառման</w:t>
      </w:r>
      <w:r w:rsidRPr="00E43903">
        <w:rPr>
          <w:lang w:val="af-ZA"/>
        </w:rPr>
        <w:t xml:space="preserve"> </w:t>
      </w:r>
      <w:r w:rsidRPr="00E43903">
        <w:t>դեպքում</w:t>
      </w:r>
      <w:r w:rsidRPr="00E43903">
        <w:rPr>
          <w:lang w:val="af-ZA"/>
        </w:rPr>
        <w:t xml:space="preserve"> </w:t>
      </w:r>
      <w:r w:rsidRPr="00E43903">
        <w:t>խմբագրվում</w:t>
      </w:r>
      <w:r w:rsidRPr="00E43903">
        <w:rPr>
          <w:lang w:val="af-ZA"/>
        </w:rPr>
        <w:t xml:space="preserve"> </w:t>
      </w:r>
      <w:r w:rsidRPr="00E43903">
        <w:t>են</w:t>
      </w:r>
      <w:r w:rsidRPr="00E43903">
        <w:rPr>
          <w:lang w:val="af-ZA"/>
        </w:rPr>
        <w:t xml:space="preserve"> </w:t>
      </w:r>
      <w:r w:rsidRPr="00E43903">
        <w:t>հրավերի</w:t>
      </w:r>
      <w:r w:rsidRPr="00E43903">
        <w:rPr>
          <w:lang w:val="af-ZA"/>
        </w:rPr>
        <w:t xml:space="preserve"> </w:t>
      </w:r>
      <w:r w:rsidRPr="00E43903">
        <w:t>կետերը</w:t>
      </w:r>
      <w:r w:rsidRPr="00E43903">
        <w:rPr>
          <w:lang w:val="af-ZA"/>
        </w:rPr>
        <w:t xml:space="preserve">, </w:t>
      </w:r>
      <w:r w:rsidRPr="00E43903">
        <w:t>բաժինները</w:t>
      </w:r>
      <w:r w:rsidRPr="00E43903">
        <w:rPr>
          <w:lang w:val="af-ZA"/>
        </w:rPr>
        <w:t xml:space="preserve"> </w:t>
      </w:r>
      <w:r w:rsidRPr="00E43903">
        <w:t>և</w:t>
      </w:r>
      <w:r w:rsidRPr="00E43903">
        <w:rPr>
          <w:lang w:val="af-ZA"/>
        </w:rPr>
        <w:t xml:space="preserve"> </w:t>
      </w:r>
      <w:r w:rsidRPr="00E43903">
        <w:t>դրանց</w:t>
      </w:r>
      <w:r w:rsidRPr="00E43903">
        <w:rPr>
          <w:lang w:val="af-ZA"/>
        </w:rPr>
        <w:t xml:space="preserve"> </w:t>
      </w:r>
      <w:r w:rsidRPr="00E43903">
        <w:t>կատարված</w:t>
      </w:r>
      <w:r w:rsidRPr="00E43903">
        <w:rPr>
          <w:lang w:val="af-ZA"/>
        </w:rPr>
        <w:t xml:space="preserve"> </w:t>
      </w:r>
      <w:r w:rsidRPr="00E43903">
        <w:t>հղումները</w:t>
      </w:r>
      <w:r w:rsidRPr="00E43903">
        <w:rPr>
          <w:lang w:val="af-ZA"/>
        </w:rPr>
        <w:t>:</w:t>
      </w:r>
    </w:p>
  </w:footnote>
  <w:footnote w:id="3">
    <w:p w14:paraId="716A0003" w14:textId="77777777" w:rsidR="004E191A" w:rsidRPr="00291415" w:rsidRDefault="004E191A" w:rsidP="007A3D5E">
      <w:pPr>
        <w:jc w:val="both"/>
        <w:rPr>
          <w:rFonts w:ascii="GHEA Grapalat" w:hAnsi="GHEA Grapalat"/>
          <w:i/>
          <w:sz w:val="16"/>
          <w:szCs w:val="16"/>
          <w:lang w:val="af-ZA"/>
        </w:rPr>
      </w:pPr>
      <w:r w:rsidRPr="00291415">
        <w:rPr>
          <w:rFonts w:ascii="GHEA Grapalat" w:hAnsi="GHEA Grapalat"/>
          <w:i/>
          <w:sz w:val="16"/>
          <w:szCs w:val="16"/>
          <w:lang w:val="af-ZA"/>
        </w:rPr>
        <w:footnoteRef/>
      </w:r>
      <w:r w:rsidRPr="00291415">
        <w:rPr>
          <w:rFonts w:ascii="GHEA Grapalat" w:hAnsi="GHEA Grapalat"/>
          <w:i/>
          <w:sz w:val="16"/>
          <w:szCs w:val="16"/>
          <w:lang w:val="af-ZA"/>
        </w:rPr>
        <w:t xml:space="preserve"> </w:t>
      </w:r>
      <w:r>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291415">
        <w:rPr>
          <w:rFonts w:ascii="GHEA Grapalat" w:hAnsi="GHEA Grapalat"/>
          <w:i/>
          <w:sz w:val="16"/>
          <w:szCs w:val="16"/>
          <w:lang w:val="af-ZA"/>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0A8F734B" w14:textId="77777777" w:rsidR="004E191A" w:rsidRPr="00291415" w:rsidRDefault="004E191A" w:rsidP="0015595A">
      <w:pPr>
        <w:pStyle w:val="NormalWeb"/>
        <w:rPr>
          <w:ins w:id="4" w:author="Sergey Shahnazaryan" w:date="2024-02-09T09:31:00Z"/>
          <w:iCs/>
        </w:rPr>
      </w:pPr>
      <w:r w:rsidRPr="00291415">
        <w:footnoteRef/>
      </w:r>
      <w:r w:rsidRPr="00291415">
        <w:t xml:space="preserve"> Ենթակետը հանվում է, եթե հայտի ապահովման պահանջ սահմանված չէ:</w:t>
      </w:r>
    </w:p>
    <w:p w14:paraId="3C46A7FD" w14:textId="77777777" w:rsidR="004E191A" w:rsidRPr="00291415" w:rsidRDefault="004E191A" w:rsidP="0015595A">
      <w:pPr>
        <w:pStyle w:val="NormalWeb"/>
        <w:rPr>
          <w:iCs/>
        </w:rPr>
      </w:pPr>
      <w:r w:rsidRPr="00291415">
        <w:t>9 Ենթակետը և պարբերությունը հանվում է, եթե գնման առարկան շինարարական աշխատանք չէ:</w:t>
      </w:r>
    </w:p>
    <w:p w14:paraId="7DA76109" w14:textId="77777777" w:rsidR="004E191A" w:rsidRDefault="004E191A" w:rsidP="0015595A">
      <w:pPr>
        <w:pStyle w:val="NormalWeb"/>
      </w:pPr>
    </w:p>
  </w:footnote>
  <w:footnote w:id="5">
    <w:p w14:paraId="05ADF01E" w14:textId="77777777" w:rsidR="004E191A" w:rsidRPr="00240228" w:rsidRDefault="004E191A" w:rsidP="0015595A">
      <w:pPr>
        <w:pStyle w:val="NormalWeb"/>
      </w:pPr>
      <w:r>
        <w:rPr>
          <w:rStyle w:val="FootnoteReference"/>
        </w:rPr>
        <w:footnoteRef/>
      </w:r>
      <w:r>
        <w:t xml:space="preserve"> </w:t>
      </w:r>
      <w:r w:rsidRPr="00240228">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7CE16ECF" w14:textId="77777777" w:rsidR="004E191A" w:rsidRPr="00240228" w:rsidRDefault="004E191A" w:rsidP="0015595A">
      <w:pPr>
        <w:pStyle w:val="NormalWeb"/>
      </w:pPr>
    </w:p>
  </w:footnote>
  <w:footnote w:id="6">
    <w:p w14:paraId="6F64F914" w14:textId="77777777" w:rsidR="004E191A" w:rsidRDefault="004E191A" w:rsidP="0015595A">
      <w:pPr>
        <w:pStyle w:val="NormalWeb"/>
        <w:rPr>
          <w:rFonts w:asciiTheme="minorHAnsi" w:hAnsiTheme="minorHAnsi"/>
        </w:rPr>
      </w:pPr>
      <w:r>
        <w:rPr>
          <w:rStyle w:val="FootnoteReference"/>
        </w:rPr>
        <w:footnoteRef/>
      </w:r>
      <w:r>
        <w:t xml:space="preserve"> Սահմանվում է պատվիրատուի կողմից:</w:t>
      </w:r>
    </w:p>
  </w:footnote>
  <w:footnote w:id="7">
    <w:p w14:paraId="140B2936" w14:textId="77777777" w:rsidR="004E191A" w:rsidRPr="00166940" w:rsidRDefault="004E191A" w:rsidP="0015595A">
      <w:pPr>
        <w:pStyle w:val="NormalWeb"/>
      </w:pPr>
      <w:r w:rsidRPr="00166940">
        <w:rPr>
          <w:rStyle w:val="FootnoteReference"/>
          <w:sz w:val="16"/>
          <w:szCs w:val="16"/>
        </w:rPr>
        <w:footnoteRef/>
      </w:r>
      <w:r w:rsidRPr="00166940">
        <w:t xml:space="preserve"> 10</w:t>
      </w:r>
      <w:r w:rsidRPr="00166940">
        <w:rPr>
          <w:rFonts w:ascii="Cambria Math" w:hAnsi="Cambria Math" w:cs="Cambria Math"/>
        </w:rPr>
        <w:t>․</w:t>
      </w:r>
      <w:r w:rsidRPr="00166940">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B38C633" w14:textId="77777777" w:rsidR="004E191A" w:rsidRPr="00166940" w:rsidRDefault="004E191A" w:rsidP="0015595A">
      <w:pPr>
        <w:pStyle w:val="NormalWeb"/>
      </w:pPr>
      <w:r w:rsidRPr="00166940">
        <w:t>-եթե գնման հայտով տվյալ չափաբաժնի գնման գինը չի գերազանցում գնումների բազային միավորի քսանհինգապատիկը և նախատեսված չէ կանխավճար</w:t>
      </w:r>
    </w:p>
    <w:p w14:paraId="1C18543E" w14:textId="77777777" w:rsidR="004E191A" w:rsidRPr="00166940" w:rsidRDefault="004E191A" w:rsidP="0015595A">
      <w:pPr>
        <w:pStyle w:val="NormalWeb"/>
      </w:pPr>
      <w:r w:rsidRPr="00166940">
        <w:t>- ընթացակարգը կազմակերպվում է «Գնումների մասին»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8">
    <w:p w14:paraId="6C648D76" w14:textId="77777777" w:rsidR="004E191A" w:rsidRPr="00166940" w:rsidRDefault="004E191A" w:rsidP="0015595A">
      <w:pPr>
        <w:pStyle w:val="NormalWeb"/>
      </w:pPr>
      <w:r w:rsidRPr="00166940">
        <w:rPr>
          <w:rStyle w:val="FootnoteReference"/>
          <w:sz w:val="16"/>
          <w:szCs w:val="16"/>
        </w:rPr>
        <w:footnoteRef/>
      </w:r>
      <w:r w:rsidRPr="00166940">
        <w:t xml:space="preserve"> Եթե գնման հայտով տվյալ չափաբաժնի գնման գինը</w:t>
      </w:r>
      <w:r w:rsidRPr="00166940">
        <w:rPr>
          <w:rFonts w:ascii="Cambria Math" w:hAnsi="Cambria Math" w:cs="Cambria Math"/>
        </w:rPr>
        <w:t>․</w:t>
      </w:r>
    </w:p>
    <w:p w14:paraId="6893D7E2" w14:textId="77777777" w:rsidR="004E191A" w:rsidRPr="00166940" w:rsidRDefault="004E191A" w:rsidP="0015595A">
      <w:pPr>
        <w:pStyle w:val="NormalWeb"/>
      </w:pPr>
      <w:r w:rsidRPr="00166940">
        <w:t>- չի գերազանցում գնումների բազային միավորի քսանհինգապատիկը,ապա սույն պարբերությունից հանվում են &lt;&lt; կամ բանկերի տրամադրված երաշխիքների &gt;&gt; բառերը</w:t>
      </w:r>
      <w:r w:rsidRPr="00166940">
        <w:rPr>
          <w:rFonts w:ascii="Cambria Math" w:hAnsi="Cambria Math" w:cs="Cambria Math"/>
        </w:rPr>
        <w:t>․</w:t>
      </w:r>
    </w:p>
    <w:p w14:paraId="0ACDE839" w14:textId="77777777" w:rsidR="004E191A" w:rsidRPr="00166940" w:rsidRDefault="004E191A" w:rsidP="0015595A">
      <w:pPr>
        <w:pStyle w:val="NormalWeb"/>
      </w:pPr>
      <w:r w:rsidRPr="00166940">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166940">
        <w:rPr>
          <w:rFonts w:ascii="Cambria Math" w:hAnsi="Cambria Math" w:cs="Cambria Math"/>
        </w:rPr>
        <w:t>․</w:t>
      </w:r>
      <w:r w:rsidRPr="00166940">
        <w:t xml:space="preserve">2) </w:t>
      </w:r>
      <w:r w:rsidRPr="00166940">
        <w:rPr>
          <w:rFonts w:cs="GHEA Grapalat"/>
        </w:rPr>
        <w:t>կամ</w:t>
      </w:r>
      <w:r w:rsidRPr="00166940">
        <w:t xml:space="preserve"> &gt;&gt; բառերը, իսկ &lt;&lt;20&gt;&gt; թիվը փոխարինվում է &lt;&lt;90&gt;&gt; թվով,</w:t>
      </w:r>
    </w:p>
    <w:p w14:paraId="1852947F" w14:textId="77777777" w:rsidR="004E191A" w:rsidRPr="00166940" w:rsidRDefault="004E191A" w:rsidP="0015595A">
      <w:pPr>
        <w:pStyle w:val="NormalWeb"/>
        <w:rPr>
          <w:rFonts w:ascii="Calibri" w:hAnsi="Calibri"/>
        </w:rPr>
      </w:pPr>
      <w:r w:rsidRPr="00166940">
        <w:t>- գերազանցում է գնումների բազային միավորի ութսունապատիկը, ապա սույն պարբերությունից հանվում է &lt;&lt; տուժանքի (հավելված 4</w:t>
      </w:r>
      <w:r w:rsidRPr="00166940">
        <w:rPr>
          <w:rFonts w:ascii="Cambria Math" w:hAnsi="Cambria Math" w:cs="Cambria Math"/>
        </w:rPr>
        <w:t>․</w:t>
      </w:r>
      <w:r w:rsidRPr="00166940">
        <w:t xml:space="preserve">2) </w:t>
      </w:r>
      <w:r w:rsidRPr="00166940">
        <w:rPr>
          <w:rFonts w:cs="GHEA Grapalat"/>
        </w:rPr>
        <w:t>կամ</w:t>
      </w:r>
      <w:r w:rsidRPr="00166940">
        <w:t xml:space="preserve"> &gt;&gt; բառերը, &lt;&lt;15&gt;&gt; թիվը փոխարինվում է &lt;&lt;30&gt;&gt; թվով, իսկ &lt;&lt;20&gt;&gt; թիվը՝ &lt;&lt;90&gt;&gt; թվով,</w:t>
      </w:r>
    </w:p>
  </w:footnote>
  <w:footnote w:id="9">
    <w:p w14:paraId="3317920C" w14:textId="77777777" w:rsidR="004E191A" w:rsidRPr="00166940" w:rsidRDefault="004E191A" w:rsidP="0015595A">
      <w:pPr>
        <w:pStyle w:val="NormalWeb"/>
      </w:pPr>
      <w:r w:rsidRPr="00166940">
        <w:rPr>
          <w:rStyle w:val="FootnoteReference"/>
          <w:sz w:val="16"/>
          <w:szCs w:val="16"/>
        </w:rPr>
        <w:footnoteRef/>
      </w:r>
      <w:r w:rsidRPr="00166940">
        <w:t xml:space="preserve"> Եթե ՝</w:t>
      </w:r>
    </w:p>
    <w:p w14:paraId="2A4A9BE5" w14:textId="77777777" w:rsidR="004E191A" w:rsidRPr="00166940" w:rsidRDefault="004E191A" w:rsidP="0015595A">
      <w:pPr>
        <w:pStyle w:val="NormalWeb"/>
      </w:pPr>
      <w:r w:rsidRPr="00166940">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0B4B6940" w14:textId="77777777" w:rsidR="004E191A" w:rsidRPr="00166940" w:rsidRDefault="004E191A" w:rsidP="0015595A">
      <w:pPr>
        <w:pStyle w:val="NormalWeb"/>
      </w:pPr>
      <w:r w:rsidRPr="00166940">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իսկ հավելված 4-ը հրավերից հանվում է :</w:t>
      </w:r>
    </w:p>
    <w:p w14:paraId="6711738C" w14:textId="77777777" w:rsidR="004E191A" w:rsidRDefault="004E191A" w:rsidP="0015595A">
      <w:pPr>
        <w:pStyle w:val="NormalWeb"/>
      </w:pPr>
    </w:p>
  </w:footnote>
  <w:footnote w:id="10">
    <w:p w14:paraId="238A9DA6" w14:textId="77777777" w:rsidR="004E191A" w:rsidRDefault="004E191A" w:rsidP="0015595A">
      <w:pPr>
        <w:pStyle w:val="NormalWeb"/>
      </w:pPr>
      <w:r>
        <w:rPr>
          <w:rStyle w:val="FootnoteReference"/>
        </w:rPr>
        <w:footnoteRef/>
      </w:r>
      <w:r>
        <w:t xml:space="preserve"> Եթե գնման հայտով գնվելիք աշխատանքի գինը չի գերազանցում 25մլն. ՀՀ դրամը, ապա</w:t>
      </w:r>
      <w:r>
        <w:rPr>
          <w:rFonts w:ascii="Times New Roman" w:hAnsi="Times New Roman"/>
        </w:rPr>
        <w:t xml:space="preserve"> </w:t>
      </w:r>
      <w: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7CEB057" w14:textId="77777777" w:rsidR="004E191A" w:rsidRDefault="004E191A" w:rsidP="0015595A">
      <w:pPr>
        <w:pStyle w:val="NormalWeb"/>
      </w:pPr>
    </w:p>
  </w:footnote>
  <w:footnote w:id="11">
    <w:p w14:paraId="6F4FB492" w14:textId="77777777" w:rsidR="004E191A" w:rsidRDefault="004E191A" w:rsidP="0015595A">
      <w:pPr>
        <w:pStyle w:val="NormalWeb"/>
        <w:rPr>
          <w:rFonts w:asciiTheme="minorHAnsi" w:hAnsiTheme="minorHAnsi"/>
        </w:rPr>
      </w:pPr>
      <w:r>
        <w:rPr>
          <w:rStyle w:val="FootnoteReference"/>
        </w:rPr>
        <w:footnoteRef/>
      </w:r>
      <w:r>
        <w:t xml:space="preserve"> </w:t>
      </w:r>
      <w:r>
        <w:rPr>
          <w:color w:val="FFFFFF"/>
          <w:vertAlign w:val="superscript"/>
        </w:rPr>
        <w:footnoteRef/>
      </w:r>
      <w:r>
        <w:t>Սույն կետը խմբագրվում է ըստ համապատասխան պատվիրատուի:</w:t>
      </w:r>
    </w:p>
  </w:footnote>
  <w:footnote w:id="12">
    <w:p w14:paraId="5FCF435E" w14:textId="77777777" w:rsidR="004E191A" w:rsidRPr="007A02D8" w:rsidRDefault="004E191A" w:rsidP="0015595A">
      <w:pPr>
        <w:pStyle w:val="NormalWeb"/>
        <w:rPr>
          <w:rFonts w:ascii="Sylfaen" w:hAnsi="Sylfaen"/>
          <w:lang w:val="af-ZA"/>
        </w:rPr>
      </w:pPr>
      <w:r w:rsidRPr="007A02D8">
        <w:rPr>
          <w:rStyle w:val="FootnoteReference"/>
          <w:sz w:val="16"/>
          <w:szCs w:val="16"/>
        </w:rPr>
        <w:footnoteRef/>
      </w:r>
      <w:r w:rsidRPr="007A02D8">
        <w:t xml:space="preserve"> </w:t>
      </w:r>
      <w:proofErr w:type="spellStart"/>
      <w:r w:rsidRPr="007A02D8">
        <w:rPr>
          <w:lang w:val="es-ES"/>
        </w:rPr>
        <w:t>Համատեղ</w:t>
      </w:r>
      <w:proofErr w:type="spellEnd"/>
      <w:r w:rsidRPr="007A02D8">
        <w:rPr>
          <w:lang w:val="es-ES"/>
        </w:rPr>
        <w:t xml:space="preserve"> </w:t>
      </w:r>
      <w:r w:rsidRPr="007A02D8">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2D585094" w14:textId="77777777" w:rsidR="004E191A" w:rsidRPr="007A02D8" w:rsidRDefault="004E191A" w:rsidP="0015595A">
      <w:pPr>
        <w:pStyle w:val="NormalWeb"/>
        <w:rPr>
          <w:ins w:id="7" w:author="Sergey Shahnazaryan" w:date="2024-02-09T10:36:00Z"/>
          <w:lang w:val="af-ZA"/>
        </w:rPr>
      </w:pPr>
      <w:r w:rsidRPr="007A02D8">
        <w:rPr>
          <w:rStyle w:val="FootnoteReference"/>
          <w:sz w:val="16"/>
          <w:szCs w:val="16"/>
        </w:rPr>
        <w:footnoteRef/>
      </w:r>
      <w:r w:rsidRPr="007A02D8">
        <w:t xml:space="preserve"> Եթե</w:t>
      </w:r>
      <w:r w:rsidRPr="007A02D8">
        <w:rPr>
          <w:lang w:val="af-ZA"/>
        </w:rPr>
        <w:t xml:space="preserve"> </w:t>
      </w:r>
      <w:r w:rsidRPr="007A02D8">
        <w:t>հրավերով</w:t>
      </w:r>
      <w:r w:rsidRPr="007A02D8">
        <w:rPr>
          <w:lang w:val="af-ZA"/>
        </w:rPr>
        <w:t xml:space="preserve"> </w:t>
      </w:r>
      <w:r w:rsidRPr="007A02D8">
        <w:t>հայտի</w:t>
      </w:r>
      <w:r w:rsidRPr="007A02D8">
        <w:rPr>
          <w:lang w:val="af-ZA"/>
        </w:rPr>
        <w:t xml:space="preserve"> </w:t>
      </w:r>
      <w:r w:rsidRPr="007A02D8">
        <w:t>ապահովման</w:t>
      </w:r>
      <w:r w:rsidRPr="007A02D8">
        <w:rPr>
          <w:lang w:val="af-ZA"/>
        </w:rPr>
        <w:t xml:space="preserve"> </w:t>
      </w:r>
      <w:r w:rsidRPr="007A02D8">
        <w:t>ներկայացման</w:t>
      </w:r>
      <w:r w:rsidRPr="007A02D8">
        <w:rPr>
          <w:lang w:val="af-ZA"/>
        </w:rPr>
        <w:t xml:space="preserve"> </w:t>
      </w:r>
      <w:r w:rsidRPr="007A02D8">
        <w:t>պահանջ</w:t>
      </w:r>
      <w:r w:rsidRPr="007A02D8">
        <w:rPr>
          <w:lang w:val="af-ZA"/>
        </w:rPr>
        <w:t xml:space="preserve"> </w:t>
      </w:r>
      <w:r w:rsidRPr="007A02D8">
        <w:t>սահմանված</w:t>
      </w:r>
      <w:r w:rsidRPr="007A02D8">
        <w:rPr>
          <w:lang w:val="af-ZA"/>
        </w:rPr>
        <w:t xml:space="preserve"> </w:t>
      </w:r>
      <w:r w:rsidRPr="007A02D8">
        <w:t>չէ</w:t>
      </w:r>
      <w:r w:rsidRPr="007A02D8">
        <w:rPr>
          <w:lang w:val="af-ZA"/>
        </w:rPr>
        <w:t xml:space="preserve">, </w:t>
      </w:r>
      <w:r w:rsidRPr="007A02D8">
        <w:t>ապա</w:t>
      </w:r>
      <w:r w:rsidRPr="007A02D8">
        <w:rPr>
          <w:lang w:val="af-ZA"/>
        </w:rPr>
        <w:t xml:space="preserve"> </w:t>
      </w:r>
      <w:r w:rsidRPr="007A02D8">
        <w:t>սույն</w:t>
      </w:r>
      <w:r w:rsidRPr="007A02D8">
        <w:rPr>
          <w:lang w:val="af-ZA"/>
        </w:rPr>
        <w:t xml:space="preserve"> </w:t>
      </w:r>
      <w:r w:rsidRPr="007A02D8">
        <w:t>կետը</w:t>
      </w:r>
      <w:r w:rsidRPr="007A02D8">
        <w:rPr>
          <w:lang w:val="af-ZA"/>
        </w:rPr>
        <w:t xml:space="preserve"> </w:t>
      </w:r>
      <w:r w:rsidRPr="007A02D8">
        <w:t>հրավերից</w:t>
      </w:r>
      <w:r w:rsidRPr="007A02D8">
        <w:rPr>
          <w:lang w:val="af-ZA"/>
        </w:rPr>
        <w:t xml:space="preserve"> </w:t>
      </w:r>
      <w:r w:rsidRPr="007A02D8">
        <w:t>հանվում</w:t>
      </w:r>
      <w:r w:rsidRPr="007A02D8">
        <w:rPr>
          <w:lang w:val="af-ZA"/>
        </w:rPr>
        <w:t xml:space="preserve"> </w:t>
      </w:r>
      <w:r w:rsidRPr="007A02D8">
        <w:t>է</w:t>
      </w:r>
      <w:r w:rsidRPr="007A02D8">
        <w:rPr>
          <w:lang w:val="af-ZA"/>
        </w:rPr>
        <w:t>:</w:t>
      </w:r>
    </w:p>
    <w:p w14:paraId="30181908" w14:textId="77777777" w:rsidR="004E191A" w:rsidRDefault="004E191A" w:rsidP="0015595A">
      <w:pPr>
        <w:pStyle w:val="NormalWeb"/>
      </w:pPr>
      <w:r w:rsidRPr="007A02D8">
        <w:rPr>
          <w:vertAlign w:val="superscript"/>
        </w:rPr>
        <w:t xml:space="preserve">22 </w:t>
      </w:r>
      <w:r w:rsidRPr="007A02D8">
        <w:t>Կետը հանվում է, եթե գնման առարկան չի հանդիսանում շինարարական աշխատանք:</w:t>
      </w:r>
    </w:p>
  </w:footnote>
  <w:footnote w:id="14">
    <w:p w14:paraId="2801AA90" w14:textId="77777777" w:rsidR="004E191A" w:rsidRDefault="004E191A" w:rsidP="0015595A">
      <w:pPr>
        <w:pStyle w:val="NormalWeb"/>
      </w:pPr>
      <w:r>
        <w:rPr>
          <w:rStyle w:val="FootnoteReference"/>
        </w:rPr>
        <w:footnoteRef/>
      </w:r>
      <w:r>
        <w:t xml:space="preserve"> Սույն հավելվածը հրավերից հանվում է, եթե գնման առարկա  չեն հանդիսանում շինարարական աշխատանքները:</w:t>
      </w:r>
    </w:p>
    <w:p w14:paraId="62F92FA0" w14:textId="77777777" w:rsidR="004E191A" w:rsidRDefault="004E191A" w:rsidP="0015595A">
      <w:pPr>
        <w:pStyle w:val="NormalWeb"/>
      </w:pPr>
    </w:p>
  </w:footnote>
  <w:footnote w:id="15">
    <w:p w14:paraId="0CA4FAC0" w14:textId="77777777" w:rsidR="004E191A" w:rsidRPr="005F2A2E" w:rsidRDefault="004E191A" w:rsidP="0015595A">
      <w:pPr>
        <w:pStyle w:val="NormalWeb"/>
        <w:rPr>
          <w:rFonts w:ascii="Sylfaen" w:hAnsi="Sylfaen"/>
        </w:rPr>
      </w:pPr>
      <w:r>
        <w:rPr>
          <w:rStyle w:val="FootnoteReference"/>
        </w:rPr>
        <w:footnoteRef/>
      </w:r>
      <w:r>
        <w:t xml:space="preserve"> </w:t>
      </w:r>
      <w:r>
        <w:rPr>
          <w:vertAlign w:val="superscript"/>
        </w:rPr>
        <w:t xml:space="preserve"> </w:t>
      </w:r>
      <w:r w:rsidRPr="005F2A2E">
        <w:t>Սույն կետը հանվում է պայմանագրի նախագծից, եթե գնման առարկա հանդիսացող շինարարական ծրագիրը պահանջում է նախագծային փաստաթղթեր:</w:t>
      </w:r>
    </w:p>
  </w:footnote>
  <w:footnote w:id="16">
    <w:p w14:paraId="5FB872F1" w14:textId="77777777" w:rsidR="004E191A" w:rsidRPr="005F2A2E" w:rsidRDefault="004E191A" w:rsidP="0015595A">
      <w:pPr>
        <w:pStyle w:val="NormalWeb"/>
        <w:rPr>
          <w:vertAlign w:val="superscript"/>
        </w:rPr>
      </w:pPr>
      <w:r w:rsidRPr="005F2A2E">
        <w:rPr>
          <w:rStyle w:val="FootnoteReference"/>
          <w:sz w:val="16"/>
          <w:szCs w:val="16"/>
        </w:rPr>
        <w:footnoteRef/>
      </w:r>
      <w:r w:rsidRPr="005F2A2E">
        <w:t>4.1 կետի 2-րդ պարբերությունը հանվում է պայմանագրի նախագծից, եթե գնման առարկա չի հանդիսանում շինարարական ծրագիրը:</w:t>
      </w:r>
    </w:p>
    <w:p w14:paraId="421E6BF4" w14:textId="77777777" w:rsidR="004E191A" w:rsidRDefault="004E191A" w:rsidP="0015595A">
      <w:pPr>
        <w:pStyle w:val="NormalWeb"/>
      </w:pPr>
    </w:p>
  </w:footnote>
  <w:footnote w:id="17">
    <w:p w14:paraId="594C6864" w14:textId="77777777" w:rsidR="004E191A" w:rsidRPr="005F2A2E" w:rsidRDefault="004E191A" w:rsidP="0015595A">
      <w:pPr>
        <w:pStyle w:val="NormalWeb"/>
      </w:pPr>
      <w:r>
        <w:rPr>
          <w:rStyle w:val="FootnoteReference"/>
        </w:rPr>
        <w:footnoteRef/>
      </w:r>
      <w:r>
        <w:t xml:space="preserve"> </w:t>
      </w:r>
      <w:r w:rsidRPr="00B21E09">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634DA0CA" w14:textId="77777777" w:rsidR="004E191A" w:rsidRPr="00B951E5" w:rsidRDefault="004E191A" w:rsidP="0015595A">
      <w:pPr>
        <w:pStyle w:val="NormalWeb"/>
      </w:pPr>
      <w:r w:rsidRPr="00F10C87">
        <w:rPr>
          <w:rStyle w:val="FootnoteReference"/>
          <w:sz w:val="16"/>
          <w:szCs w:val="16"/>
        </w:rPr>
        <w:footnoteRef/>
      </w:r>
      <w:r w:rsidRPr="00F10C87">
        <w:t xml:space="preserve"> </w:t>
      </w:r>
      <w:r w:rsidRPr="00B951E5">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1E44C5" w14:textId="77777777" w:rsidR="004E191A" w:rsidRPr="00B951E5" w:rsidRDefault="004E191A" w:rsidP="0015595A">
      <w:pPr>
        <w:pStyle w:val="NormalWeb"/>
      </w:pPr>
      <w:r w:rsidRPr="00B951E5">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0840F5D0" w14:textId="77777777" w:rsidR="004E191A" w:rsidRPr="00B951E5" w:rsidRDefault="004E191A" w:rsidP="0015595A">
      <w:pPr>
        <w:pStyle w:val="NormalWeb"/>
      </w:pPr>
    </w:p>
  </w:footnote>
  <w:footnote w:id="19">
    <w:p w14:paraId="3F22E18A" w14:textId="77777777" w:rsidR="004E191A" w:rsidRPr="005A2B39" w:rsidRDefault="004E191A" w:rsidP="0015595A">
      <w:pPr>
        <w:pStyle w:val="NormalWeb"/>
        <w:rPr>
          <w:rFonts w:ascii="Sylfaen" w:hAnsi="Sylfaen"/>
          <w:vertAlign w:val="superscript"/>
        </w:rPr>
      </w:pPr>
      <w:r w:rsidRPr="00B951E5">
        <w:rPr>
          <w:rStyle w:val="FootnoteReference"/>
          <w:sz w:val="16"/>
          <w:szCs w:val="16"/>
        </w:rPr>
        <w:footnoteRef/>
      </w:r>
      <w:r w:rsidRPr="00B951E5">
        <w:t xml:space="preserve"> եթե 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footnote>
  <w:footnote w:id="20">
    <w:p w14:paraId="1E941C8B" w14:textId="77777777" w:rsidR="004E191A" w:rsidRPr="00B951E5" w:rsidRDefault="004E191A" w:rsidP="0015595A">
      <w:pPr>
        <w:pStyle w:val="NormalWeb"/>
        <w:rPr>
          <w:rFonts w:ascii="Sylfaen" w:hAnsi="Sylfaen"/>
        </w:rPr>
      </w:pPr>
      <w:r w:rsidRPr="00B951E5">
        <w:rPr>
          <w:rStyle w:val="FootnoteReference"/>
          <w:sz w:val="16"/>
          <w:szCs w:val="16"/>
        </w:rPr>
        <w:footnoteRef/>
      </w:r>
      <w:r w:rsidRPr="00B951E5">
        <w:t xml:space="preserve"> Սույն կետը հանվում է պայմանագրից, եթե պայմանագիրը չի իրականացվում ենթակապալի պայմանագիր կնքելու միջոցով:</w:t>
      </w:r>
    </w:p>
  </w:footnote>
  <w:footnote w:id="21">
    <w:p w14:paraId="3317AFDA" w14:textId="77777777" w:rsidR="004E191A" w:rsidRDefault="004E191A" w:rsidP="0015595A">
      <w:pPr>
        <w:pStyle w:val="NormalWeb"/>
        <w:rPr>
          <w:rFonts w:ascii="Sylfaen" w:hAnsi="Sylfaen"/>
        </w:rPr>
      </w:pPr>
      <w:r w:rsidRPr="00B951E5">
        <w:rPr>
          <w:rStyle w:val="FootnoteReference"/>
          <w:sz w:val="16"/>
          <w:szCs w:val="16"/>
        </w:rPr>
        <w:footnoteRef/>
      </w:r>
      <w:r w:rsidRPr="00B951E5">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22">
    <w:p w14:paraId="5D82F603" w14:textId="77777777" w:rsidR="003B2229" w:rsidRPr="002E5747" w:rsidRDefault="003B2229" w:rsidP="003B2229">
      <w:pPr>
        <w:pStyle w:val="FootnoteText"/>
        <w:rPr>
          <w:rFonts w:ascii="Sylfaen" w:hAnsi="Sylfaen"/>
          <w:lang w:val="hy-AM"/>
        </w:rPr>
      </w:pPr>
      <w:r>
        <w:rPr>
          <w:rStyle w:val="FootnoteReference"/>
        </w:rPr>
        <w:footnoteRef/>
      </w:r>
      <w:r>
        <w:t xml:space="preserve"> </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strike w:val="0"/>
        <w:dstrike w:val="0"/>
        <w:u w:val="none"/>
        <w:effect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4" w15:restartNumberingAfterBreak="0">
    <w:nsid w:val="35401416"/>
    <w:multiLevelType w:val="multilevel"/>
    <w:tmpl w:val="7DEA0B42"/>
    <w:lvl w:ilvl="0">
      <w:start w:val="1"/>
      <w:numFmt w:val="decimal"/>
      <w:lvlText w:val="%1"/>
      <w:lvlJc w:val="left"/>
      <w:pPr>
        <w:ind w:left="360" w:hanging="360"/>
      </w:pPr>
    </w:lvl>
    <w:lvl w:ilvl="1">
      <w:start w:val="5"/>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15:restartNumberingAfterBreak="0">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6" w15:restartNumberingAfterBreak="0">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num w:numId="1" w16cid:durableId="19585134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912096">
    <w:abstractNumId w:val="8"/>
  </w:num>
  <w:num w:numId="3" w16cid:durableId="1219248500">
    <w:abstractNumId w:val="0"/>
  </w:num>
  <w:num w:numId="4" w16cid:durableId="252134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884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0053314">
    <w:abstractNumId w:val="9"/>
    <w:lvlOverride w:ilvl="0">
      <w:startOverride w:val="1"/>
    </w:lvlOverride>
    <w:lvlOverride w:ilvl="1"/>
    <w:lvlOverride w:ilvl="2"/>
    <w:lvlOverride w:ilvl="3"/>
    <w:lvlOverride w:ilvl="4"/>
    <w:lvlOverride w:ilvl="5"/>
    <w:lvlOverride w:ilvl="6"/>
    <w:lvlOverride w:ilvl="7"/>
    <w:lvlOverride w:ilvl="8"/>
  </w:num>
  <w:num w:numId="7" w16cid:durableId="4061937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4145804">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435927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964458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7C"/>
    <w:rsid w:val="00000F11"/>
    <w:rsid w:val="00004A36"/>
    <w:rsid w:val="00036665"/>
    <w:rsid w:val="0005598C"/>
    <w:rsid w:val="00074AA7"/>
    <w:rsid w:val="000820BB"/>
    <w:rsid w:val="000C22E1"/>
    <w:rsid w:val="000F02E4"/>
    <w:rsid w:val="000F0B39"/>
    <w:rsid w:val="001245C9"/>
    <w:rsid w:val="00124ED7"/>
    <w:rsid w:val="0013618D"/>
    <w:rsid w:val="00137C3F"/>
    <w:rsid w:val="00137EF2"/>
    <w:rsid w:val="0015595A"/>
    <w:rsid w:val="00155CF2"/>
    <w:rsid w:val="00166940"/>
    <w:rsid w:val="001808A0"/>
    <w:rsid w:val="001A48F4"/>
    <w:rsid w:val="001A78A4"/>
    <w:rsid w:val="001A7DE6"/>
    <w:rsid w:val="001B3B60"/>
    <w:rsid w:val="001B633F"/>
    <w:rsid w:val="001C2E1B"/>
    <w:rsid w:val="001C562E"/>
    <w:rsid w:val="001D151A"/>
    <w:rsid w:val="001E324D"/>
    <w:rsid w:val="001E6B0C"/>
    <w:rsid w:val="00202D97"/>
    <w:rsid w:val="00202FCA"/>
    <w:rsid w:val="00240228"/>
    <w:rsid w:val="00242B13"/>
    <w:rsid w:val="00245FDD"/>
    <w:rsid w:val="0025036B"/>
    <w:rsid w:val="002519EC"/>
    <w:rsid w:val="0026679D"/>
    <w:rsid w:val="00273EDB"/>
    <w:rsid w:val="0027471A"/>
    <w:rsid w:val="00291415"/>
    <w:rsid w:val="002B680B"/>
    <w:rsid w:val="002C6043"/>
    <w:rsid w:val="002C7F31"/>
    <w:rsid w:val="002D18D9"/>
    <w:rsid w:val="002D296B"/>
    <w:rsid w:val="002E7CB6"/>
    <w:rsid w:val="002F6783"/>
    <w:rsid w:val="00305466"/>
    <w:rsid w:val="003241D6"/>
    <w:rsid w:val="00336E5C"/>
    <w:rsid w:val="0035191A"/>
    <w:rsid w:val="003527F4"/>
    <w:rsid w:val="00362BEE"/>
    <w:rsid w:val="00362DD8"/>
    <w:rsid w:val="00367809"/>
    <w:rsid w:val="00367969"/>
    <w:rsid w:val="00385535"/>
    <w:rsid w:val="00397F76"/>
    <w:rsid w:val="003B166F"/>
    <w:rsid w:val="003B2229"/>
    <w:rsid w:val="003D1447"/>
    <w:rsid w:val="003D5ECE"/>
    <w:rsid w:val="003F06E2"/>
    <w:rsid w:val="00422A33"/>
    <w:rsid w:val="004369EF"/>
    <w:rsid w:val="00455775"/>
    <w:rsid w:val="00464EC7"/>
    <w:rsid w:val="004A3E1B"/>
    <w:rsid w:val="004B038B"/>
    <w:rsid w:val="004E00D7"/>
    <w:rsid w:val="004E191A"/>
    <w:rsid w:val="004F055F"/>
    <w:rsid w:val="004F28C0"/>
    <w:rsid w:val="004F53AE"/>
    <w:rsid w:val="00515A67"/>
    <w:rsid w:val="00525FF4"/>
    <w:rsid w:val="00527C20"/>
    <w:rsid w:val="0053104F"/>
    <w:rsid w:val="005370F0"/>
    <w:rsid w:val="005413AC"/>
    <w:rsid w:val="0055280E"/>
    <w:rsid w:val="00553D64"/>
    <w:rsid w:val="00560B90"/>
    <w:rsid w:val="0056588B"/>
    <w:rsid w:val="00567A04"/>
    <w:rsid w:val="00582454"/>
    <w:rsid w:val="005A2B39"/>
    <w:rsid w:val="005C785C"/>
    <w:rsid w:val="005E121A"/>
    <w:rsid w:val="005E509C"/>
    <w:rsid w:val="005E744F"/>
    <w:rsid w:val="005F2A2E"/>
    <w:rsid w:val="0060336E"/>
    <w:rsid w:val="00623F67"/>
    <w:rsid w:val="006244F0"/>
    <w:rsid w:val="00633AC1"/>
    <w:rsid w:val="006401AE"/>
    <w:rsid w:val="00643F9A"/>
    <w:rsid w:val="00656EB2"/>
    <w:rsid w:val="00664C35"/>
    <w:rsid w:val="00672811"/>
    <w:rsid w:val="006879E8"/>
    <w:rsid w:val="00687C8A"/>
    <w:rsid w:val="006A2242"/>
    <w:rsid w:val="006B2D16"/>
    <w:rsid w:val="006D0A54"/>
    <w:rsid w:val="00700E97"/>
    <w:rsid w:val="007042FE"/>
    <w:rsid w:val="0071037C"/>
    <w:rsid w:val="00711F8F"/>
    <w:rsid w:val="007144EF"/>
    <w:rsid w:val="00715195"/>
    <w:rsid w:val="00725BBC"/>
    <w:rsid w:val="00726154"/>
    <w:rsid w:val="007325FC"/>
    <w:rsid w:val="00735344"/>
    <w:rsid w:val="00735CF4"/>
    <w:rsid w:val="0073644E"/>
    <w:rsid w:val="00753A9B"/>
    <w:rsid w:val="00754F2B"/>
    <w:rsid w:val="0075595C"/>
    <w:rsid w:val="00781896"/>
    <w:rsid w:val="0079402B"/>
    <w:rsid w:val="007958B7"/>
    <w:rsid w:val="007A02D8"/>
    <w:rsid w:val="007A3D5E"/>
    <w:rsid w:val="007D459C"/>
    <w:rsid w:val="007F1118"/>
    <w:rsid w:val="007F1357"/>
    <w:rsid w:val="00807CCE"/>
    <w:rsid w:val="0081152D"/>
    <w:rsid w:val="008169A4"/>
    <w:rsid w:val="00817347"/>
    <w:rsid w:val="00830094"/>
    <w:rsid w:val="008354E9"/>
    <w:rsid w:val="00887954"/>
    <w:rsid w:val="00893769"/>
    <w:rsid w:val="00895223"/>
    <w:rsid w:val="00897238"/>
    <w:rsid w:val="0089784C"/>
    <w:rsid w:val="008B19CA"/>
    <w:rsid w:val="008B1CD2"/>
    <w:rsid w:val="008C2AB8"/>
    <w:rsid w:val="008D7F10"/>
    <w:rsid w:val="008E7314"/>
    <w:rsid w:val="00910073"/>
    <w:rsid w:val="00913518"/>
    <w:rsid w:val="00921076"/>
    <w:rsid w:val="009320D5"/>
    <w:rsid w:val="00937112"/>
    <w:rsid w:val="00952759"/>
    <w:rsid w:val="00955889"/>
    <w:rsid w:val="009853AF"/>
    <w:rsid w:val="00986B94"/>
    <w:rsid w:val="00995398"/>
    <w:rsid w:val="009B05DA"/>
    <w:rsid w:val="009B7151"/>
    <w:rsid w:val="009D0D58"/>
    <w:rsid w:val="009D602F"/>
    <w:rsid w:val="009E16ED"/>
    <w:rsid w:val="009F5EB7"/>
    <w:rsid w:val="00A04A3C"/>
    <w:rsid w:val="00A140AE"/>
    <w:rsid w:val="00A23753"/>
    <w:rsid w:val="00A4105D"/>
    <w:rsid w:val="00A501F9"/>
    <w:rsid w:val="00A64162"/>
    <w:rsid w:val="00A649F5"/>
    <w:rsid w:val="00A76597"/>
    <w:rsid w:val="00A948BA"/>
    <w:rsid w:val="00AC0247"/>
    <w:rsid w:val="00AC4878"/>
    <w:rsid w:val="00AC63BC"/>
    <w:rsid w:val="00AD4B27"/>
    <w:rsid w:val="00AE56C7"/>
    <w:rsid w:val="00AE7F74"/>
    <w:rsid w:val="00AF2DC5"/>
    <w:rsid w:val="00B04430"/>
    <w:rsid w:val="00B04EEF"/>
    <w:rsid w:val="00B21E09"/>
    <w:rsid w:val="00B33B73"/>
    <w:rsid w:val="00B4535F"/>
    <w:rsid w:val="00B53CF0"/>
    <w:rsid w:val="00B752B1"/>
    <w:rsid w:val="00B947B5"/>
    <w:rsid w:val="00B951E5"/>
    <w:rsid w:val="00B96991"/>
    <w:rsid w:val="00BA5563"/>
    <w:rsid w:val="00BB2542"/>
    <w:rsid w:val="00BB7865"/>
    <w:rsid w:val="00BD4748"/>
    <w:rsid w:val="00BD5514"/>
    <w:rsid w:val="00BE3741"/>
    <w:rsid w:val="00C0486F"/>
    <w:rsid w:val="00C0514E"/>
    <w:rsid w:val="00C0637C"/>
    <w:rsid w:val="00C22CDF"/>
    <w:rsid w:val="00C22EA7"/>
    <w:rsid w:val="00C33BFA"/>
    <w:rsid w:val="00C356AD"/>
    <w:rsid w:val="00C365FC"/>
    <w:rsid w:val="00C45E14"/>
    <w:rsid w:val="00C73C8B"/>
    <w:rsid w:val="00C86F54"/>
    <w:rsid w:val="00C93161"/>
    <w:rsid w:val="00C94278"/>
    <w:rsid w:val="00CA5888"/>
    <w:rsid w:val="00CB19D8"/>
    <w:rsid w:val="00CC5501"/>
    <w:rsid w:val="00CF7F15"/>
    <w:rsid w:val="00D207E3"/>
    <w:rsid w:val="00D24606"/>
    <w:rsid w:val="00D26B34"/>
    <w:rsid w:val="00D6016F"/>
    <w:rsid w:val="00D663C3"/>
    <w:rsid w:val="00D86C36"/>
    <w:rsid w:val="00D86D0C"/>
    <w:rsid w:val="00D923A0"/>
    <w:rsid w:val="00DB0B21"/>
    <w:rsid w:val="00DB4430"/>
    <w:rsid w:val="00DC360F"/>
    <w:rsid w:val="00DE5902"/>
    <w:rsid w:val="00DF4630"/>
    <w:rsid w:val="00DF7AEB"/>
    <w:rsid w:val="00E02223"/>
    <w:rsid w:val="00E023DD"/>
    <w:rsid w:val="00E159DD"/>
    <w:rsid w:val="00E2737B"/>
    <w:rsid w:val="00E43903"/>
    <w:rsid w:val="00E7750F"/>
    <w:rsid w:val="00E80706"/>
    <w:rsid w:val="00E86E27"/>
    <w:rsid w:val="00E9647D"/>
    <w:rsid w:val="00E96DC2"/>
    <w:rsid w:val="00EA7DDC"/>
    <w:rsid w:val="00EB7C86"/>
    <w:rsid w:val="00EE58BF"/>
    <w:rsid w:val="00EE6764"/>
    <w:rsid w:val="00F10C87"/>
    <w:rsid w:val="00F23540"/>
    <w:rsid w:val="00F24BB3"/>
    <w:rsid w:val="00F25649"/>
    <w:rsid w:val="00F36CCF"/>
    <w:rsid w:val="00F4464D"/>
    <w:rsid w:val="00F50AB8"/>
    <w:rsid w:val="00F6505F"/>
    <w:rsid w:val="00F810C1"/>
    <w:rsid w:val="00F85A61"/>
    <w:rsid w:val="00F85E89"/>
    <w:rsid w:val="00F94470"/>
    <w:rsid w:val="00FC09F7"/>
    <w:rsid w:val="00FE4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F5B3"/>
  <w15:chartTrackingRefBased/>
  <w15:docId w15:val="{9301E9CF-1197-4231-8037-F891EE2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91A"/>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4E191A"/>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semiHidden/>
    <w:unhideWhenUsed/>
    <w:qFormat/>
    <w:rsid w:val="004E191A"/>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4E191A"/>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semiHidden/>
    <w:unhideWhenUsed/>
    <w:qFormat/>
    <w:rsid w:val="004E191A"/>
    <w:pPr>
      <w:keepNext/>
      <w:outlineLvl w:val="3"/>
    </w:pPr>
    <w:rPr>
      <w:rFonts w:ascii="Arial LatArm" w:hAnsi="Arial LatArm"/>
      <w:i/>
      <w:sz w:val="18"/>
      <w:szCs w:val="20"/>
    </w:rPr>
  </w:style>
  <w:style w:type="paragraph" w:styleId="Heading5">
    <w:name w:val="heading 5"/>
    <w:basedOn w:val="Normal"/>
    <w:next w:val="Normal"/>
    <w:link w:val="Heading5Char"/>
    <w:semiHidden/>
    <w:unhideWhenUsed/>
    <w:qFormat/>
    <w:rsid w:val="004E191A"/>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semiHidden/>
    <w:unhideWhenUsed/>
    <w:qFormat/>
    <w:rsid w:val="004E191A"/>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semiHidden/>
    <w:unhideWhenUsed/>
    <w:qFormat/>
    <w:rsid w:val="004E191A"/>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semiHidden/>
    <w:unhideWhenUsed/>
    <w:qFormat/>
    <w:rsid w:val="004E191A"/>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semiHidden/>
    <w:unhideWhenUsed/>
    <w:qFormat/>
    <w:rsid w:val="004E191A"/>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191A"/>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semiHidden/>
    <w:rsid w:val="004E191A"/>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4E191A"/>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semiHidden/>
    <w:rsid w:val="004E191A"/>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semiHidden/>
    <w:rsid w:val="004E191A"/>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semiHidden/>
    <w:rsid w:val="004E191A"/>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semiHidden/>
    <w:rsid w:val="004E191A"/>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semiHidden/>
    <w:rsid w:val="004E191A"/>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semiHidden/>
    <w:rsid w:val="004E191A"/>
    <w:rPr>
      <w:rFonts w:ascii="Times Armenian" w:eastAsia="Times New Roman" w:hAnsi="Times Armenian" w:cs="Times New Roman"/>
      <w:b/>
      <w:color w:val="000000"/>
      <w:kern w:val="0"/>
      <w:szCs w:val="20"/>
      <w:lang w:val="pt-BR" w:eastAsia="ru-RU"/>
      <w14:ligatures w14:val="none"/>
    </w:rPr>
  </w:style>
  <w:style w:type="character" w:styleId="Hyperlink">
    <w:name w:val="Hyperlink"/>
    <w:semiHidden/>
    <w:unhideWhenUsed/>
    <w:rsid w:val="004E191A"/>
    <w:rPr>
      <w:color w:val="0000FF"/>
      <w:u w:val="single"/>
    </w:rPr>
  </w:style>
  <w:style w:type="character" w:styleId="FollowedHyperlink">
    <w:name w:val="FollowedHyperlink"/>
    <w:semiHidden/>
    <w:unhideWhenUsed/>
    <w:rsid w:val="004E191A"/>
    <w:rPr>
      <w:color w:val="800080"/>
      <w:u w:val="single"/>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autoRedefine/>
    <w:uiPriority w:val="99"/>
    <w:unhideWhenUsed/>
    <w:qFormat/>
    <w:rsid w:val="0015595A"/>
    <w:pPr>
      <w:jc w:val="both"/>
    </w:pPr>
    <w:rPr>
      <w:rFonts w:ascii="GHEA Grapalat" w:hAnsi="GHEA Grapalat" w:cs="Sylfaen"/>
      <w:sz w:val="20"/>
      <w:szCs w:val="20"/>
      <w:lang w:val="hy-AM"/>
    </w:rPr>
  </w:style>
  <w:style w:type="character" w:customStyle="1" w:styleId="FootnoteTextChar">
    <w:name w:val="Footnote Text Char"/>
    <w:basedOn w:val="DefaultParagraphFont"/>
    <w:link w:val="FootnoteText"/>
    <w:semiHidden/>
    <w:locked/>
    <w:rsid w:val="004E191A"/>
    <w:rPr>
      <w:rFonts w:ascii="Times Armenian" w:hAnsi="Times Armenian"/>
      <w:lang w:val="x-none" w:eastAsia="ru-RU"/>
    </w:rPr>
  </w:style>
  <w:style w:type="character" w:customStyle="1" w:styleId="CommentTextChar">
    <w:name w:val="Comment Text Char"/>
    <w:basedOn w:val="DefaultParagraphFont"/>
    <w:link w:val="CommentText"/>
    <w:semiHidden/>
    <w:locked/>
    <w:rsid w:val="004E191A"/>
    <w:rPr>
      <w:rFonts w:ascii="Times Armenian" w:hAnsi="Times Armenian"/>
      <w:lang w:eastAsia="ru-RU"/>
    </w:rPr>
  </w:style>
  <w:style w:type="character" w:customStyle="1" w:styleId="HeaderChar">
    <w:name w:val="Header Char"/>
    <w:basedOn w:val="DefaultParagraphFont"/>
    <w:link w:val="Header"/>
    <w:semiHidden/>
    <w:locked/>
    <w:rsid w:val="004E191A"/>
    <w:rPr>
      <w:lang w:val="en-AU" w:eastAsia="ru-RU"/>
    </w:rPr>
  </w:style>
  <w:style w:type="character" w:customStyle="1" w:styleId="FooterChar">
    <w:name w:val="Footer Char"/>
    <w:basedOn w:val="DefaultParagraphFont"/>
    <w:link w:val="Footer"/>
    <w:semiHidden/>
    <w:locked/>
    <w:rsid w:val="004E191A"/>
  </w:style>
  <w:style w:type="paragraph" w:styleId="Index1">
    <w:name w:val="index 1"/>
    <w:basedOn w:val="Normal"/>
    <w:next w:val="Normal"/>
    <w:autoRedefine/>
    <w:semiHidden/>
    <w:unhideWhenUsed/>
    <w:rsid w:val="004E191A"/>
    <w:pPr>
      <w:ind w:left="240" w:hanging="240"/>
    </w:pPr>
  </w:style>
  <w:style w:type="character" w:customStyle="1" w:styleId="EndnoteTextChar">
    <w:name w:val="Endnote Text Char"/>
    <w:basedOn w:val="DefaultParagraphFont"/>
    <w:link w:val="EndnoteText"/>
    <w:semiHidden/>
    <w:locked/>
    <w:rsid w:val="004E191A"/>
    <w:rPr>
      <w:rFonts w:ascii="Times Armenian" w:hAnsi="Times Armenian"/>
      <w:lang w:eastAsia="ru-RU"/>
    </w:rPr>
  </w:style>
  <w:style w:type="character" w:customStyle="1" w:styleId="TitleChar">
    <w:name w:val="Title Char"/>
    <w:basedOn w:val="DefaultParagraphFont"/>
    <w:link w:val="Title"/>
    <w:locked/>
    <w:rsid w:val="004E191A"/>
    <w:rPr>
      <w:rFonts w:ascii="Arial Armenian" w:hAnsi="Arial Armenian"/>
      <w:sz w:val="24"/>
    </w:rPr>
  </w:style>
  <w:style w:type="character" w:customStyle="1" w:styleId="BodyTextChar">
    <w:name w:val="Body Text Char"/>
    <w:basedOn w:val="DefaultParagraphFont"/>
    <w:link w:val="BodyText"/>
    <w:semiHidden/>
    <w:locked/>
    <w:rsid w:val="004E191A"/>
    <w:rPr>
      <w:sz w:val="24"/>
      <w:szCs w:val="24"/>
    </w:rPr>
  </w:style>
  <w:style w:type="character" w:customStyle="1" w:styleId="BodyTextIndentChar">
    <w:name w:val="Body Text Indent Char"/>
    <w:aliases w:val="Char Char"/>
    <w:locked/>
    <w:rsid w:val="004E191A"/>
    <w:rPr>
      <w:lang w:val="en-US" w:eastAsia="en-US" w:bidi="ar-SA"/>
    </w:rPr>
  </w:style>
  <w:style w:type="paragraph" w:styleId="BodyTextIndent">
    <w:name w:val="Body Text Indent"/>
    <w:aliases w:val="Char"/>
    <w:basedOn w:val="Normal"/>
    <w:link w:val="BodyTextIndentChar1"/>
    <w:uiPriority w:val="99"/>
    <w:semiHidden/>
    <w:unhideWhenUsed/>
    <w:qFormat/>
    <w:rsid w:val="004E191A"/>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w:basedOn w:val="DefaultParagraphFont"/>
    <w:link w:val="BodyTextIndent"/>
    <w:uiPriority w:val="99"/>
    <w:semiHidden/>
    <w:rsid w:val="004E191A"/>
    <w:rPr>
      <w:rFonts w:ascii="Arial AMU" w:eastAsia="Times New Roman" w:hAnsi="Arial AMU" w:cs="Arial"/>
      <w:kern w:val="0"/>
      <w:szCs w:val="20"/>
      <w14:ligatures w14:val="none"/>
    </w:rPr>
  </w:style>
  <w:style w:type="character" w:customStyle="1" w:styleId="BodyText2Char">
    <w:name w:val="Body Text 2 Char"/>
    <w:basedOn w:val="DefaultParagraphFont"/>
    <w:link w:val="BodyText2"/>
    <w:semiHidden/>
    <w:locked/>
    <w:rsid w:val="004E191A"/>
    <w:rPr>
      <w:rFonts w:ascii="Arial LatArm" w:hAnsi="Arial LatArm"/>
    </w:rPr>
  </w:style>
  <w:style w:type="character" w:customStyle="1" w:styleId="BodyText3Char">
    <w:name w:val="Body Text 3 Char"/>
    <w:basedOn w:val="DefaultParagraphFont"/>
    <w:link w:val="BodyText3"/>
    <w:semiHidden/>
    <w:locked/>
    <w:rsid w:val="004E191A"/>
    <w:rPr>
      <w:rFonts w:ascii="Arial LatArm" w:hAnsi="Arial LatArm"/>
      <w:lang w:eastAsia="ru-RU"/>
    </w:rPr>
  </w:style>
  <w:style w:type="character" w:customStyle="1" w:styleId="BodyTextIndent2Char">
    <w:name w:val="Body Text Indent 2 Char"/>
    <w:basedOn w:val="DefaultParagraphFont"/>
    <w:link w:val="BodyTextIndent2"/>
    <w:semiHidden/>
    <w:locked/>
    <w:rsid w:val="004E191A"/>
    <w:rPr>
      <w:rFonts w:ascii="Baltica" w:hAnsi="Baltica"/>
      <w:lang w:val="af-ZA"/>
    </w:rPr>
  </w:style>
  <w:style w:type="character" w:customStyle="1" w:styleId="BodyTextIndent3Char">
    <w:name w:val="Body Text Indent 3 Char"/>
    <w:basedOn w:val="DefaultParagraphFont"/>
    <w:link w:val="BodyTextIndent3"/>
    <w:semiHidden/>
    <w:locked/>
    <w:rsid w:val="004E191A"/>
    <w:rPr>
      <w:rFonts w:ascii="Times Armenian" w:hAnsi="Times Armenian"/>
    </w:rPr>
  </w:style>
  <w:style w:type="character" w:customStyle="1" w:styleId="DocumentMapChar">
    <w:name w:val="Document Map Char"/>
    <w:basedOn w:val="DefaultParagraphFont"/>
    <w:link w:val="DocumentMap"/>
    <w:semiHidden/>
    <w:locked/>
    <w:rsid w:val="004E191A"/>
    <w:rPr>
      <w:rFonts w:ascii="Tahoma" w:hAnsi="Tahoma" w:cs="Tahoma"/>
      <w:shd w:val="clear" w:color="auto" w:fill="000080"/>
      <w:lang w:eastAsia="ru-RU"/>
    </w:rPr>
  </w:style>
  <w:style w:type="paragraph" w:styleId="CommentText">
    <w:name w:val="annotation text"/>
    <w:basedOn w:val="Normal"/>
    <w:link w:val="Comment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CommentTextChar1">
    <w:name w:val="Comment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CommentSubjectChar">
    <w:name w:val="Comment Subject Char"/>
    <w:basedOn w:val="CommentTextChar"/>
    <w:link w:val="CommentSubject"/>
    <w:semiHidden/>
    <w:locked/>
    <w:rsid w:val="004E191A"/>
    <w:rPr>
      <w:rFonts w:ascii="Times Armenian" w:hAnsi="Times Armenian"/>
      <w:b/>
      <w:bCs/>
      <w:lang w:eastAsia="ru-RU"/>
    </w:rPr>
  </w:style>
  <w:style w:type="character" w:customStyle="1" w:styleId="BalloonTextChar">
    <w:name w:val="Balloon Text Char"/>
    <w:basedOn w:val="DefaultParagraphFont"/>
    <w:link w:val="BalloonText"/>
    <w:semiHidden/>
    <w:locked/>
    <w:rsid w:val="004E191A"/>
    <w:rPr>
      <w:rFonts w:ascii="Tahoma" w:hAnsi="Tahoma" w:cs="Tahoma"/>
      <w:sz w:val="16"/>
      <w:szCs w:val="16"/>
      <w:lang w:val="x-none" w:eastAsia="x-none"/>
    </w:rPr>
  </w:style>
  <w:style w:type="character" w:customStyle="1" w:styleId="ListParagraphChar">
    <w:name w:val="List Paragraph Char"/>
    <w:link w:val="ListParagraph"/>
    <w:uiPriority w:val="34"/>
    <w:locked/>
    <w:rsid w:val="004E191A"/>
    <w:rPr>
      <w:rFonts w:ascii="Times Armenian" w:hAnsi="Times Armenian"/>
      <w:sz w:val="24"/>
      <w:szCs w:val="24"/>
      <w:lang w:val="x-none" w:eastAsia="ru-RU"/>
    </w:rPr>
  </w:style>
  <w:style w:type="paragraph" w:customStyle="1" w:styleId="Default">
    <w:name w:val="Default"/>
    <w:uiPriority w:val="99"/>
    <w:qFormat/>
    <w:rsid w:val="004E191A"/>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customStyle="1" w:styleId="CharCharCharCharCharCharCharCharCharCharCharChar">
    <w:name w:val="Char Char Char Char Char Char Char Char Char Char Char Char"/>
    <w:basedOn w:val="Normal"/>
    <w:uiPriority w:val="99"/>
    <w:qFormat/>
    <w:rsid w:val="004E191A"/>
    <w:pPr>
      <w:spacing w:after="160" w:line="240" w:lineRule="exact"/>
    </w:pPr>
    <w:rPr>
      <w:rFonts w:ascii="Arial" w:hAnsi="Arial" w:cs="Arial"/>
      <w:sz w:val="20"/>
      <w:szCs w:val="20"/>
    </w:rPr>
  </w:style>
  <w:style w:type="paragraph" w:customStyle="1" w:styleId="norm">
    <w:name w:val="norm"/>
    <w:basedOn w:val="Normal"/>
    <w:uiPriority w:val="99"/>
    <w:qFormat/>
    <w:rsid w:val="004E191A"/>
    <w:pPr>
      <w:spacing w:line="480" w:lineRule="auto"/>
      <w:ind w:firstLine="709"/>
      <w:jc w:val="both"/>
    </w:pPr>
    <w:rPr>
      <w:rFonts w:ascii="Arial Armenian" w:hAnsi="Arial Armenian"/>
      <w:sz w:val="22"/>
      <w:szCs w:val="20"/>
      <w:lang w:eastAsia="ru-RU"/>
    </w:rPr>
  </w:style>
  <w:style w:type="paragraph" w:customStyle="1" w:styleId="Char1">
    <w:name w:val="Char1"/>
    <w:basedOn w:val="Normal"/>
    <w:uiPriority w:val="99"/>
    <w:qFormat/>
    <w:rsid w:val="004E191A"/>
    <w:pPr>
      <w:spacing w:after="160" w:line="240" w:lineRule="exact"/>
    </w:pPr>
    <w:rPr>
      <w:rFonts w:ascii="Verdana" w:hAnsi="Verdana"/>
      <w:sz w:val="20"/>
      <w:szCs w:val="20"/>
    </w:rPr>
  </w:style>
  <w:style w:type="paragraph" w:customStyle="1" w:styleId="Style2">
    <w:name w:val="Style2"/>
    <w:basedOn w:val="Normal"/>
    <w:uiPriority w:val="99"/>
    <w:qFormat/>
    <w:rsid w:val="004E191A"/>
    <w:pPr>
      <w:jc w:val="center"/>
    </w:pPr>
    <w:rPr>
      <w:rFonts w:ascii="Arial Armenian" w:hAnsi="Arial Armenian"/>
      <w:w w:val="90"/>
      <w:sz w:val="22"/>
      <w:szCs w:val="20"/>
      <w:lang w:eastAsia="ru-RU"/>
    </w:rPr>
  </w:style>
  <w:style w:type="paragraph" w:customStyle="1" w:styleId="BodyTextIndent22">
    <w:name w:val="Body Text Indent 2+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qFormat/>
    <w:rsid w:val="004E191A"/>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uiPriority w:val="99"/>
    <w:qFormat/>
    <w:rsid w:val="004E191A"/>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uiPriority w:val="99"/>
    <w:qFormat/>
    <w:rsid w:val="004E191A"/>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uiPriority w:val="99"/>
    <w:qFormat/>
    <w:rsid w:val="004E191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qFormat/>
    <w:rsid w:val="004E191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qFormat/>
    <w:rsid w:val="004E191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qFormat/>
    <w:rsid w:val="004E191A"/>
    <w:pPr>
      <w:spacing w:before="100" w:beforeAutospacing="1" w:after="100" w:afterAutospacing="1"/>
    </w:pPr>
    <w:rPr>
      <w:rFonts w:eastAsia="Arial Unicode MS"/>
      <w:sz w:val="16"/>
      <w:szCs w:val="16"/>
    </w:rPr>
  </w:style>
  <w:style w:type="paragraph" w:customStyle="1" w:styleId="font13">
    <w:name w:val="font13"/>
    <w:basedOn w:val="Normal"/>
    <w:uiPriority w:val="99"/>
    <w:qFormat/>
    <w:rsid w:val="004E191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uiPriority w:val="99"/>
    <w:qFormat/>
    <w:rsid w:val="004E191A"/>
    <w:pPr>
      <w:suppressAutoHyphens/>
      <w:spacing w:line="100" w:lineRule="atLeast"/>
      <w:ind w:left="240" w:hanging="240"/>
    </w:pPr>
    <w:rPr>
      <w:rFonts w:ascii="Times Armenian" w:hAnsi="Times Armenian"/>
      <w:kern w:val="2"/>
      <w:sz w:val="16"/>
      <w:szCs w:val="16"/>
      <w:lang w:eastAsia="ar-SA"/>
    </w:rPr>
  </w:style>
  <w:style w:type="paragraph" w:customStyle="1" w:styleId="IndexHeading1">
    <w:name w:val="Index Heading1"/>
    <w:basedOn w:val="Normal"/>
    <w:uiPriority w:val="99"/>
    <w:qFormat/>
    <w:rsid w:val="004E191A"/>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qFormat/>
    <w:rsid w:val="004E191A"/>
    <w:pPr>
      <w:spacing w:after="160" w:line="240" w:lineRule="exact"/>
      <w:jc w:val="both"/>
    </w:pPr>
    <w:rPr>
      <w:rFonts w:ascii="Arial" w:hAnsi="Arial" w:cs="Arial"/>
      <w:b/>
      <w:sz w:val="20"/>
      <w:szCs w:val="20"/>
      <w:lang w:val="en-GB"/>
    </w:rPr>
  </w:style>
  <w:style w:type="paragraph" w:customStyle="1" w:styleId="msonormalcxspmiddle">
    <w:name w:val="msonormalcxspmiddle"/>
    <w:basedOn w:val="Normal"/>
    <w:uiPriority w:val="99"/>
    <w:qFormat/>
    <w:rsid w:val="004E191A"/>
    <w:pPr>
      <w:spacing w:before="100" w:beforeAutospacing="1" w:after="100" w:afterAutospacing="1"/>
    </w:pPr>
  </w:style>
  <w:style w:type="character" w:styleId="FootnoteReference">
    <w:name w:val="footnote reference"/>
    <w:semiHidden/>
    <w:unhideWhenUsed/>
    <w:rsid w:val="004E191A"/>
    <w:rPr>
      <w:vertAlign w:val="superscript"/>
    </w:rPr>
  </w:style>
  <w:style w:type="character" w:styleId="CommentReference">
    <w:name w:val="annotation reference"/>
    <w:semiHidden/>
    <w:unhideWhenUsed/>
    <w:rsid w:val="004E191A"/>
    <w:rPr>
      <w:sz w:val="16"/>
      <w:szCs w:val="16"/>
    </w:rPr>
  </w:style>
  <w:style w:type="character" w:styleId="EndnoteReference">
    <w:name w:val="endnote reference"/>
    <w:semiHidden/>
    <w:unhideWhenUsed/>
    <w:rsid w:val="004E191A"/>
    <w:rPr>
      <w:vertAlign w:val="superscript"/>
    </w:rPr>
  </w:style>
  <w:style w:type="character" w:customStyle="1" w:styleId="Heading7Char1">
    <w:name w:val="Heading 7 Char1"/>
    <w:basedOn w:val="DefaultParagraphFont"/>
    <w:semiHidden/>
    <w:rsid w:val="004E191A"/>
    <w:rPr>
      <w:rFonts w:asciiTheme="majorHAnsi" w:eastAsiaTheme="majorEastAsia" w:hAnsiTheme="majorHAnsi" w:cstheme="majorBidi"/>
      <w:i/>
      <w:iCs/>
      <w:color w:val="1F3763" w:themeColor="accent1" w:themeShade="7F"/>
      <w:sz w:val="24"/>
      <w:szCs w:val="24"/>
    </w:rPr>
  </w:style>
  <w:style w:type="character" w:customStyle="1" w:styleId="Heading8Char1">
    <w:name w:val="Heading 8 Char1"/>
    <w:basedOn w:val="DefaultParagraphFont"/>
    <w:semiHidden/>
    <w:rsid w:val="004E191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4E191A"/>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semiHidden/>
    <w:unhideWhenUsed/>
    <w:rsid w:val="004E191A"/>
    <w:pPr>
      <w:tabs>
        <w:tab w:val="center" w:pos="4320"/>
        <w:tab w:val="right" w:pos="8640"/>
      </w:tabs>
    </w:pPr>
    <w:rPr>
      <w:rFonts w:asciiTheme="minorHAnsi" w:eastAsiaTheme="minorHAnsi" w:hAnsiTheme="minorHAnsi" w:cstheme="minorBidi"/>
      <w:kern w:val="2"/>
      <w:sz w:val="22"/>
      <w:szCs w:val="22"/>
      <w14:ligatures w14:val="standardContextual"/>
    </w:rPr>
  </w:style>
  <w:style w:type="character" w:customStyle="1" w:styleId="FooterChar1">
    <w:name w:val="Foot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3">
    <w:name w:val="Body Text Indent 3"/>
    <w:basedOn w:val="Normal"/>
    <w:link w:val="BodyTextIndent3Char"/>
    <w:semiHidden/>
    <w:unhideWhenUsed/>
    <w:rsid w:val="004E191A"/>
    <w:pPr>
      <w:spacing w:line="360" w:lineRule="auto"/>
      <w:ind w:firstLine="567"/>
      <w:jc w:val="both"/>
    </w:pPr>
    <w:rPr>
      <w:rFonts w:ascii="Times Armenian" w:eastAsiaTheme="minorHAnsi" w:hAnsi="Times Armenian" w:cstheme="minorBidi"/>
      <w:kern w:val="2"/>
      <w:sz w:val="22"/>
      <w:szCs w:val="22"/>
      <w14:ligatures w14:val="standardContextual"/>
    </w:rPr>
  </w:style>
  <w:style w:type="character" w:customStyle="1" w:styleId="BodyTextIndent3Char1">
    <w:name w:val="Body Text Indent 3 Char1"/>
    <w:basedOn w:val="DefaultParagraphFont"/>
    <w:semiHidden/>
    <w:rsid w:val="004E191A"/>
    <w:rPr>
      <w:rFonts w:ascii="Times New Roman" w:eastAsia="Times New Roman" w:hAnsi="Times New Roman" w:cs="Times New Roman"/>
      <w:kern w:val="0"/>
      <w:sz w:val="16"/>
      <w:szCs w:val="16"/>
      <w14:ligatures w14:val="none"/>
    </w:rPr>
  </w:style>
  <w:style w:type="paragraph" w:styleId="BodyText2">
    <w:name w:val="Body Text 2"/>
    <w:basedOn w:val="Normal"/>
    <w:link w:val="BodyText2Char"/>
    <w:semiHidden/>
    <w:unhideWhenUsed/>
    <w:rsid w:val="004E191A"/>
    <w:pPr>
      <w:tabs>
        <w:tab w:val="left" w:pos="720"/>
      </w:tabs>
      <w:spacing w:line="360" w:lineRule="auto"/>
    </w:pPr>
    <w:rPr>
      <w:rFonts w:ascii="Arial LatArm" w:eastAsiaTheme="minorHAnsi" w:hAnsi="Arial LatArm" w:cstheme="minorBidi"/>
      <w:kern w:val="2"/>
      <w:sz w:val="22"/>
      <w:szCs w:val="22"/>
      <w14:ligatures w14:val="standardContextual"/>
    </w:rPr>
  </w:style>
  <w:style w:type="character" w:customStyle="1" w:styleId="BodyText2Char1">
    <w:name w:val="Body Text 2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semiHidden/>
    <w:unhideWhenUsed/>
    <w:rsid w:val="004E191A"/>
    <w:pPr>
      <w:spacing w:line="360" w:lineRule="auto"/>
      <w:ind w:firstLine="540"/>
      <w:jc w:val="both"/>
    </w:pPr>
    <w:rPr>
      <w:rFonts w:ascii="Baltica" w:eastAsiaTheme="minorHAnsi" w:hAnsi="Baltica" w:cstheme="minorBidi"/>
      <w:kern w:val="2"/>
      <w:sz w:val="22"/>
      <w:szCs w:val="22"/>
      <w:lang w:val="af-ZA"/>
      <w14:ligatures w14:val="standardContextual"/>
    </w:rPr>
  </w:style>
  <w:style w:type="character" w:customStyle="1" w:styleId="BodyTextIndent2Char1">
    <w:name w:val="Body Text Indent 2 Char1"/>
    <w:basedOn w:val="DefaultParagraphFont"/>
    <w:semiHidden/>
    <w:rsid w:val="004E191A"/>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semiHidden/>
    <w:unhideWhenUsed/>
    <w:rsid w:val="004E191A"/>
    <w:rPr>
      <w:rFonts w:ascii="Tahoma" w:eastAsiaTheme="minorHAnsi" w:hAnsi="Tahoma" w:cs="Tahoma"/>
      <w:kern w:val="2"/>
      <w:sz w:val="16"/>
      <w:szCs w:val="16"/>
      <w:lang w:val="x-none" w:eastAsia="x-none"/>
      <w14:ligatures w14:val="standardContextual"/>
    </w:rPr>
  </w:style>
  <w:style w:type="character" w:customStyle="1" w:styleId="BalloonTextChar1">
    <w:name w:val="Balloon Text Char1"/>
    <w:basedOn w:val="DefaultParagraphFont"/>
    <w:semiHidden/>
    <w:rsid w:val="004E191A"/>
    <w:rPr>
      <w:rFonts w:ascii="Segoe UI" w:eastAsia="Times New Roman" w:hAnsi="Segoe UI" w:cs="Segoe UI"/>
      <w:kern w:val="0"/>
      <w:sz w:val="18"/>
      <w:szCs w:val="18"/>
      <w14:ligatures w14:val="none"/>
    </w:rPr>
  </w:style>
  <w:style w:type="paragraph" w:styleId="BodyText">
    <w:name w:val="Body Text"/>
    <w:basedOn w:val="Normal"/>
    <w:link w:val="BodyTextChar"/>
    <w:semiHidden/>
    <w:unhideWhenUsed/>
    <w:rsid w:val="004E191A"/>
    <w:pPr>
      <w:spacing w:after="120"/>
    </w:pPr>
    <w:rPr>
      <w:rFonts w:asciiTheme="minorHAnsi" w:eastAsiaTheme="minorHAnsi" w:hAnsiTheme="minorHAnsi" w:cstheme="minorBidi"/>
      <w:kern w:val="2"/>
      <w14:ligatures w14:val="standardContextual"/>
    </w:rPr>
  </w:style>
  <w:style w:type="character" w:customStyle="1" w:styleId="BodyTextChar1">
    <w:name w:val="Body Text Char1"/>
    <w:basedOn w:val="DefaultParagraphFont"/>
    <w:semiHidden/>
    <w:rsid w:val="004E191A"/>
    <w:rPr>
      <w:rFonts w:ascii="Times New Roman" w:eastAsia="Times New Roman" w:hAnsi="Times New Roman" w:cs="Times New Roman"/>
      <w:kern w:val="0"/>
      <w:sz w:val="24"/>
      <w:szCs w:val="24"/>
      <w14:ligatures w14:val="none"/>
    </w:rPr>
  </w:style>
  <w:style w:type="paragraph" w:styleId="Header">
    <w:name w:val="header"/>
    <w:basedOn w:val="Normal"/>
    <w:link w:val="HeaderChar"/>
    <w:semiHidden/>
    <w:unhideWhenUsed/>
    <w:rsid w:val="004E191A"/>
    <w:pPr>
      <w:tabs>
        <w:tab w:val="center" w:pos="4153"/>
        <w:tab w:val="right" w:pos="8306"/>
      </w:tabs>
    </w:pPr>
    <w:rPr>
      <w:rFonts w:asciiTheme="minorHAnsi" w:eastAsiaTheme="minorHAnsi" w:hAnsiTheme="minorHAnsi" w:cstheme="minorBidi"/>
      <w:kern w:val="2"/>
      <w:sz w:val="22"/>
      <w:szCs w:val="22"/>
      <w:lang w:val="en-AU" w:eastAsia="ru-RU"/>
      <w14:ligatures w14:val="standardContextual"/>
    </w:rPr>
  </w:style>
  <w:style w:type="character" w:customStyle="1" w:styleId="HeaderChar1">
    <w:name w:val="Head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3">
    <w:name w:val="Body Text 3"/>
    <w:basedOn w:val="Normal"/>
    <w:link w:val="BodyText3Char"/>
    <w:semiHidden/>
    <w:unhideWhenUsed/>
    <w:rsid w:val="004E191A"/>
    <w:pPr>
      <w:jc w:val="both"/>
    </w:pPr>
    <w:rPr>
      <w:rFonts w:ascii="Arial LatArm" w:eastAsiaTheme="minorHAnsi" w:hAnsi="Arial LatArm" w:cstheme="minorBidi"/>
      <w:kern w:val="2"/>
      <w:sz w:val="22"/>
      <w:szCs w:val="22"/>
      <w:lang w:eastAsia="ru-RU"/>
      <w14:ligatures w14:val="standardContextual"/>
    </w:rPr>
  </w:style>
  <w:style w:type="character" w:customStyle="1" w:styleId="BodyText3Char1">
    <w:name w:val="Body Text 3 Char1"/>
    <w:basedOn w:val="DefaultParagraphFont"/>
    <w:semiHidden/>
    <w:rsid w:val="004E191A"/>
    <w:rPr>
      <w:rFonts w:ascii="Times New Roman" w:eastAsia="Times New Roman" w:hAnsi="Times New Roman" w:cs="Times New Roman"/>
      <w:kern w:val="0"/>
      <w:sz w:val="16"/>
      <w:szCs w:val="16"/>
      <w14:ligatures w14:val="none"/>
    </w:rPr>
  </w:style>
  <w:style w:type="paragraph" w:styleId="Title">
    <w:name w:val="Title"/>
    <w:basedOn w:val="Normal"/>
    <w:link w:val="TitleChar"/>
    <w:qFormat/>
    <w:rsid w:val="004E191A"/>
    <w:pPr>
      <w:jc w:val="center"/>
    </w:pPr>
    <w:rPr>
      <w:rFonts w:ascii="Arial Armenian" w:eastAsiaTheme="minorHAnsi" w:hAnsi="Arial Armenian" w:cstheme="minorBidi"/>
      <w:kern w:val="2"/>
      <w:szCs w:val="22"/>
      <w14:ligatures w14:val="standardContextual"/>
    </w:rPr>
  </w:style>
  <w:style w:type="character" w:customStyle="1" w:styleId="TitleChar1">
    <w:name w:val="Title Char1"/>
    <w:basedOn w:val="DefaultParagraphFont"/>
    <w:rsid w:val="004E191A"/>
    <w:rPr>
      <w:rFonts w:asciiTheme="majorHAnsi" w:eastAsiaTheme="majorEastAsia" w:hAnsiTheme="majorHAnsi" w:cstheme="majorBidi"/>
      <w:spacing w:val="-10"/>
      <w:kern w:val="28"/>
      <w:sz w:val="56"/>
      <w:szCs w:val="56"/>
      <w14:ligatures w14:val="none"/>
    </w:rPr>
  </w:style>
  <w:style w:type="paragraph" w:styleId="FootnoteText">
    <w:name w:val="footnote text"/>
    <w:basedOn w:val="Normal"/>
    <w:link w:val="FootnoteTextChar"/>
    <w:semiHidden/>
    <w:unhideWhenUsed/>
    <w:rsid w:val="004E191A"/>
    <w:rPr>
      <w:rFonts w:ascii="Times Armenian" w:eastAsiaTheme="minorHAnsi" w:hAnsi="Times Armenian" w:cstheme="minorBidi"/>
      <w:kern w:val="2"/>
      <w:sz w:val="22"/>
      <w:szCs w:val="22"/>
      <w:lang w:val="x-none" w:eastAsia="ru-RU"/>
      <w14:ligatures w14:val="standardContextual"/>
    </w:rPr>
  </w:style>
  <w:style w:type="character" w:customStyle="1" w:styleId="FootnoteTextChar1">
    <w:name w:val="Footnote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normChar">
    <w:name w:val="norm Char"/>
    <w:locked/>
    <w:rsid w:val="004E191A"/>
    <w:rPr>
      <w:rFonts w:ascii="Arial Armenian" w:hAnsi="Arial Armenian" w:hint="default"/>
      <w:sz w:val="22"/>
      <w:lang w:val="en-US" w:eastAsia="ru-RU" w:bidi="ar-SA"/>
    </w:rPr>
  </w:style>
  <w:style w:type="character" w:customStyle="1" w:styleId="CharCharChar">
    <w:name w:val="Char Char Char"/>
    <w:rsid w:val="004E191A"/>
    <w:rPr>
      <w:rFonts w:ascii="Arial LatArm" w:hAnsi="Arial LatArm" w:hint="default"/>
      <w:sz w:val="24"/>
      <w:lang w:eastAsia="ru-RU"/>
    </w:rPr>
  </w:style>
  <w:style w:type="character" w:customStyle="1" w:styleId="CharChar22">
    <w:name w:val="Char Char22"/>
    <w:rsid w:val="004E191A"/>
    <w:rPr>
      <w:rFonts w:ascii="Arial Armenian" w:hAnsi="Arial Armenian" w:hint="default"/>
      <w:sz w:val="28"/>
      <w:lang w:val="en-US"/>
    </w:rPr>
  </w:style>
  <w:style w:type="character" w:customStyle="1" w:styleId="CharChar20">
    <w:name w:val="Char Char20"/>
    <w:rsid w:val="004E191A"/>
    <w:rPr>
      <w:rFonts w:ascii="Times LatArm" w:hAnsi="Times LatArm" w:hint="default"/>
      <w:b/>
      <w:bCs w:val="0"/>
      <w:sz w:val="28"/>
      <w:lang w:val="en-US"/>
    </w:rPr>
  </w:style>
  <w:style w:type="character" w:customStyle="1" w:styleId="CharChar16">
    <w:name w:val="Char Char16"/>
    <w:rsid w:val="004E191A"/>
    <w:rPr>
      <w:rFonts w:ascii="Times Armenian" w:hAnsi="Times Armenian" w:hint="default"/>
      <w:b/>
      <w:bCs w:val="0"/>
      <w:lang w:val="hy-AM"/>
    </w:rPr>
  </w:style>
  <w:style w:type="character" w:customStyle="1" w:styleId="CharChar15">
    <w:name w:val="Char Char15"/>
    <w:rsid w:val="004E191A"/>
    <w:rPr>
      <w:rFonts w:ascii="Times Armenian" w:hAnsi="Times Armenian" w:hint="default"/>
      <w:i/>
      <w:iCs w:val="0"/>
      <w:lang w:val="nl-NL"/>
    </w:rPr>
  </w:style>
  <w:style w:type="character" w:customStyle="1" w:styleId="CharChar13">
    <w:name w:val="Char Char13"/>
    <w:rsid w:val="004E191A"/>
    <w:rPr>
      <w:rFonts w:ascii="Arial Armenian" w:hAnsi="Arial Armenian" w:hint="default"/>
      <w:lang w:val="en-US"/>
    </w:rPr>
  </w:style>
  <w:style w:type="paragraph" w:styleId="CommentSubject">
    <w:name w:val="annotation subject"/>
    <w:basedOn w:val="CommentText"/>
    <w:next w:val="CommentText"/>
    <w:link w:val="CommentSubjectChar"/>
    <w:semiHidden/>
    <w:unhideWhenUsed/>
    <w:rsid w:val="004E191A"/>
    <w:rPr>
      <w:b/>
      <w:bCs/>
    </w:rPr>
  </w:style>
  <w:style w:type="character" w:customStyle="1" w:styleId="CommentSubjectChar1">
    <w:name w:val="Comment Subject Char1"/>
    <w:basedOn w:val="CommentTextChar1"/>
    <w:semiHidden/>
    <w:rsid w:val="004E191A"/>
    <w:rPr>
      <w:rFonts w:ascii="Times New Roman" w:eastAsia="Times New Roman" w:hAnsi="Times New Roman" w:cs="Times New Roman"/>
      <w:b/>
      <w:bCs/>
      <w:kern w:val="0"/>
      <w:sz w:val="20"/>
      <w:szCs w:val="20"/>
      <w14:ligatures w14:val="none"/>
    </w:rPr>
  </w:style>
  <w:style w:type="paragraph" w:styleId="EndnoteText">
    <w:name w:val="endnote text"/>
    <w:basedOn w:val="Normal"/>
    <w:link w:val="Endnote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EndnoteTextChar1">
    <w:name w:val="Endnote Text Char1"/>
    <w:basedOn w:val="DefaultParagraphFont"/>
    <w:semiHidden/>
    <w:rsid w:val="004E191A"/>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unhideWhenUsed/>
    <w:rsid w:val="004E191A"/>
    <w:pPr>
      <w:shd w:val="clear" w:color="auto" w:fill="000080"/>
    </w:pPr>
    <w:rPr>
      <w:rFonts w:ascii="Tahoma" w:eastAsiaTheme="minorHAnsi" w:hAnsi="Tahoma" w:cs="Tahoma"/>
      <w:kern w:val="2"/>
      <w:sz w:val="22"/>
      <w:szCs w:val="22"/>
      <w:lang w:eastAsia="ru-RU"/>
      <w14:ligatures w14:val="standardContextual"/>
    </w:rPr>
  </w:style>
  <w:style w:type="character" w:customStyle="1" w:styleId="DocumentMapChar1">
    <w:name w:val="Document Map Char1"/>
    <w:basedOn w:val="DefaultParagraphFont"/>
    <w:semiHidden/>
    <w:rsid w:val="004E191A"/>
    <w:rPr>
      <w:rFonts w:ascii="Segoe UI" w:eastAsia="Times New Roman" w:hAnsi="Segoe UI" w:cs="Segoe UI"/>
      <w:kern w:val="0"/>
      <w:sz w:val="16"/>
      <w:szCs w:val="16"/>
      <w14:ligatures w14:val="none"/>
    </w:rPr>
  </w:style>
  <w:style w:type="character" w:customStyle="1" w:styleId="CharChar23">
    <w:name w:val="Char Char23"/>
    <w:rsid w:val="004E191A"/>
    <w:rPr>
      <w:rFonts w:ascii="Arial Armenian" w:hAnsi="Arial Armenian" w:hint="default"/>
      <w:sz w:val="28"/>
      <w:lang w:val="en-US" w:eastAsia="ru-RU" w:bidi="ar-SA"/>
    </w:rPr>
  </w:style>
  <w:style w:type="character" w:customStyle="1" w:styleId="CharChar21">
    <w:name w:val="Char Char21"/>
    <w:rsid w:val="004E191A"/>
    <w:rPr>
      <w:rFonts w:ascii="Arial LatArm" w:hAnsi="Arial LatArm" w:hint="default"/>
      <w:b/>
      <w:bCs w:val="0"/>
      <w:color w:val="0000FF"/>
      <w:lang w:val="en-US" w:eastAsia="ru-RU" w:bidi="ar-SA"/>
    </w:rPr>
  </w:style>
  <w:style w:type="character" w:customStyle="1" w:styleId="CharChar25">
    <w:name w:val="Char Char25"/>
    <w:rsid w:val="004E191A"/>
    <w:rPr>
      <w:rFonts w:ascii="Arial Armenian" w:hAnsi="Arial Armenian" w:hint="default"/>
      <w:sz w:val="28"/>
      <w:lang w:val="en-US" w:eastAsia="ru-RU" w:bidi="ar-SA"/>
    </w:rPr>
  </w:style>
  <w:style w:type="character" w:customStyle="1" w:styleId="CharChar24">
    <w:name w:val="Char Char24"/>
    <w:rsid w:val="004E191A"/>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4E191A"/>
    <w:rPr>
      <w:rFonts w:ascii="Arial LatArm" w:hAnsi="Arial LatArm" w:hint="default"/>
      <w:sz w:val="24"/>
      <w:lang w:val="en-US" w:eastAsia="ru-RU" w:bidi="ar-SA"/>
    </w:rPr>
  </w:style>
  <w:style w:type="paragraph" w:styleId="ListParagraph">
    <w:name w:val="List Paragraph"/>
    <w:basedOn w:val="Normal"/>
    <w:link w:val="ListParagraphChar"/>
    <w:uiPriority w:val="34"/>
    <w:qFormat/>
    <w:rsid w:val="004E191A"/>
    <w:pPr>
      <w:ind w:left="720"/>
    </w:pPr>
    <w:rPr>
      <w:rFonts w:ascii="Times Armenian" w:eastAsiaTheme="minorHAnsi" w:hAnsi="Times Armenian" w:cstheme="minorBidi"/>
      <w:kern w:val="2"/>
      <w:lang w:val="x-none" w:eastAsia="ru-RU"/>
      <w14:ligatures w14:val="standardContextual"/>
    </w:rPr>
  </w:style>
  <w:style w:type="character" w:customStyle="1" w:styleId="UnresolvedMention1">
    <w:name w:val="Unresolved Mention1"/>
    <w:uiPriority w:val="99"/>
    <w:semiHidden/>
    <w:rsid w:val="004E191A"/>
    <w:rPr>
      <w:color w:val="605E5C"/>
      <w:shd w:val="clear" w:color="auto" w:fill="E1DFDD"/>
    </w:rPr>
  </w:style>
  <w:style w:type="character" w:customStyle="1" w:styleId="CharChar4">
    <w:name w:val="Char Char4"/>
    <w:locked/>
    <w:rsid w:val="004E191A"/>
    <w:rPr>
      <w:sz w:val="24"/>
      <w:szCs w:val="24"/>
      <w:lang w:val="en-US" w:eastAsia="en-US" w:bidi="ar-SA"/>
    </w:rPr>
  </w:style>
  <w:style w:type="character" w:customStyle="1" w:styleId="CharChar5">
    <w:name w:val="Char Char5"/>
    <w:locked/>
    <w:rsid w:val="004E191A"/>
    <w:rPr>
      <w:sz w:val="24"/>
      <w:szCs w:val="24"/>
      <w:lang w:val="en-US" w:eastAsia="en-US" w:bidi="ar-SA"/>
    </w:rPr>
  </w:style>
  <w:style w:type="table" w:styleId="TableGrid">
    <w:name w:val="Table Grid"/>
    <w:basedOn w:val="TableNormal"/>
    <w:uiPriority w:val="39"/>
    <w:rsid w:val="004E19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Heading">
    <w:name w:val="index heading"/>
    <w:basedOn w:val="Normal"/>
    <w:next w:val="Index1"/>
    <w:semiHidden/>
    <w:unhideWhenUsed/>
    <w:rsid w:val="004E191A"/>
    <w:rPr>
      <w:sz w:val="20"/>
      <w:szCs w:val="20"/>
      <w:lang w:val="en-AU" w:eastAsia="ru-RU"/>
    </w:rPr>
  </w:style>
  <w:style w:type="paragraph" w:styleId="BlockText">
    <w:name w:val="Block Text"/>
    <w:basedOn w:val="Normal"/>
    <w:semiHidden/>
    <w:unhideWhenUsed/>
    <w:rsid w:val="004E191A"/>
    <w:pPr>
      <w:overflowPunct w:val="0"/>
      <w:autoSpaceDE w:val="0"/>
      <w:autoSpaceDN w:val="0"/>
      <w:adjustRightInd w:val="0"/>
      <w:ind w:left="4500" w:right="98"/>
      <w:jc w:val="right"/>
    </w:pPr>
    <w:rPr>
      <w:rFonts w:ascii="Arial Armenian" w:hAnsi="Arial Armenian"/>
      <w:sz w:val="28"/>
      <w:szCs w:val="20"/>
      <w:lang w:val="es-ES"/>
    </w:rPr>
  </w:style>
  <w:style w:type="paragraph" w:styleId="Revision">
    <w:name w:val="Revision"/>
    <w:semiHidden/>
    <w:rsid w:val="004E191A"/>
    <w:pPr>
      <w:spacing w:after="0" w:line="240" w:lineRule="auto"/>
    </w:pPr>
    <w:rPr>
      <w:rFonts w:ascii="Times Armenian" w:eastAsia="Times New Roman" w:hAnsi="Times Armenian" w:cs="Times New Roman"/>
      <w:kern w:val="0"/>
      <w:sz w:val="24"/>
      <w:szCs w:val="20"/>
      <w:lang w:eastAsia="ru-RU"/>
      <w14:ligatures w14:val="none"/>
    </w:rPr>
  </w:style>
  <w:style w:type="character" w:styleId="Strong">
    <w:name w:val="Strong"/>
    <w:basedOn w:val="DefaultParagraphFont"/>
    <w:uiPriority w:val="22"/>
    <w:qFormat/>
    <w:rsid w:val="004E19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9048582">
      <w:bodyDiv w:val="1"/>
      <w:marLeft w:val="0"/>
      <w:marRight w:val="0"/>
      <w:marTop w:val="0"/>
      <w:marBottom w:val="0"/>
      <w:divBdr>
        <w:top w:val="none" w:sz="0" w:space="0" w:color="auto"/>
        <w:left w:val="none" w:sz="0" w:space="0" w:color="auto"/>
        <w:bottom w:val="none" w:sz="0" w:space="0" w:color="auto"/>
        <w:right w:val="none" w:sz="0" w:space="0" w:color="auto"/>
      </w:divBdr>
    </w:div>
    <w:div w:id="14038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r.muradyan@yerevan.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CDD4D-CA9C-4A87-A2ED-D82787E2F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75</Pages>
  <Words>24170</Words>
  <Characters>137770</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233</cp:revision>
  <dcterms:created xsi:type="dcterms:W3CDTF">2024-03-04T06:10:00Z</dcterms:created>
  <dcterms:modified xsi:type="dcterms:W3CDTF">2024-03-26T04:39:00Z</dcterms:modified>
</cp:coreProperties>
</file>